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38B" w:rsidRPr="00903C04" w:rsidRDefault="0007338B" w:rsidP="009F1ACF">
      <w:pPr>
        <w:pStyle w:val="BodyText"/>
        <w:widowControl w:val="0"/>
        <w:spacing w:after="0"/>
        <w:ind w:right="-7" w:firstLine="567"/>
        <w:jc w:val="right"/>
        <w:rPr>
          <w:rFonts w:ascii="Arial LatRus" w:hAnsi="Arial LatRus" w:cs="Sylfaen"/>
          <w:sz w:val="20"/>
          <w:szCs w:val="20"/>
          <w:u w:val="single"/>
          <w:lang w:val="ru-RU"/>
        </w:rPr>
      </w:pPr>
      <w:r w:rsidRPr="00903C04">
        <w:rPr>
          <w:rFonts w:ascii="Calibri" w:hAnsi="Calibri" w:cs="Calibri"/>
          <w:sz w:val="20"/>
          <w:szCs w:val="20"/>
          <w:u w:val="single"/>
          <w:lang w:val="ru-RU"/>
        </w:rPr>
        <w:t>Типоваяформа</w:t>
      </w:r>
    </w:p>
    <w:p w:rsidR="0007338B" w:rsidRPr="00903C04" w:rsidRDefault="0007338B" w:rsidP="009F1ACF">
      <w:pPr>
        <w:pStyle w:val="BodyTextIndent"/>
        <w:widowControl w:val="0"/>
        <w:spacing w:line="240" w:lineRule="auto"/>
        <w:ind w:firstLine="0"/>
        <w:jc w:val="center"/>
        <w:rPr>
          <w:rFonts w:ascii="Arial LatRus" w:hAnsi="Arial LatRus"/>
          <w:i w:val="0"/>
          <w:lang w:val="ru-RU"/>
        </w:rPr>
      </w:pPr>
      <w:r w:rsidRPr="00903C04">
        <w:rPr>
          <w:rFonts w:ascii="Calibri" w:hAnsi="Calibri" w:cs="Calibri"/>
          <w:i w:val="0"/>
          <w:lang w:val="ru-RU"/>
        </w:rPr>
        <w:t>ОБЪЯВЛЕНИЕ</w:t>
      </w:r>
    </w:p>
    <w:p w:rsidR="00A52854" w:rsidRPr="00903C04" w:rsidRDefault="00A52854" w:rsidP="009F1ACF">
      <w:pPr>
        <w:pStyle w:val="BodyTextIndent"/>
        <w:widowControl w:val="0"/>
        <w:spacing w:line="240" w:lineRule="auto"/>
        <w:ind w:firstLine="0"/>
        <w:jc w:val="center"/>
        <w:rPr>
          <w:rFonts w:ascii="Arial LatRus" w:hAnsi="Arial LatRus"/>
          <w:i w:val="0"/>
          <w:lang w:val="ru-RU"/>
        </w:rPr>
      </w:pPr>
      <w:r w:rsidRPr="00903C04">
        <w:rPr>
          <w:rFonts w:ascii="Calibri" w:hAnsi="Calibri" w:cs="Calibri"/>
          <w:i w:val="0"/>
          <w:lang w:val="ru-RU"/>
        </w:rPr>
        <w:t>Озапросекотировок</w:t>
      </w:r>
    </w:p>
    <w:p w:rsidR="0007338B" w:rsidRPr="00903C04" w:rsidRDefault="0078532E" w:rsidP="009F1ACF">
      <w:pPr>
        <w:pStyle w:val="BodyTextIndent"/>
        <w:widowControl w:val="0"/>
        <w:spacing w:after="160" w:line="240" w:lineRule="auto"/>
        <w:ind w:firstLine="0"/>
        <w:jc w:val="center"/>
        <w:rPr>
          <w:rFonts w:ascii="Arial LatRus" w:hAnsi="Arial LatRus"/>
          <w:b/>
          <w:i w:val="0"/>
          <w:lang w:val="ru-RU"/>
        </w:rPr>
      </w:pPr>
      <w:r w:rsidRPr="00903C04">
        <w:rPr>
          <w:rFonts w:ascii="Arial LatRus" w:hAnsi="Arial LatRus" w:cs="Arial"/>
          <w:b/>
          <w:i w:val="0"/>
          <w:shd w:val="clear" w:color="auto" w:fill="FFFFFF"/>
          <w:lang w:val="ru-RU"/>
        </w:rPr>
        <w:t>*</w:t>
      </w:r>
      <w:r w:rsidRPr="00903C04">
        <w:rPr>
          <w:rFonts w:ascii="Calibri" w:hAnsi="Calibri" w:cs="Calibri"/>
          <w:b/>
          <w:i w:val="0"/>
          <w:shd w:val="clear" w:color="auto" w:fill="FFFFFF"/>
          <w:lang w:val="ru-RU"/>
        </w:rPr>
        <w:t>Вслучаерасхождениймеждуармянскойирусскойверсиямиприглашения</w:t>
      </w:r>
      <w:r w:rsidRPr="00903C04">
        <w:rPr>
          <w:rFonts w:ascii="Arial LatRus" w:hAnsi="Arial LatRus" w:cs="Arial"/>
          <w:b/>
          <w:i w:val="0"/>
          <w:shd w:val="clear" w:color="auto" w:fill="FFFFFF"/>
          <w:lang w:val="ru-RU"/>
        </w:rPr>
        <w:t>,</w:t>
      </w:r>
      <w:r w:rsidRPr="00903C04">
        <w:rPr>
          <w:rFonts w:ascii="Arial LatRus" w:hAnsi="Arial LatRus" w:cs="Arial"/>
          <w:b/>
          <w:i w:val="0"/>
          <w:lang w:val="ru-RU"/>
        </w:rPr>
        <w:br/>
      </w:r>
      <w:r w:rsidRPr="00903C04">
        <w:rPr>
          <w:rFonts w:ascii="Calibri" w:hAnsi="Calibri" w:cs="Calibri"/>
          <w:b/>
          <w:i w:val="0"/>
          <w:color w:val="222222"/>
          <w:shd w:val="clear" w:color="auto" w:fill="FFFFFF"/>
          <w:lang w:val="ru-RU"/>
        </w:rPr>
        <w:t>преимуществобудетиметьармянскаяверсия</w:t>
      </w:r>
      <w:r w:rsidRPr="00903C04">
        <w:rPr>
          <w:rFonts w:ascii="Arial LatRus" w:hAnsi="Arial LatRus" w:cs="Arial"/>
          <w:b/>
          <w:i w:val="0"/>
          <w:color w:val="222222"/>
          <w:shd w:val="clear" w:color="auto" w:fill="FFFFFF"/>
          <w:lang w:val="ru-RU"/>
        </w:rPr>
        <w:t>.</w:t>
      </w:r>
    </w:p>
    <w:p w:rsidR="0007338B" w:rsidRPr="00903C04" w:rsidRDefault="0007338B" w:rsidP="009F1ACF">
      <w:pPr>
        <w:pStyle w:val="BodyText"/>
        <w:widowControl w:val="0"/>
        <w:spacing w:after="0"/>
        <w:ind w:firstLine="567"/>
        <w:jc w:val="center"/>
        <w:rPr>
          <w:rFonts w:ascii="Arial LatRus" w:hAnsi="Arial LatRus"/>
          <w:sz w:val="20"/>
          <w:szCs w:val="20"/>
          <w:lang w:val="ru-RU"/>
        </w:rPr>
      </w:pPr>
      <w:r w:rsidRPr="00903C04">
        <w:rPr>
          <w:rFonts w:ascii="Calibri" w:hAnsi="Calibri" w:cs="Calibri"/>
          <w:sz w:val="20"/>
          <w:szCs w:val="20"/>
          <w:lang w:val="ru-RU"/>
        </w:rPr>
        <w:t>Данныйтекстзаявленияутвержденоценочнойкомиссией</w:t>
      </w:r>
      <w:r w:rsidRPr="00903C04">
        <w:rPr>
          <w:rFonts w:ascii="Arial LatRus" w:hAnsi="Arial LatRus"/>
          <w:sz w:val="20"/>
          <w:szCs w:val="20"/>
          <w:lang w:val="ru-RU"/>
        </w:rPr>
        <w:t>.</w:t>
      </w:r>
    </w:p>
    <w:p w:rsidR="0007338B" w:rsidRPr="00903C04" w:rsidRDefault="0007338B" w:rsidP="009F1ACF">
      <w:pPr>
        <w:pStyle w:val="BodyText"/>
        <w:widowControl w:val="0"/>
        <w:spacing w:after="0"/>
        <w:ind w:firstLine="567"/>
        <w:jc w:val="center"/>
        <w:rPr>
          <w:rFonts w:ascii="Arial LatRus" w:hAnsi="Arial LatRus"/>
          <w:sz w:val="20"/>
          <w:szCs w:val="20"/>
          <w:lang w:val="ru-RU"/>
        </w:rPr>
      </w:pPr>
      <w:r w:rsidRPr="00903C04">
        <w:rPr>
          <w:rFonts w:ascii="Calibri" w:hAnsi="Calibri" w:cs="Calibri"/>
          <w:sz w:val="20"/>
          <w:szCs w:val="20"/>
          <w:lang w:val="ru-RU"/>
        </w:rPr>
        <w:t>Решениемот</w:t>
      </w:r>
      <w:r w:rsidR="005505BF">
        <w:rPr>
          <w:rFonts w:ascii="Arial LatRus" w:hAnsi="Arial LatRus"/>
          <w:sz w:val="20"/>
          <w:szCs w:val="20"/>
        </w:rPr>
        <w:t>20</w:t>
      </w:r>
      <w:r w:rsidR="005C34EA" w:rsidRPr="00903C04">
        <w:rPr>
          <w:rFonts w:ascii="Arial LatRus" w:hAnsi="Arial LatRus"/>
          <w:sz w:val="20"/>
          <w:szCs w:val="20"/>
          <w:lang w:val="ru-RU"/>
        </w:rPr>
        <w:t xml:space="preserve"> </w:t>
      </w:r>
      <w:r w:rsidRPr="00903C04">
        <w:rPr>
          <w:rFonts w:ascii="Calibri" w:hAnsi="Calibri" w:cs="Calibri"/>
          <w:sz w:val="20"/>
          <w:szCs w:val="20"/>
          <w:lang w:val="ru-RU"/>
        </w:rPr>
        <w:t>ию</w:t>
      </w:r>
      <w:r w:rsidR="005C34EA" w:rsidRPr="00903C04">
        <w:rPr>
          <w:rFonts w:ascii="Calibri" w:hAnsi="Calibri" w:cs="Calibri"/>
          <w:sz w:val="20"/>
          <w:szCs w:val="20"/>
          <w:lang w:val="ru-RU"/>
        </w:rPr>
        <w:t>ля</w:t>
      </w:r>
      <w:r w:rsidR="005C34EA" w:rsidRPr="00903C04">
        <w:rPr>
          <w:rFonts w:ascii="Arial LatRus" w:hAnsi="Arial LatRus"/>
          <w:sz w:val="20"/>
          <w:szCs w:val="20"/>
          <w:lang w:val="ru-RU"/>
        </w:rPr>
        <w:t xml:space="preserve"> 2020 </w:t>
      </w:r>
      <w:r w:rsidR="005C34EA" w:rsidRPr="00903C04">
        <w:rPr>
          <w:rFonts w:ascii="Calibri" w:hAnsi="Calibri" w:cs="Calibri"/>
          <w:sz w:val="20"/>
          <w:szCs w:val="20"/>
          <w:lang w:val="ru-RU"/>
        </w:rPr>
        <w:t>годарешением</w:t>
      </w:r>
      <w:r w:rsidR="005C34EA" w:rsidRPr="00903C04">
        <w:rPr>
          <w:rFonts w:ascii="Arial" w:hAnsi="Arial" w:cs="Arial"/>
          <w:sz w:val="20"/>
          <w:szCs w:val="20"/>
          <w:lang w:val="ru-RU"/>
        </w:rPr>
        <w:t>№</w:t>
      </w:r>
      <w:r w:rsidR="005C34EA" w:rsidRPr="00903C04">
        <w:rPr>
          <w:rFonts w:ascii="Arial LatRus" w:hAnsi="Arial LatRus"/>
          <w:sz w:val="20"/>
          <w:szCs w:val="20"/>
          <w:lang w:val="ru-RU"/>
        </w:rPr>
        <w:t xml:space="preserve"> 1</w:t>
      </w:r>
    </w:p>
    <w:p w:rsidR="0007338B" w:rsidRPr="00F01611" w:rsidRDefault="0007338B" w:rsidP="009F1ACF">
      <w:pPr>
        <w:pStyle w:val="BodyText"/>
        <w:widowControl w:val="0"/>
        <w:spacing w:after="0"/>
        <w:ind w:firstLine="567"/>
        <w:jc w:val="center"/>
        <w:rPr>
          <w:rFonts w:asciiTheme="minorHAnsi" w:hAnsiTheme="minorHAnsi"/>
          <w:sz w:val="20"/>
          <w:szCs w:val="20"/>
          <w:lang w:val="ru-RU"/>
        </w:rPr>
      </w:pPr>
      <w:r w:rsidRPr="00903C04">
        <w:rPr>
          <w:rFonts w:ascii="Calibri" w:hAnsi="Calibri" w:cs="Calibri"/>
          <w:sz w:val="20"/>
          <w:szCs w:val="20"/>
          <w:lang w:val="ru-RU"/>
        </w:rPr>
        <w:t>Процедурныйкод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: </w:t>
      </w:r>
      <w:r w:rsidR="005C34EA" w:rsidRPr="00903C04">
        <w:rPr>
          <w:rFonts w:ascii="Calibri" w:hAnsi="Calibri" w:cs="Calibri"/>
          <w:sz w:val="20"/>
          <w:szCs w:val="20"/>
          <w:lang w:val="ru-RU"/>
        </w:rPr>
        <w:t>РА</w:t>
      </w:r>
      <w:r w:rsidR="005C34EA" w:rsidRPr="00903C04">
        <w:rPr>
          <w:rFonts w:ascii="Arial LatRus" w:hAnsi="Arial LatRus"/>
          <w:sz w:val="20"/>
          <w:szCs w:val="20"/>
          <w:lang w:val="ru-RU"/>
        </w:rPr>
        <w:t xml:space="preserve"> CMAH-</w:t>
      </w:r>
      <w:r w:rsidR="005C34EA" w:rsidRPr="00903C04">
        <w:rPr>
          <w:rFonts w:ascii="Arial LatRus" w:hAnsi="Arial LatRus"/>
          <w:sz w:val="20"/>
          <w:szCs w:val="20"/>
        </w:rPr>
        <w:t>GH</w:t>
      </w:r>
      <w:r w:rsidR="000B0203" w:rsidRPr="00903C04">
        <w:rPr>
          <w:rFonts w:ascii="Arial LatRus" w:hAnsi="Arial LatRus"/>
          <w:sz w:val="20"/>
          <w:szCs w:val="20"/>
          <w:lang w:val="ru-RU"/>
        </w:rPr>
        <w:t>ASHRB-20/0</w:t>
      </w:r>
      <w:r w:rsidR="009F0D77" w:rsidRPr="00F01611">
        <w:rPr>
          <w:rFonts w:ascii="Arial LatRus" w:hAnsi="Arial LatRus"/>
          <w:sz w:val="20"/>
          <w:szCs w:val="20"/>
          <w:lang w:val="ru-RU"/>
        </w:rPr>
        <w:t>8</w:t>
      </w:r>
    </w:p>
    <w:p w:rsidR="00903C04" w:rsidRPr="00903C04" w:rsidRDefault="00903C04" w:rsidP="009F1ACF">
      <w:pPr>
        <w:pStyle w:val="BodyText"/>
        <w:widowControl w:val="0"/>
        <w:spacing w:after="0"/>
        <w:ind w:firstLine="567"/>
        <w:jc w:val="center"/>
        <w:rPr>
          <w:rFonts w:asciiTheme="minorHAnsi" w:hAnsiTheme="minorHAnsi"/>
          <w:sz w:val="20"/>
          <w:szCs w:val="20"/>
          <w:lang w:val="ru-RU"/>
        </w:rPr>
      </w:pPr>
    </w:p>
    <w:p w:rsidR="0007338B" w:rsidRPr="00903C04" w:rsidRDefault="0007338B" w:rsidP="009F1ACF">
      <w:pPr>
        <w:pStyle w:val="BodyText"/>
        <w:widowControl w:val="0"/>
        <w:spacing w:after="0"/>
        <w:ind w:firstLine="567"/>
        <w:jc w:val="both"/>
        <w:rPr>
          <w:rFonts w:ascii="Arial LatRus" w:hAnsi="Arial LatRus"/>
          <w:sz w:val="20"/>
          <w:szCs w:val="20"/>
          <w:lang w:val="ru-RU"/>
        </w:rPr>
      </w:pPr>
      <w:r w:rsidRPr="00903C04">
        <w:rPr>
          <w:rFonts w:ascii="Calibri" w:hAnsi="Calibri" w:cs="Calibri"/>
          <w:sz w:val="20"/>
          <w:szCs w:val="20"/>
          <w:lang w:val="ru-RU"/>
        </w:rPr>
        <w:t>Заказчик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: </w:t>
      </w:r>
      <w:r w:rsidRPr="00903C04">
        <w:rPr>
          <w:rFonts w:ascii="Calibri" w:hAnsi="Calibri" w:cs="Calibri"/>
          <w:sz w:val="20"/>
          <w:szCs w:val="20"/>
          <w:lang w:val="ru-RU"/>
        </w:rPr>
        <w:t>ОбщественныйзалАриндж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расположенныйпоадресу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: </w:t>
      </w:r>
      <w:r w:rsidRPr="00903C04">
        <w:rPr>
          <w:rFonts w:ascii="Calibri" w:hAnsi="Calibri" w:cs="Calibri"/>
          <w:sz w:val="20"/>
          <w:szCs w:val="20"/>
          <w:lang w:val="ru-RU"/>
        </w:rPr>
        <w:t>селоАринджМаштоц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51, </w:t>
      </w:r>
      <w:r w:rsidRPr="00903C04">
        <w:rPr>
          <w:rFonts w:ascii="Calibri" w:hAnsi="Calibri" w:cs="Calibri"/>
          <w:sz w:val="20"/>
          <w:szCs w:val="20"/>
          <w:lang w:val="ru-RU"/>
        </w:rPr>
        <w:t>общинаАриндж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Котайкскаяобласть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объявляетоткрытыйтендер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которыйпроводитсяводинэтап</w:t>
      </w:r>
      <w:r w:rsidRPr="00903C04">
        <w:rPr>
          <w:rFonts w:ascii="Arial LatRus" w:hAnsi="Arial LatRus"/>
          <w:sz w:val="20"/>
          <w:szCs w:val="20"/>
          <w:lang w:val="ru-RU"/>
        </w:rPr>
        <w:t>.</w:t>
      </w:r>
    </w:p>
    <w:p w:rsidR="0007338B" w:rsidRPr="00903C04" w:rsidRDefault="0007338B" w:rsidP="009F1ACF">
      <w:pPr>
        <w:pStyle w:val="BodyText"/>
        <w:widowControl w:val="0"/>
        <w:spacing w:after="0"/>
        <w:ind w:firstLine="567"/>
        <w:jc w:val="both"/>
        <w:rPr>
          <w:rFonts w:ascii="Arial LatRus" w:hAnsi="Arial LatRus"/>
          <w:sz w:val="20"/>
          <w:szCs w:val="20"/>
          <w:lang w:val="ru-RU"/>
        </w:rPr>
      </w:pPr>
      <w:r w:rsidRPr="00903C04">
        <w:rPr>
          <w:rFonts w:ascii="Calibri" w:hAnsi="Calibri" w:cs="Calibri"/>
          <w:sz w:val="20"/>
          <w:szCs w:val="20"/>
          <w:lang w:val="ru-RU"/>
        </w:rPr>
        <w:t>Врезультатеэтойпроцедурывыбранномуучастникубудетпредложеноподписатьконтрактна</w:t>
      </w:r>
      <w:r w:rsidR="009F0D77" w:rsidRPr="009F0D77">
        <w:rPr>
          <w:lang w:val="ru-RU"/>
        </w:rPr>
        <w:t xml:space="preserve"> </w:t>
      </w:r>
      <w:r w:rsidR="00C4783C" w:rsidRPr="00C4783C">
        <w:rPr>
          <w:rFonts w:ascii="Calibri" w:hAnsi="Calibri" w:cs="Calibri"/>
          <w:sz w:val="20"/>
          <w:szCs w:val="20"/>
          <w:lang w:val="ru-RU"/>
        </w:rPr>
        <w:t>Ямочный ремонт внутриобщиных улиц общины Ариндж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 (</w:t>
      </w:r>
      <w:r w:rsidRPr="00903C04">
        <w:rPr>
          <w:rFonts w:ascii="Calibri" w:hAnsi="Calibri" w:cs="Calibri"/>
          <w:sz w:val="20"/>
          <w:szCs w:val="20"/>
          <w:lang w:val="ru-RU"/>
        </w:rPr>
        <w:t>далееименуемыйконтракт</w:t>
      </w:r>
      <w:r w:rsidRPr="00903C04">
        <w:rPr>
          <w:rFonts w:ascii="Arial LatRus" w:hAnsi="Arial LatRus"/>
          <w:sz w:val="20"/>
          <w:szCs w:val="20"/>
          <w:lang w:val="ru-RU"/>
        </w:rPr>
        <w:t>).</w:t>
      </w:r>
    </w:p>
    <w:p w:rsidR="0007338B" w:rsidRPr="00903C04" w:rsidRDefault="0007338B" w:rsidP="00423657">
      <w:pPr>
        <w:pStyle w:val="BodyText"/>
        <w:widowControl w:val="0"/>
        <w:spacing w:after="0"/>
        <w:jc w:val="both"/>
        <w:rPr>
          <w:rFonts w:ascii="Arial LatRus" w:hAnsi="Arial LatRus"/>
          <w:sz w:val="20"/>
          <w:szCs w:val="20"/>
          <w:lang w:val="ru-RU"/>
        </w:rPr>
      </w:pPr>
      <w:r w:rsidRPr="00903C04">
        <w:rPr>
          <w:rFonts w:ascii="Calibri" w:hAnsi="Calibri" w:cs="Calibri"/>
          <w:sz w:val="20"/>
          <w:szCs w:val="20"/>
          <w:lang w:val="ru-RU"/>
        </w:rPr>
        <w:t>Всоответствиисостатьей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 7 </w:t>
      </w:r>
      <w:r w:rsidRPr="00903C04">
        <w:rPr>
          <w:rFonts w:ascii="Calibri" w:hAnsi="Calibri" w:cs="Calibri"/>
          <w:sz w:val="20"/>
          <w:szCs w:val="20"/>
          <w:lang w:val="ru-RU"/>
        </w:rPr>
        <w:t>ЗаконаРАозакупкахлюбоелицо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независимооттого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являетсялиониностраннымфизическимлицом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организациейилилицомбезгражданства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имеетравноеправоучаствоватьвэтойпроцедуре</w:t>
      </w:r>
      <w:r w:rsidRPr="00903C04">
        <w:rPr>
          <w:rFonts w:ascii="Arial LatRus" w:hAnsi="Arial LatRus"/>
          <w:sz w:val="20"/>
          <w:szCs w:val="20"/>
          <w:lang w:val="ru-RU"/>
        </w:rPr>
        <w:t>.</w:t>
      </w:r>
    </w:p>
    <w:p w:rsidR="0007338B" w:rsidRPr="00903C04" w:rsidRDefault="0007338B" w:rsidP="009F1ACF">
      <w:pPr>
        <w:pStyle w:val="BodyText"/>
        <w:widowControl w:val="0"/>
        <w:spacing w:after="0"/>
        <w:ind w:firstLine="567"/>
        <w:jc w:val="both"/>
        <w:rPr>
          <w:rFonts w:ascii="Arial LatRus" w:hAnsi="Arial LatRus"/>
          <w:sz w:val="20"/>
          <w:szCs w:val="20"/>
          <w:lang w:val="ru-RU"/>
        </w:rPr>
      </w:pPr>
      <w:r w:rsidRPr="00903C04">
        <w:rPr>
          <w:rFonts w:ascii="Calibri" w:hAnsi="Calibri" w:cs="Calibri"/>
          <w:sz w:val="20"/>
          <w:szCs w:val="20"/>
          <w:lang w:val="ru-RU"/>
        </w:rPr>
        <w:t>Лица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которыенеимеютправаучаствоватьвэтойпроцедуре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атакжеусловия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представленныеучастникам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определяютсяприглашениемэтойпроцедуры</w:t>
      </w:r>
      <w:r w:rsidRPr="00903C04">
        <w:rPr>
          <w:rFonts w:ascii="Arial LatRus" w:hAnsi="Arial LatRus"/>
          <w:sz w:val="20"/>
          <w:szCs w:val="20"/>
          <w:lang w:val="ru-RU"/>
        </w:rPr>
        <w:t>.</w:t>
      </w:r>
    </w:p>
    <w:p w:rsidR="0007338B" w:rsidRPr="00903C04" w:rsidRDefault="0007338B" w:rsidP="009F1ACF">
      <w:pPr>
        <w:pStyle w:val="BodyText"/>
        <w:widowControl w:val="0"/>
        <w:spacing w:after="0"/>
        <w:ind w:firstLine="567"/>
        <w:jc w:val="both"/>
        <w:rPr>
          <w:rFonts w:ascii="Arial LatRus" w:hAnsi="Arial LatRus"/>
          <w:sz w:val="20"/>
          <w:szCs w:val="20"/>
          <w:lang w:val="ru-RU"/>
        </w:rPr>
      </w:pPr>
      <w:r w:rsidRPr="00903C04">
        <w:rPr>
          <w:rFonts w:ascii="Calibri" w:hAnsi="Calibri" w:cs="Calibri"/>
          <w:sz w:val="20"/>
          <w:szCs w:val="20"/>
          <w:lang w:val="ru-RU"/>
        </w:rPr>
        <w:t>Выбранныйучастникопределяетсяизчислаучастников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которыеподалидостаточнооцененныезаявкинанеценовыхусловиях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попринципупредпочтенияучастника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которыйподалсамуюнизкуюставку</w:t>
      </w:r>
      <w:r w:rsidRPr="00903C04">
        <w:rPr>
          <w:rFonts w:ascii="Arial LatRus" w:hAnsi="Arial LatRus"/>
          <w:sz w:val="20"/>
          <w:szCs w:val="20"/>
          <w:lang w:val="ru-RU"/>
        </w:rPr>
        <w:t>.</w:t>
      </w:r>
    </w:p>
    <w:p w:rsidR="0007338B" w:rsidRPr="00903C04" w:rsidRDefault="0007338B" w:rsidP="009F1ACF">
      <w:pPr>
        <w:pStyle w:val="BodyText"/>
        <w:widowControl w:val="0"/>
        <w:spacing w:after="0"/>
        <w:ind w:firstLine="567"/>
        <w:jc w:val="both"/>
        <w:rPr>
          <w:rFonts w:ascii="Arial LatRus" w:hAnsi="Arial LatRus"/>
          <w:sz w:val="20"/>
          <w:szCs w:val="20"/>
          <w:lang w:val="ru-RU"/>
        </w:rPr>
      </w:pPr>
      <w:r w:rsidRPr="00903C04">
        <w:rPr>
          <w:rFonts w:ascii="Calibri" w:hAnsi="Calibri" w:cs="Calibri"/>
          <w:sz w:val="20"/>
          <w:szCs w:val="20"/>
          <w:lang w:val="ru-RU"/>
        </w:rPr>
        <w:t>ПоложенияСоглашенияогосударственныхзакупкахВсемирнойторговойорганизацииприменяютсякэтойпроцедуре</w:t>
      </w:r>
      <w:r w:rsidRPr="00903C04">
        <w:rPr>
          <w:rFonts w:ascii="Arial LatRus" w:hAnsi="Arial LatRus"/>
          <w:sz w:val="20"/>
          <w:szCs w:val="20"/>
          <w:lang w:val="ru-RU"/>
        </w:rPr>
        <w:t>.</w:t>
      </w:r>
    </w:p>
    <w:p w:rsidR="0007338B" w:rsidRPr="00903C04" w:rsidRDefault="0007338B" w:rsidP="009F1ACF">
      <w:pPr>
        <w:pStyle w:val="BodyText"/>
        <w:widowControl w:val="0"/>
        <w:spacing w:after="0"/>
        <w:ind w:firstLine="567"/>
        <w:jc w:val="both"/>
        <w:rPr>
          <w:rFonts w:ascii="Arial LatRus" w:hAnsi="Arial LatRus"/>
          <w:sz w:val="20"/>
          <w:szCs w:val="20"/>
          <w:lang w:val="ru-RU"/>
        </w:rPr>
      </w:pPr>
      <w:r w:rsidRPr="00903C04">
        <w:rPr>
          <w:rFonts w:ascii="Calibri" w:hAnsi="Calibri" w:cs="Calibri"/>
          <w:sz w:val="20"/>
          <w:szCs w:val="20"/>
          <w:lang w:val="ru-RU"/>
        </w:rPr>
        <w:t>Дляполученияприглашениянапроцедурунеобходимо</w:t>
      </w:r>
      <w:r w:rsidR="00744A08" w:rsidRPr="00903C04">
        <w:rPr>
          <w:rFonts w:ascii="Calibri" w:hAnsi="Calibri" w:cs="Calibri"/>
          <w:sz w:val="20"/>
          <w:szCs w:val="20"/>
          <w:lang w:val="ru-RU"/>
        </w:rPr>
        <w:t>обратитьсякклиентудо</w:t>
      </w:r>
      <w:r w:rsidR="00744A08" w:rsidRPr="00903C04">
        <w:rPr>
          <w:rFonts w:ascii="Arial LatRus" w:hAnsi="Arial LatRus"/>
          <w:sz w:val="20"/>
          <w:szCs w:val="20"/>
          <w:lang w:val="ru-RU"/>
        </w:rPr>
        <w:t xml:space="preserve"> 11:00 7</w:t>
      </w:r>
      <w:r w:rsidRPr="00903C04">
        <w:rPr>
          <w:rFonts w:ascii="Arial LatRus" w:hAnsi="Arial LatRus"/>
          <w:sz w:val="20"/>
          <w:szCs w:val="20"/>
          <w:lang w:val="ru-RU"/>
        </w:rPr>
        <w:t>-</w:t>
      </w:r>
      <w:r w:rsidRPr="00903C04">
        <w:rPr>
          <w:rFonts w:ascii="Calibri" w:hAnsi="Calibri" w:cs="Calibri"/>
          <w:sz w:val="20"/>
          <w:szCs w:val="20"/>
          <w:lang w:val="ru-RU"/>
        </w:rPr>
        <w:t>годнясдатыпубликацииданногообъявления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. </w:t>
      </w:r>
      <w:r w:rsidRPr="00903C04">
        <w:rPr>
          <w:rFonts w:ascii="Calibri" w:hAnsi="Calibri" w:cs="Calibri"/>
          <w:sz w:val="20"/>
          <w:szCs w:val="20"/>
          <w:lang w:val="ru-RU"/>
        </w:rPr>
        <w:t>Крометого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чтобыполучитьприглашениевбумажномвиде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клиентунеобходимоподатьписьменноезаявление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. </w:t>
      </w:r>
      <w:r w:rsidRPr="00903C04">
        <w:rPr>
          <w:rFonts w:ascii="Calibri" w:hAnsi="Calibri" w:cs="Calibri"/>
          <w:sz w:val="20"/>
          <w:szCs w:val="20"/>
          <w:lang w:val="ru-RU"/>
        </w:rPr>
        <w:t>Клиентдолженпредоставитьбумажноеприглашениевпервыйрабочийденьпослеполучениятакогозапросабесплатно</w:t>
      </w:r>
      <w:r w:rsidRPr="00903C04">
        <w:rPr>
          <w:rFonts w:ascii="Arial LatRus" w:hAnsi="Arial LatRus"/>
          <w:sz w:val="20"/>
          <w:szCs w:val="20"/>
          <w:lang w:val="ru-RU"/>
        </w:rPr>
        <w:t>.</w:t>
      </w:r>
    </w:p>
    <w:p w:rsidR="0007338B" w:rsidRPr="00903C04" w:rsidRDefault="0007338B" w:rsidP="009F1ACF">
      <w:pPr>
        <w:pStyle w:val="BodyText"/>
        <w:widowControl w:val="0"/>
        <w:spacing w:after="0"/>
        <w:ind w:firstLine="567"/>
        <w:jc w:val="both"/>
        <w:rPr>
          <w:rFonts w:ascii="Arial LatRus" w:hAnsi="Arial LatRus"/>
          <w:sz w:val="20"/>
          <w:szCs w:val="20"/>
          <w:lang w:val="ru-RU"/>
        </w:rPr>
      </w:pPr>
      <w:r w:rsidRPr="00903C04">
        <w:rPr>
          <w:rFonts w:ascii="Calibri" w:hAnsi="Calibri" w:cs="Calibri"/>
          <w:sz w:val="20"/>
          <w:szCs w:val="20"/>
          <w:lang w:val="ru-RU"/>
        </w:rPr>
        <w:t>Вслучаезапросанапредоставлениеприглашенияпоэлектроннойпочте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клиентпредоставляетприглашениебесплатновтечениерабочегодня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следующегозаднем</w:t>
      </w:r>
      <w:r w:rsidRPr="00903C04">
        <w:rPr>
          <w:rFonts w:ascii="Arial" w:hAnsi="Arial" w:cs="Arial"/>
          <w:sz w:val="20"/>
          <w:szCs w:val="20"/>
          <w:lang w:val="ru-RU"/>
        </w:rPr>
        <w:t>​​</w:t>
      </w:r>
      <w:r w:rsidRPr="00903C04">
        <w:rPr>
          <w:rFonts w:ascii="Calibri" w:hAnsi="Calibri" w:cs="Calibri"/>
          <w:sz w:val="20"/>
          <w:szCs w:val="20"/>
          <w:lang w:val="ru-RU"/>
        </w:rPr>
        <w:t>получениязаявкипоэлектроннойпочте</w:t>
      </w:r>
      <w:r w:rsidRPr="00903C04">
        <w:rPr>
          <w:rFonts w:ascii="Arial LatRus" w:hAnsi="Arial LatRus" w:cs="GHEA Grapalat"/>
          <w:sz w:val="20"/>
          <w:szCs w:val="20"/>
          <w:lang w:val="ru-RU"/>
        </w:rPr>
        <w:t>.</w:t>
      </w:r>
    </w:p>
    <w:p w:rsidR="0007338B" w:rsidRPr="00903C04" w:rsidRDefault="0007338B" w:rsidP="009F1ACF">
      <w:pPr>
        <w:pStyle w:val="BodyText"/>
        <w:widowControl w:val="0"/>
        <w:spacing w:after="0"/>
        <w:ind w:firstLine="567"/>
        <w:jc w:val="both"/>
        <w:rPr>
          <w:rFonts w:ascii="Arial LatRus" w:hAnsi="Arial LatRus"/>
          <w:sz w:val="20"/>
          <w:szCs w:val="20"/>
          <w:lang w:val="ru-RU"/>
        </w:rPr>
      </w:pPr>
      <w:r w:rsidRPr="00903C04">
        <w:rPr>
          <w:rFonts w:ascii="Calibri" w:hAnsi="Calibri" w:cs="Calibri"/>
          <w:sz w:val="20"/>
          <w:szCs w:val="20"/>
          <w:lang w:val="ru-RU"/>
        </w:rPr>
        <w:t>Неполучениеприглашениянеограничиваетправоучастниканаучастиевэтойпроцедуре</w:t>
      </w:r>
      <w:r w:rsidRPr="00903C04">
        <w:rPr>
          <w:rFonts w:ascii="Arial LatRus" w:hAnsi="Arial LatRus"/>
          <w:sz w:val="20"/>
          <w:szCs w:val="20"/>
          <w:lang w:val="ru-RU"/>
        </w:rPr>
        <w:t>.</w:t>
      </w:r>
    </w:p>
    <w:p w:rsidR="0007338B" w:rsidRPr="00903C04" w:rsidRDefault="0007338B" w:rsidP="009F1ACF">
      <w:pPr>
        <w:pStyle w:val="BodyText"/>
        <w:widowControl w:val="0"/>
        <w:spacing w:after="0"/>
        <w:ind w:firstLine="567"/>
        <w:jc w:val="both"/>
        <w:rPr>
          <w:rFonts w:ascii="Arial LatRus" w:hAnsi="Arial LatRus"/>
          <w:sz w:val="20"/>
          <w:szCs w:val="20"/>
          <w:lang w:val="ru-RU"/>
        </w:rPr>
      </w:pPr>
      <w:r w:rsidRPr="00903C04">
        <w:rPr>
          <w:rFonts w:ascii="Calibri" w:hAnsi="Calibri" w:cs="Calibri"/>
          <w:sz w:val="20"/>
          <w:szCs w:val="20"/>
          <w:lang w:val="ru-RU"/>
        </w:rPr>
        <w:t>Заявкинаучастиевэтойпроцедуредолжныбытьподаныпоадресу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: </w:t>
      </w:r>
      <w:r w:rsidRPr="00903C04">
        <w:rPr>
          <w:rFonts w:ascii="Calibri" w:hAnsi="Calibri" w:cs="Calibri"/>
          <w:sz w:val="20"/>
          <w:szCs w:val="20"/>
          <w:lang w:val="ru-RU"/>
        </w:rPr>
        <w:t>ул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. </w:t>
      </w:r>
      <w:r w:rsidRPr="00903C04">
        <w:rPr>
          <w:rFonts w:ascii="Calibri" w:hAnsi="Calibri" w:cs="Calibri"/>
          <w:sz w:val="20"/>
          <w:szCs w:val="20"/>
          <w:lang w:val="ru-RU"/>
        </w:rPr>
        <w:t>АринджМаштоц</w:t>
      </w:r>
      <w:r w:rsidRPr="00903C04">
        <w:rPr>
          <w:rFonts w:ascii="Arial LatRus" w:hAnsi="Arial LatRus"/>
          <w:sz w:val="20"/>
          <w:szCs w:val="20"/>
          <w:lang w:val="ru-RU"/>
        </w:rPr>
        <w:t>,</w:t>
      </w:r>
      <w:r w:rsidR="00744A08" w:rsidRPr="00903C04">
        <w:rPr>
          <w:rFonts w:ascii="Arial LatRus" w:hAnsi="Arial LatRus"/>
          <w:sz w:val="20"/>
          <w:szCs w:val="20"/>
          <w:lang w:val="ru-RU"/>
        </w:rPr>
        <w:t xml:space="preserve"> 51, </w:t>
      </w:r>
      <w:r w:rsidR="00744A08" w:rsidRPr="00903C04">
        <w:rPr>
          <w:rFonts w:ascii="Calibri" w:hAnsi="Calibri" w:cs="Calibri"/>
          <w:sz w:val="20"/>
          <w:szCs w:val="20"/>
          <w:lang w:val="ru-RU"/>
        </w:rPr>
        <w:t>Котайкскиймарз</w:t>
      </w:r>
      <w:r w:rsidR="00744A08"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="00744A08" w:rsidRPr="00903C04">
        <w:rPr>
          <w:rFonts w:ascii="Calibri" w:hAnsi="Calibri" w:cs="Calibri"/>
          <w:sz w:val="20"/>
          <w:szCs w:val="20"/>
          <w:lang w:val="ru-RU"/>
        </w:rPr>
        <w:t>в</w:t>
      </w:r>
      <w:r w:rsidR="00744A08" w:rsidRPr="00903C04">
        <w:rPr>
          <w:rFonts w:ascii="Arial LatRus" w:hAnsi="Arial LatRus"/>
          <w:sz w:val="20"/>
          <w:szCs w:val="20"/>
          <w:lang w:val="ru-RU"/>
        </w:rPr>
        <w:t xml:space="preserve"> 11:00 7</w:t>
      </w:r>
      <w:r w:rsidRPr="00903C04">
        <w:rPr>
          <w:rFonts w:ascii="Arial LatRus" w:hAnsi="Arial LatRus"/>
          <w:sz w:val="20"/>
          <w:szCs w:val="20"/>
          <w:lang w:val="ru-RU"/>
        </w:rPr>
        <w:t>-</w:t>
      </w:r>
      <w:r w:rsidRPr="00903C04">
        <w:rPr>
          <w:rFonts w:ascii="Calibri" w:hAnsi="Calibri" w:cs="Calibri"/>
          <w:sz w:val="20"/>
          <w:szCs w:val="20"/>
          <w:lang w:val="ru-RU"/>
        </w:rPr>
        <w:t>годнясодняпубликацииданногообъявления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. </w:t>
      </w:r>
      <w:r w:rsidRPr="00903C04">
        <w:rPr>
          <w:rFonts w:ascii="Calibri" w:hAnsi="Calibri" w:cs="Calibri"/>
          <w:sz w:val="20"/>
          <w:szCs w:val="20"/>
          <w:lang w:val="ru-RU"/>
        </w:rPr>
        <w:t>Заявки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помимоармянской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такжемогутбытьподанынаанглийскомилирусскомязыке</w:t>
      </w:r>
      <w:r w:rsidRPr="00903C04">
        <w:rPr>
          <w:rFonts w:ascii="Arial LatRus" w:hAnsi="Arial LatRus"/>
          <w:sz w:val="20"/>
          <w:szCs w:val="20"/>
          <w:lang w:val="ru-RU"/>
        </w:rPr>
        <w:t>.</w:t>
      </w:r>
    </w:p>
    <w:p w:rsidR="0007338B" w:rsidRPr="00903C04" w:rsidRDefault="0007338B" w:rsidP="009F1ACF">
      <w:pPr>
        <w:pStyle w:val="BodyText"/>
        <w:widowControl w:val="0"/>
        <w:spacing w:after="0"/>
        <w:ind w:firstLine="567"/>
        <w:jc w:val="both"/>
        <w:rPr>
          <w:rFonts w:ascii="Arial LatRus" w:hAnsi="Arial LatRus"/>
          <w:sz w:val="20"/>
          <w:szCs w:val="20"/>
          <w:lang w:val="ru-RU"/>
        </w:rPr>
      </w:pPr>
      <w:r w:rsidRPr="00903C04">
        <w:rPr>
          <w:rFonts w:ascii="Calibri" w:hAnsi="Calibri" w:cs="Calibri"/>
          <w:sz w:val="20"/>
          <w:szCs w:val="20"/>
          <w:lang w:val="ru-RU"/>
        </w:rPr>
        <w:t>ЗаявкибудутоткрытывобщинеАриндж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общинеАриндж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Котайкскаяобласть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ул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. </w:t>
      </w:r>
      <w:r w:rsidRPr="00903C04">
        <w:rPr>
          <w:rFonts w:ascii="Calibri" w:hAnsi="Calibri" w:cs="Calibri"/>
          <w:sz w:val="20"/>
          <w:szCs w:val="20"/>
          <w:lang w:val="ru-RU"/>
        </w:rPr>
        <w:t>АринджМаштоц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51, </w:t>
      </w:r>
      <w:r w:rsidRPr="00903C04">
        <w:rPr>
          <w:rFonts w:ascii="Calibri" w:hAnsi="Calibri" w:cs="Calibri"/>
          <w:sz w:val="20"/>
          <w:szCs w:val="20"/>
          <w:lang w:val="ru-RU"/>
        </w:rPr>
        <w:t>содняпуб</w:t>
      </w:r>
      <w:r w:rsidR="00744A08" w:rsidRPr="00903C04">
        <w:rPr>
          <w:rFonts w:ascii="Calibri" w:hAnsi="Calibri" w:cs="Calibri"/>
          <w:sz w:val="20"/>
          <w:szCs w:val="20"/>
          <w:lang w:val="ru-RU"/>
        </w:rPr>
        <w:t>ликацииданногообъявления</w:t>
      </w:r>
      <w:r w:rsidR="00744A08"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="00744A08" w:rsidRPr="00903C04">
        <w:rPr>
          <w:rFonts w:ascii="Calibri" w:hAnsi="Calibri" w:cs="Calibri"/>
          <w:sz w:val="20"/>
          <w:szCs w:val="20"/>
          <w:lang w:val="ru-RU"/>
        </w:rPr>
        <w:t>в</w:t>
      </w:r>
      <w:r w:rsidR="00744A08" w:rsidRPr="00903C04">
        <w:rPr>
          <w:rFonts w:ascii="Arial LatRus" w:hAnsi="Arial LatRus"/>
          <w:sz w:val="20"/>
          <w:szCs w:val="20"/>
          <w:lang w:val="ru-RU"/>
        </w:rPr>
        <w:t xml:space="preserve"> 7</w:t>
      </w:r>
      <w:r w:rsidRPr="00903C04">
        <w:rPr>
          <w:rFonts w:ascii="Arial LatRus" w:hAnsi="Arial LatRus"/>
          <w:sz w:val="20"/>
          <w:szCs w:val="20"/>
          <w:lang w:val="ru-RU"/>
        </w:rPr>
        <w:t>-</w:t>
      </w:r>
      <w:r w:rsidRPr="00903C04">
        <w:rPr>
          <w:rFonts w:ascii="Calibri" w:hAnsi="Calibri" w:cs="Calibri"/>
          <w:sz w:val="20"/>
          <w:szCs w:val="20"/>
          <w:lang w:val="ru-RU"/>
        </w:rPr>
        <w:t>йденьв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 11:00.</w:t>
      </w:r>
    </w:p>
    <w:p w:rsidR="0007338B" w:rsidRPr="00903C04" w:rsidRDefault="0007338B" w:rsidP="009F1ACF">
      <w:pPr>
        <w:pStyle w:val="BodyText"/>
        <w:widowControl w:val="0"/>
        <w:spacing w:after="0"/>
        <w:ind w:firstLine="567"/>
        <w:jc w:val="both"/>
        <w:rPr>
          <w:rFonts w:ascii="Arial LatRus" w:hAnsi="Arial LatRus"/>
          <w:sz w:val="20"/>
          <w:szCs w:val="20"/>
          <w:lang w:val="ru-RU"/>
        </w:rPr>
      </w:pPr>
      <w:r w:rsidRPr="00903C04">
        <w:rPr>
          <w:rFonts w:ascii="Calibri" w:hAnsi="Calibri" w:cs="Calibri"/>
          <w:sz w:val="20"/>
          <w:szCs w:val="20"/>
          <w:lang w:val="ru-RU"/>
        </w:rPr>
        <w:t>Жалобынаэтупроцедурудолжныбытьподанылицу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рассматривающемужалобы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связанныеспокупками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c. </w:t>
      </w:r>
      <w:r w:rsidRPr="00903C04">
        <w:rPr>
          <w:rFonts w:ascii="Calibri" w:hAnsi="Calibri" w:cs="Calibri"/>
          <w:sz w:val="20"/>
          <w:szCs w:val="20"/>
          <w:lang w:val="ru-RU"/>
        </w:rPr>
        <w:t>Ереван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Мелик</w:t>
      </w:r>
      <w:r w:rsidRPr="00903C04">
        <w:rPr>
          <w:rFonts w:ascii="Arial LatRus" w:hAnsi="Arial LatRus"/>
          <w:sz w:val="20"/>
          <w:szCs w:val="20"/>
          <w:lang w:val="ru-RU"/>
        </w:rPr>
        <w:t>-</w:t>
      </w:r>
      <w:r w:rsidRPr="00903C04">
        <w:rPr>
          <w:rFonts w:ascii="Calibri" w:hAnsi="Calibri" w:cs="Calibri"/>
          <w:sz w:val="20"/>
          <w:szCs w:val="20"/>
          <w:lang w:val="ru-RU"/>
        </w:rPr>
        <w:t>Адамянул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. 1 </w:t>
      </w:r>
      <w:r w:rsidRPr="00903C04">
        <w:rPr>
          <w:rFonts w:ascii="Calibri" w:hAnsi="Calibri" w:cs="Calibri"/>
          <w:sz w:val="20"/>
          <w:szCs w:val="20"/>
          <w:lang w:val="ru-RU"/>
        </w:rPr>
        <w:t>адресАпелляцияпроводитсявпорядке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установленномпоприглашениюданноготендера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. </w:t>
      </w:r>
      <w:r w:rsidRPr="00903C04">
        <w:rPr>
          <w:rFonts w:ascii="Calibri" w:hAnsi="Calibri" w:cs="Calibri"/>
          <w:sz w:val="20"/>
          <w:szCs w:val="20"/>
          <w:lang w:val="ru-RU"/>
        </w:rPr>
        <w:t>Заподачужалобытребуетсясборвразмере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 30 000 (</w:t>
      </w:r>
      <w:r w:rsidRPr="00903C04">
        <w:rPr>
          <w:rFonts w:ascii="Calibri" w:hAnsi="Calibri" w:cs="Calibri"/>
          <w:sz w:val="20"/>
          <w:szCs w:val="20"/>
          <w:lang w:val="ru-RU"/>
        </w:rPr>
        <w:t>тридцатитысяч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) </w:t>
      </w:r>
      <w:r w:rsidRPr="00903C04">
        <w:rPr>
          <w:rFonts w:ascii="Calibri" w:hAnsi="Calibri" w:cs="Calibri"/>
          <w:sz w:val="20"/>
          <w:szCs w:val="20"/>
          <w:lang w:val="ru-RU"/>
        </w:rPr>
        <w:t>драмов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которыйнеобходимоперевестинаказначейскийсчет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 "900008000482", </w:t>
      </w:r>
      <w:r w:rsidRPr="00903C04">
        <w:rPr>
          <w:rFonts w:ascii="Calibri" w:hAnsi="Calibri" w:cs="Calibri"/>
          <w:sz w:val="20"/>
          <w:szCs w:val="20"/>
          <w:lang w:val="ru-RU"/>
        </w:rPr>
        <w:t>открытыйнаимяМинистерствафинансовРеспубликиАрмения</w:t>
      </w:r>
      <w:r w:rsidRPr="00903C04">
        <w:rPr>
          <w:rFonts w:ascii="Arial LatRus" w:hAnsi="Arial LatRus"/>
          <w:sz w:val="20"/>
          <w:szCs w:val="20"/>
          <w:lang w:val="ru-RU"/>
        </w:rPr>
        <w:t>.</w:t>
      </w:r>
    </w:p>
    <w:p w:rsidR="0007338B" w:rsidRPr="00903C04" w:rsidRDefault="0007338B" w:rsidP="009F1ACF">
      <w:pPr>
        <w:pStyle w:val="BodyText"/>
        <w:widowControl w:val="0"/>
        <w:spacing w:after="0"/>
        <w:ind w:firstLine="567"/>
        <w:jc w:val="both"/>
        <w:rPr>
          <w:rFonts w:ascii="Arial LatRus" w:hAnsi="Arial LatRus"/>
          <w:sz w:val="20"/>
          <w:szCs w:val="20"/>
          <w:lang w:val="ru-RU"/>
        </w:rPr>
      </w:pPr>
      <w:r w:rsidRPr="00903C04">
        <w:rPr>
          <w:rFonts w:ascii="Calibri" w:hAnsi="Calibri" w:cs="Calibri"/>
          <w:sz w:val="20"/>
          <w:szCs w:val="20"/>
          <w:lang w:val="ru-RU"/>
        </w:rPr>
        <w:t>Дляполучениядополнительнойинформацииобэтомобъявлении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пожалуйста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свяжитесьс</w:t>
      </w:r>
      <w:r w:rsidR="00744A08" w:rsidRPr="00903C04">
        <w:rPr>
          <w:rFonts w:ascii="Calibri" w:hAnsi="Calibri" w:cs="Calibri"/>
          <w:sz w:val="20"/>
          <w:szCs w:val="20"/>
          <w:lang w:val="ru-RU"/>
        </w:rPr>
        <w:t>АидеАйвазян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оценочнойкомиссией</w:t>
      </w:r>
      <w:r w:rsidRPr="00903C04">
        <w:rPr>
          <w:rFonts w:ascii="Arial LatRus" w:hAnsi="Arial LatRus"/>
          <w:sz w:val="20"/>
          <w:szCs w:val="20"/>
          <w:lang w:val="ru-RU"/>
        </w:rPr>
        <w:t>.</w:t>
      </w:r>
    </w:p>
    <w:p w:rsidR="0007338B" w:rsidRPr="00903C04" w:rsidRDefault="0007338B" w:rsidP="009F1ACF">
      <w:pPr>
        <w:pStyle w:val="BodyText"/>
        <w:widowControl w:val="0"/>
        <w:spacing w:after="0"/>
        <w:ind w:firstLine="567"/>
        <w:rPr>
          <w:rFonts w:ascii="Arial LatRus" w:hAnsi="Arial LatRus"/>
          <w:sz w:val="20"/>
          <w:szCs w:val="20"/>
          <w:lang w:val="ru-RU"/>
        </w:rPr>
      </w:pPr>
      <w:r w:rsidRPr="00903C04">
        <w:rPr>
          <w:rFonts w:ascii="Calibri" w:hAnsi="Calibri" w:cs="Calibri"/>
          <w:sz w:val="20"/>
          <w:szCs w:val="20"/>
          <w:lang w:val="ru-RU"/>
        </w:rPr>
        <w:t>Телефон</w:t>
      </w:r>
      <w:r w:rsidRPr="00903C04">
        <w:rPr>
          <w:rFonts w:ascii="Arial LatRus" w:hAnsi="Arial LatRus"/>
          <w:sz w:val="20"/>
          <w:szCs w:val="20"/>
          <w:lang w:val="ru-RU"/>
        </w:rPr>
        <w:t>: 010 614501.</w:t>
      </w:r>
    </w:p>
    <w:p w:rsidR="0007338B" w:rsidRPr="00903C04" w:rsidRDefault="0007338B" w:rsidP="009F1ACF">
      <w:pPr>
        <w:pStyle w:val="BodyText"/>
        <w:widowControl w:val="0"/>
        <w:spacing w:after="0"/>
        <w:ind w:firstLine="567"/>
        <w:rPr>
          <w:rFonts w:ascii="Arial LatRus" w:hAnsi="Arial LatRus"/>
          <w:sz w:val="20"/>
          <w:szCs w:val="20"/>
          <w:lang w:val="ru-RU"/>
        </w:rPr>
      </w:pPr>
      <w:r w:rsidRPr="00903C04">
        <w:rPr>
          <w:rFonts w:ascii="Calibri" w:hAnsi="Calibri" w:cs="Calibri"/>
          <w:sz w:val="20"/>
          <w:szCs w:val="20"/>
          <w:lang w:val="ru-RU"/>
        </w:rPr>
        <w:t>Электроннаяпочта</w:t>
      </w:r>
      <w:r w:rsidRPr="00903C04">
        <w:rPr>
          <w:rFonts w:ascii="Arial LatRus" w:hAnsi="Arial LatRus"/>
          <w:sz w:val="20"/>
          <w:szCs w:val="20"/>
          <w:lang w:val="ru-RU"/>
        </w:rPr>
        <w:t>: arinj-hamaynk@mail.ru.</w:t>
      </w:r>
    </w:p>
    <w:p w:rsidR="0007338B" w:rsidRPr="00903C04" w:rsidRDefault="0007338B" w:rsidP="009F1ACF">
      <w:pPr>
        <w:pStyle w:val="BodyText"/>
        <w:widowControl w:val="0"/>
        <w:spacing w:after="0"/>
        <w:ind w:firstLine="567"/>
        <w:rPr>
          <w:rFonts w:ascii="Arial LatRus" w:hAnsi="Arial LatRus" w:cs="Sylfaen"/>
          <w:sz w:val="20"/>
          <w:szCs w:val="20"/>
          <w:lang w:val="ru-RU"/>
        </w:rPr>
      </w:pPr>
      <w:r w:rsidRPr="00903C04">
        <w:rPr>
          <w:rFonts w:ascii="Calibri" w:hAnsi="Calibri" w:cs="Calibri"/>
          <w:sz w:val="20"/>
          <w:szCs w:val="20"/>
          <w:lang w:val="ru-RU"/>
        </w:rPr>
        <w:t>Заказчик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: </w:t>
      </w:r>
      <w:r w:rsidRPr="00903C04">
        <w:rPr>
          <w:rFonts w:ascii="Calibri" w:hAnsi="Calibri" w:cs="Calibri"/>
          <w:sz w:val="20"/>
          <w:szCs w:val="20"/>
          <w:lang w:val="ru-RU"/>
        </w:rPr>
        <w:t>ОбщественныйзалАриндж</w:t>
      </w:r>
      <w:r w:rsidRPr="00903C04">
        <w:rPr>
          <w:rFonts w:ascii="Arial LatRus" w:hAnsi="Arial LatRus"/>
          <w:sz w:val="20"/>
          <w:szCs w:val="20"/>
          <w:lang w:val="ru-RU"/>
        </w:rPr>
        <w:t>.</w:t>
      </w:r>
      <w:r w:rsidRPr="00903C04">
        <w:rPr>
          <w:rFonts w:ascii="Calibri" w:hAnsi="Calibri" w:cs="Calibri"/>
          <w:sz w:val="20"/>
          <w:szCs w:val="20"/>
          <w:lang w:val="ru-RU"/>
        </w:rPr>
        <w:t>Утверждено</w:t>
      </w:r>
    </w:p>
    <w:p w:rsidR="0007338B" w:rsidRPr="00903C04" w:rsidRDefault="0007338B" w:rsidP="009F1ACF">
      <w:pPr>
        <w:pStyle w:val="BodyText"/>
        <w:widowControl w:val="0"/>
        <w:spacing w:after="0"/>
        <w:ind w:firstLine="567"/>
        <w:rPr>
          <w:rFonts w:ascii="Arial LatRus" w:hAnsi="Arial LatRus"/>
          <w:sz w:val="20"/>
          <w:szCs w:val="20"/>
          <w:lang w:val="ru-RU"/>
        </w:rPr>
      </w:pPr>
    </w:p>
    <w:p w:rsidR="0007338B" w:rsidRPr="00903C04" w:rsidRDefault="0007338B" w:rsidP="009F1ACF">
      <w:pPr>
        <w:pStyle w:val="BodyText"/>
        <w:widowControl w:val="0"/>
        <w:spacing w:after="0"/>
        <w:ind w:firstLine="567"/>
        <w:rPr>
          <w:rFonts w:ascii="Arial LatRus" w:hAnsi="Arial LatRus"/>
          <w:sz w:val="20"/>
          <w:szCs w:val="20"/>
          <w:lang w:val="ru-RU"/>
        </w:rPr>
      </w:pPr>
    </w:p>
    <w:p w:rsidR="0007338B" w:rsidRPr="00903C04" w:rsidRDefault="0007338B" w:rsidP="009F1ACF">
      <w:pPr>
        <w:pStyle w:val="BodyText"/>
        <w:widowControl w:val="0"/>
        <w:spacing w:after="0"/>
        <w:ind w:firstLine="567"/>
        <w:rPr>
          <w:rFonts w:ascii="Arial LatRus" w:hAnsi="Arial LatRus"/>
          <w:sz w:val="20"/>
          <w:szCs w:val="20"/>
          <w:lang w:val="ru-RU"/>
        </w:rPr>
      </w:pPr>
    </w:p>
    <w:p w:rsidR="0007338B" w:rsidRDefault="0007338B" w:rsidP="009F1ACF">
      <w:pPr>
        <w:pStyle w:val="BodyText"/>
        <w:widowControl w:val="0"/>
        <w:spacing w:after="0"/>
        <w:ind w:firstLine="567"/>
        <w:rPr>
          <w:rFonts w:asciiTheme="minorHAnsi" w:hAnsiTheme="minorHAnsi"/>
          <w:sz w:val="20"/>
          <w:szCs w:val="20"/>
          <w:lang w:val="ru-RU"/>
        </w:rPr>
      </w:pPr>
    </w:p>
    <w:p w:rsidR="00903C04" w:rsidRDefault="00903C04" w:rsidP="009F1ACF">
      <w:pPr>
        <w:pStyle w:val="BodyText"/>
        <w:widowControl w:val="0"/>
        <w:spacing w:after="0"/>
        <w:ind w:firstLine="567"/>
        <w:rPr>
          <w:rFonts w:asciiTheme="minorHAnsi" w:hAnsiTheme="minorHAnsi"/>
          <w:sz w:val="20"/>
          <w:szCs w:val="20"/>
          <w:lang w:val="ru-RU"/>
        </w:rPr>
      </w:pPr>
    </w:p>
    <w:p w:rsidR="00903C04" w:rsidRDefault="00903C04" w:rsidP="009F1ACF">
      <w:pPr>
        <w:pStyle w:val="BodyText"/>
        <w:widowControl w:val="0"/>
        <w:spacing w:after="0"/>
        <w:ind w:firstLine="567"/>
        <w:rPr>
          <w:rFonts w:asciiTheme="minorHAnsi" w:hAnsiTheme="minorHAnsi"/>
          <w:sz w:val="20"/>
          <w:szCs w:val="20"/>
          <w:lang w:val="ru-RU"/>
        </w:rPr>
      </w:pPr>
    </w:p>
    <w:p w:rsidR="00903C04" w:rsidRDefault="00903C04" w:rsidP="009F1ACF">
      <w:pPr>
        <w:pStyle w:val="BodyText"/>
        <w:widowControl w:val="0"/>
        <w:spacing w:after="0"/>
        <w:ind w:firstLine="567"/>
        <w:rPr>
          <w:rFonts w:asciiTheme="minorHAnsi" w:hAnsiTheme="minorHAnsi"/>
          <w:sz w:val="20"/>
          <w:szCs w:val="20"/>
          <w:lang w:val="ru-RU"/>
        </w:rPr>
      </w:pPr>
    </w:p>
    <w:p w:rsidR="00903C04" w:rsidRDefault="00903C04" w:rsidP="009F1ACF">
      <w:pPr>
        <w:pStyle w:val="BodyText"/>
        <w:widowControl w:val="0"/>
        <w:spacing w:after="0"/>
        <w:ind w:firstLine="567"/>
        <w:rPr>
          <w:rFonts w:asciiTheme="minorHAnsi" w:hAnsiTheme="minorHAnsi"/>
          <w:sz w:val="20"/>
          <w:szCs w:val="20"/>
          <w:lang w:val="ru-RU"/>
        </w:rPr>
      </w:pPr>
    </w:p>
    <w:p w:rsidR="00903C04" w:rsidRPr="00903C04" w:rsidRDefault="00903C04" w:rsidP="009F1ACF">
      <w:pPr>
        <w:pStyle w:val="BodyText"/>
        <w:widowControl w:val="0"/>
        <w:spacing w:after="0"/>
        <w:ind w:firstLine="567"/>
        <w:rPr>
          <w:rFonts w:asciiTheme="minorHAnsi" w:hAnsiTheme="minorHAnsi"/>
          <w:sz w:val="20"/>
          <w:szCs w:val="20"/>
          <w:lang w:val="ru-RU"/>
        </w:rPr>
      </w:pPr>
    </w:p>
    <w:p w:rsidR="0007338B" w:rsidRPr="00903C04" w:rsidRDefault="0007338B" w:rsidP="009F1ACF">
      <w:pPr>
        <w:pStyle w:val="BodyText"/>
        <w:widowControl w:val="0"/>
        <w:spacing w:after="0"/>
        <w:ind w:firstLine="567"/>
        <w:rPr>
          <w:rFonts w:ascii="Arial LatRus" w:hAnsi="Arial LatRus"/>
          <w:sz w:val="20"/>
          <w:szCs w:val="20"/>
          <w:lang w:val="ru-RU"/>
        </w:rPr>
      </w:pPr>
    </w:p>
    <w:p w:rsidR="0007338B" w:rsidRPr="00903C04" w:rsidRDefault="0007338B" w:rsidP="009F1ACF">
      <w:pPr>
        <w:pStyle w:val="BodyText"/>
        <w:widowControl w:val="0"/>
        <w:spacing w:after="0"/>
        <w:ind w:firstLine="567"/>
        <w:rPr>
          <w:rFonts w:ascii="Arial LatRus" w:hAnsi="Arial LatRus"/>
          <w:sz w:val="20"/>
          <w:szCs w:val="20"/>
          <w:lang w:val="ru-RU"/>
        </w:rPr>
      </w:pPr>
    </w:p>
    <w:p w:rsidR="0007338B" w:rsidRPr="00903C04" w:rsidRDefault="0007338B" w:rsidP="009F1ACF">
      <w:pPr>
        <w:pStyle w:val="BodyText"/>
        <w:widowControl w:val="0"/>
        <w:spacing w:after="0"/>
        <w:ind w:firstLine="567"/>
        <w:rPr>
          <w:rFonts w:ascii="Arial LatRus" w:hAnsi="Arial LatRus"/>
          <w:sz w:val="20"/>
          <w:szCs w:val="20"/>
          <w:lang w:val="ru-RU"/>
        </w:rPr>
      </w:pPr>
    </w:p>
    <w:p w:rsidR="0007338B" w:rsidRPr="00903C04" w:rsidRDefault="0007338B" w:rsidP="009F1ACF">
      <w:pPr>
        <w:pStyle w:val="BodyText"/>
        <w:widowControl w:val="0"/>
        <w:spacing w:after="0"/>
        <w:ind w:firstLine="567"/>
        <w:rPr>
          <w:rFonts w:ascii="Arial LatRus" w:hAnsi="Arial LatRus"/>
          <w:sz w:val="20"/>
          <w:szCs w:val="20"/>
          <w:lang w:val="ru-RU"/>
        </w:rPr>
      </w:pPr>
    </w:p>
    <w:p w:rsidR="0000594B" w:rsidRPr="00903C04" w:rsidRDefault="0000594B" w:rsidP="009F1ACF">
      <w:pPr>
        <w:pStyle w:val="BodyText"/>
        <w:widowControl w:val="0"/>
        <w:spacing w:after="0"/>
        <w:rPr>
          <w:rFonts w:ascii="Arial LatRus" w:hAnsi="Arial LatRus"/>
          <w:sz w:val="20"/>
          <w:szCs w:val="20"/>
          <w:lang w:val="ru-RU"/>
        </w:rPr>
      </w:pPr>
    </w:p>
    <w:p w:rsidR="0007338B" w:rsidRPr="009F0D77" w:rsidRDefault="0007338B" w:rsidP="009F1ACF">
      <w:pPr>
        <w:pStyle w:val="BodyText"/>
        <w:widowControl w:val="0"/>
        <w:spacing w:after="0"/>
        <w:ind w:firstLine="567"/>
        <w:jc w:val="right"/>
        <w:rPr>
          <w:rFonts w:ascii="Arial LatRus" w:hAnsi="Arial LatRus"/>
          <w:sz w:val="20"/>
          <w:szCs w:val="20"/>
          <w:lang w:val="ru-RU"/>
        </w:rPr>
      </w:pPr>
      <w:r w:rsidRPr="00903C04">
        <w:rPr>
          <w:rFonts w:ascii="Calibri" w:hAnsi="Calibri" w:cs="Calibri"/>
          <w:sz w:val="20"/>
          <w:szCs w:val="20"/>
          <w:lang w:val="ru-RU"/>
        </w:rPr>
        <w:t>РешениемОценочнойкомиссииоткрытогоконкурса</w:t>
      </w:r>
      <w:r w:rsidRPr="00903C04">
        <w:rPr>
          <w:rFonts w:ascii="Arial LatRus" w:hAnsi="Arial LatRus" w:cs="Sylfaen"/>
          <w:sz w:val="20"/>
          <w:szCs w:val="20"/>
          <w:lang w:val="ru-RU"/>
        </w:rPr>
        <w:br/>
      </w:r>
      <w:r w:rsidR="00744A08" w:rsidRPr="00903C04">
        <w:rPr>
          <w:rFonts w:ascii="Calibri" w:hAnsi="Calibri" w:cs="Calibri"/>
          <w:sz w:val="20"/>
          <w:szCs w:val="20"/>
          <w:lang w:val="ru-RU"/>
        </w:rPr>
        <w:t>КодРА</w:t>
      </w:r>
      <w:r w:rsidR="00744A08" w:rsidRPr="00903C04">
        <w:rPr>
          <w:rFonts w:ascii="Arial LatRus" w:hAnsi="Arial LatRus"/>
          <w:sz w:val="20"/>
          <w:szCs w:val="20"/>
          <w:lang w:val="ru-RU"/>
        </w:rPr>
        <w:t xml:space="preserve"> CMAH-</w:t>
      </w:r>
      <w:r w:rsidR="00744A08" w:rsidRPr="00903C04">
        <w:rPr>
          <w:rFonts w:ascii="Arial LatRus" w:hAnsi="Arial LatRus"/>
          <w:sz w:val="20"/>
          <w:szCs w:val="20"/>
        </w:rPr>
        <w:t>GH</w:t>
      </w:r>
      <w:r w:rsidR="009F0D77">
        <w:rPr>
          <w:rFonts w:ascii="Arial LatRus" w:hAnsi="Arial LatRus"/>
          <w:sz w:val="20"/>
          <w:szCs w:val="20"/>
          <w:lang w:val="ru-RU"/>
        </w:rPr>
        <w:t>ASHRB-20/0</w:t>
      </w:r>
      <w:r w:rsidR="009F0D77" w:rsidRPr="009F0D77">
        <w:rPr>
          <w:rFonts w:ascii="Arial LatRus" w:hAnsi="Arial LatRus"/>
          <w:sz w:val="20"/>
          <w:szCs w:val="20"/>
          <w:lang w:val="ru-RU"/>
        </w:rPr>
        <w:t>8</w:t>
      </w:r>
    </w:p>
    <w:p w:rsidR="0007338B" w:rsidRPr="00903C04" w:rsidRDefault="0007338B" w:rsidP="009F1ACF">
      <w:pPr>
        <w:pStyle w:val="BodyText"/>
        <w:widowControl w:val="0"/>
        <w:spacing w:after="0"/>
        <w:ind w:firstLine="567"/>
        <w:jc w:val="right"/>
        <w:rPr>
          <w:rFonts w:ascii="Arial LatRus" w:hAnsi="Arial LatRus"/>
          <w:sz w:val="20"/>
          <w:szCs w:val="20"/>
          <w:lang w:val="ru-RU"/>
        </w:rPr>
      </w:pPr>
      <w:r w:rsidRPr="00903C04">
        <w:rPr>
          <w:rFonts w:ascii="Calibri" w:hAnsi="Calibri" w:cs="Calibri"/>
          <w:sz w:val="20"/>
          <w:szCs w:val="20"/>
          <w:lang w:val="ru-RU"/>
        </w:rPr>
        <w:t>комиссияпооценкеоткрытоготендера</w:t>
      </w:r>
    </w:p>
    <w:p w:rsidR="0007338B" w:rsidRPr="00903C04" w:rsidRDefault="00744A08" w:rsidP="009F1ACF">
      <w:pPr>
        <w:pStyle w:val="BodyText"/>
        <w:widowControl w:val="0"/>
        <w:spacing w:after="0"/>
        <w:ind w:firstLine="567"/>
        <w:jc w:val="right"/>
        <w:rPr>
          <w:rFonts w:ascii="Arial LatRus" w:hAnsi="Arial LatRus"/>
          <w:sz w:val="20"/>
          <w:szCs w:val="20"/>
          <w:lang w:val="ru-RU"/>
        </w:rPr>
      </w:pPr>
      <w:r w:rsidRPr="00903C04">
        <w:rPr>
          <w:rFonts w:ascii="Arial LatRus" w:hAnsi="Arial LatRus"/>
          <w:sz w:val="20"/>
          <w:szCs w:val="20"/>
          <w:lang w:val="ru-RU"/>
        </w:rPr>
        <w:t xml:space="preserve">2020 </w:t>
      </w:r>
      <w:r w:rsidRPr="00903C04">
        <w:rPr>
          <w:rFonts w:ascii="Calibri" w:hAnsi="Calibri" w:cs="Calibri"/>
          <w:sz w:val="20"/>
          <w:szCs w:val="20"/>
          <w:lang w:val="ru-RU"/>
        </w:rPr>
        <w:t>Решением</w:t>
      </w:r>
      <w:r w:rsidRPr="00903C04">
        <w:rPr>
          <w:rFonts w:ascii="Arial" w:hAnsi="Arial" w:cs="Arial"/>
          <w:sz w:val="20"/>
          <w:szCs w:val="20"/>
          <w:lang w:val="ru-RU"/>
        </w:rPr>
        <w:t>№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 1 </w:t>
      </w:r>
      <w:r w:rsidRPr="00903C04">
        <w:rPr>
          <w:rFonts w:ascii="Calibri" w:hAnsi="Calibri" w:cs="Calibri"/>
          <w:sz w:val="20"/>
          <w:szCs w:val="20"/>
          <w:lang w:val="ru-RU"/>
        </w:rPr>
        <w:t>от</w:t>
      </w:r>
      <w:r w:rsidR="005505BF">
        <w:rPr>
          <w:rFonts w:ascii="Arial LatRus" w:hAnsi="Arial LatRus"/>
          <w:sz w:val="20"/>
          <w:szCs w:val="20"/>
          <w:lang w:val="ru-RU"/>
        </w:rPr>
        <w:t xml:space="preserve"> </w:t>
      </w:r>
      <w:r w:rsidR="005505BF">
        <w:rPr>
          <w:rFonts w:ascii="Arial LatRus" w:hAnsi="Arial LatRus"/>
          <w:sz w:val="20"/>
          <w:szCs w:val="20"/>
        </w:rPr>
        <w:t>20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 </w:t>
      </w:r>
      <w:r w:rsidRPr="00903C04">
        <w:rPr>
          <w:rFonts w:ascii="Calibri" w:hAnsi="Calibri" w:cs="Calibri"/>
          <w:sz w:val="20"/>
          <w:szCs w:val="20"/>
          <w:lang w:val="ru-RU"/>
        </w:rPr>
        <w:t>июл</w:t>
      </w:r>
      <w:r w:rsidR="0007338B" w:rsidRPr="00903C04">
        <w:rPr>
          <w:rFonts w:ascii="Calibri" w:hAnsi="Calibri" w:cs="Calibri"/>
          <w:sz w:val="20"/>
          <w:szCs w:val="20"/>
          <w:lang w:val="ru-RU"/>
        </w:rPr>
        <w:t>я</w:t>
      </w:r>
    </w:p>
    <w:p w:rsidR="0007338B" w:rsidRPr="00903C04" w:rsidRDefault="0007338B" w:rsidP="009F1ACF">
      <w:pPr>
        <w:pStyle w:val="BodyText"/>
        <w:widowControl w:val="0"/>
        <w:spacing w:after="0"/>
        <w:ind w:right="-7" w:firstLine="567"/>
        <w:jc w:val="center"/>
        <w:rPr>
          <w:rFonts w:ascii="Arial LatRus" w:hAnsi="Arial LatRus"/>
          <w:sz w:val="20"/>
          <w:szCs w:val="20"/>
          <w:lang w:val="ru-RU"/>
        </w:rPr>
      </w:pPr>
    </w:p>
    <w:p w:rsidR="0007338B" w:rsidRPr="00903C04" w:rsidRDefault="0007338B" w:rsidP="009F1ACF">
      <w:pPr>
        <w:pStyle w:val="BodyText"/>
        <w:widowControl w:val="0"/>
        <w:spacing w:after="0"/>
        <w:ind w:right="-7" w:firstLine="567"/>
        <w:jc w:val="center"/>
        <w:rPr>
          <w:rFonts w:ascii="Arial LatRus" w:hAnsi="Arial LatRus"/>
          <w:sz w:val="20"/>
          <w:szCs w:val="20"/>
          <w:lang w:val="ru-RU"/>
        </w:rPr>
      </w:pPr>
    </w:p>
    <w:p w:rsidR="00550B60" w:rsidRPr="00903C04" w:rsidRDefault="00550B60" w:rsidP="009F1ACF">
      <w:pPr>
        <w:pStyle w:val="BodyText"/>
        <w:widowControl w:val="0"/>
        <w:spacing w:after="0"/>
        <w:ind w:right="-7" w:firstLine="567"/>
        <w:jc w:val="center"/>
        <w:rPr>
          <w:rFonts w:ascii="Arial LatRus" w:hAnsi="Arial LatRus"/>
          <w:sz w:val="20"/>
          <w:szCs w:val="20"/>
          <w:lang w:val="ru-RU"/>
        </w:rPr>
      </w:pPr>
    </w:p>
    <w:p w:rsidR="0007338B" w:rsidRPr="00903C04" w:rsidRDefault="00550B60" w:rsidP="009F1ACF">
      <w:pPr>
        <w:pStyle w:val="BodyText"/>
        <w:widowControl w:val="0"/>
        <w:spacing w:after="0"/>
        <w:ind w:right="-7" w:firstLine="567"/>
        <w:jc w:val="center"/>
        <w:rPr>
          <w:rFonts w:ascii="Arial LatRus" w:hAnsi="Arial LatRus"/>
          <w:sz w:val="20"/>
          <w:szCs w:val="20"/>
          <w:lang w:val="ru-RU"/>
        </w:rPr>
      </w:pPr>
      <w:r w:rsidRPr="00903C04">
        <w:rPr>
          <w:rFonts w:ascii="Arial LatRus" w:hAnsi="Arial LatRus"/>
          <w:sz w:val="20"/>
          <w:szCs w:val="20"/>
          <w:lang w:val="ru-RU"/>
        </w:rPr>
        <w:t>"</w:t>
      </w:r>
      <w:r w:rsidR="00064E6C" w:rsidRPr="00903C04">
        <w:rPr>
          <w:rFonts w:ascii="Calibri" w:hAnsi="Calibri" w:cs="Calibri"/>
          <w:sz w:val="20"/>
          <w:szCs w:val="20"/>
          <w:lang w:val="ru-RU"/>
        </w:rPr>
        <w:t>МУНИЦИПАЛИТЕТАРИНДЖА</w:t>
      </w:r>
    </w:p>
    <w:p w:rsidR="0007338B" w:rsidRPr="00903C04" w:rsidRDefault="0007338B" w:rsidP="009F1ACF">
      <w:pPr>
        <w:pStyle w:val="BodyText"/>
        <w:widowControl w:val="0"/>
        <w:spacing w:after="0"/>
        <w:ind w:right="-7" w:firstLine="567"/>
        <w:jc w:val="center"/>
        <w:rPr>
          <w:rFonts w:ascii="Arial LatRus" w:hAnsi="Arial LatRus"/>
          <w:sz w:val="20"/>
          <w:szCs w:val="20"/>
          <w:lang w:val="ru-RU"/>
        </w:rPr>
      </w:pPr>
    </w:p>
    <w:p w:rsidR="0007338B" w:rsidRPr="00903C04" w:rsidRDefault="0007338B" w:rsidP="009F1ACF">
      <w:pPr>
        <w:pStyle w:val="BodyText"/>
        <w:widowControl w:val="0"/>
        <w:spacing w:after="0"/>
        <w:ind w:right="-7" w:firstLine="567"/>
        <w:jc w:val="center"/>
        <w:rPr>
          <w:rFonts w:ascii="Arial LatRus" w:hAnsi="Arial LatRus"/>
          <w:sz w:val="20"/>
          <w:szCs w:val="20"/>
          <w:lang w:val="ru-RU"/>
        </w:rPr>
      </w:pPr>
    </w:p>
    <w:p w:rsidR="0007338B" w:rsidRPr="00903C04" w:rsidRDefault="0007338B" w:rsidP="009F1ACF">
      <w:pPr>
        <w:pStyle w:val="BodyText"/>
        <w:widowControl w:val="0"/>
        <w:spacing w:after="0"/>
        <w:ind w:right="-7" w:firstLine="567"/>
        <w:jc w:val="center"/>
        <w:rPr>
          <w:rFonts w:ascii="Arial LatRus" w:hAnsi="Arial LatRus" w:cs="Sylfaen"/>
          <w:sz w:val="20"/>
          <w:szCs w:val="20"/>
          <w:lang w:val="ru-RU"/>
        </w:rPr>
      </w:pPr>
      <w:r w:rsidRPr="00903C04">
        <w:rPr>
          <w:rFonts w:ascii="Calibri" w:hAnsi="Calibri" w:cs="Calibri"/>
          <w:sz w:val="20"/>
          <w:szCs w:val="20"/>
          <w:lang w:val="ru-RU"/>
        </w:rPr>
        <w:t>ПРИГЛАШЕНИЕ</w:t>
      </w:r>
    </w:p>
    <w:p w:rsidR="0007338B" w:rsidRPr="00903C04" w:rsidRDefault="0007338B" w:rsidP="009F1ACF">
      <w:pPr>
        <w:pStyle w:val="BodyText"/>
        <w:widowControl w:val="0"/>
        <w:spacing w:after="0"/>
        <w:ind w:right="-7" w:firstLine="567"/>
        <w:jc w:val="center"/>
        <w:rPr>
          <w:rFonts w:ascii="Arial LatRus" w:hAnsi="Arial LatRus" w:cs="Sylfaen"/>
          <w:sz w:val="20"/>
          <w:szCs w:val="20"/>
          <w:lang w:val="ru-RU"/>
        </w:rPr>
      </w:pPr>
    </w:p>
    <w:p w:rsidR="002F0CAE" w:rsidRPr="00903C04" w:rsidRDefault="002F0CAE" w:rsidP="009F1ACF">
      <w:pPr>
        <w:pStyle w:val="BodyText"/>
        <w:widowControl w:val="0"/>
        <w:spacing w:after="160"/>
        <w:ind w:right="-7" w:firstLine="567"/>
        <w:jc w:val="center"/>
        <w:rPr>
          <w:rFonts w:ascii="Arial LatRus" w:hAnsi="Arial LatRus" w:cs="Sylfaen"/>
          <w:sz w:val="20"/>
          <w:szCs w:val="20"/>
          <w:lang w:val="ru-RU"/>
        </w:rPr>
      </w:pPr>
    </w:p>
    <w:p w:rsidR="00550B60" w:rsidRPr="00903C04" w:rsidRDefault="002F0CAE" w:rsidP="009F1ACF">
      <w:pPr>
        <w:pStyle w:val="BodyText"/>
        <w:widowControl w:val="0"/>
        <w:spacing w:after="0"/>
        <w:ind w:right="-7"/>
        <w:jc w:val="center"/>
        <w:rPr>
          <w:rFonts w:ascii="Arial LatRus" w:hAnsi="Arial LatRus"/>
          <w:sz w:val="20"/>
          <w:szCs w:val="20"/>
          <w:lang w:val="ru-RU"/>
        </w:rPr>
      </w:pPr>
      <w:r w:rsidRPr="00903C04">
        <w:rPr>
          <w:rFonts w:ascii="Calibri" w:hAnsi="Calibri" w:cs="Calibri"/>
          <w:sz w:val="20"/>
          <w:szCs w:val="20"/>
          <w:lang w:val="ru-RU"/>
        </w:rPr>
        <w:t>НАЗАПРОСКОТИРОВОК</w:t>
      </w:r>
      <w:r w:rsidRPr="00903C04">
        <w:rPr>
          <w:rFonts w:ascii="Arial LatRus" w:hAnsi="Arial LatRus"/>
          <w:sz w:val="20"/>
          <w:szCs w:val="20"/>
          <w:lang w:val="ru-RU"/>
        </w:rPr>
        <w:t>,</w:t>
      </w:r>
      <w:r w:rsidR="0007338B"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="0007338B" w:rsidRPr="00903C04">
        <w:rPr>
          <w:rFonts w:ascii="Calibri" w:hAnsi="Calibri" w:cs="Calibri"/>
          <w:sz w:val="20"/>
          <w:szCs w:val="20"/>
          <w:lang w:val="ru-RU"/>
        </w:rPr>
        <w:t>ОБЪЯВЛЕННЫЙСЦЕЛЬЮПРИОБРЕТЕНИЯ</w:t>
      </w:r>
      <w:r w:rsidR="009F0D77" w:rsidRPr="009F0D77">
        <w:rPr>
          <w:lang w:val="ru-RU"/>
        </w:rPr>
        <w:t xml:space="preserve"> </w:t>
      </w:r>
      <w:r w:rsidR="00C4783C" w:rsidRPr="00C4783C">
        <w:rPr>
          <w:rFonts w:ascii="Calibri" w:hAnsi="Calibri" w:cs="Calibri"/>
          <w:b/>
          <w:caps/>
          <w:sz w:val="20"/>
          <w:szCs w:val="20"/>
          <w:lang w:val="ru-RU"/>
        </w:rPr>
        <w:t>Ямочный ремонт внутриобщиных улиц общины Ариндж</w:t>
      </w:r>
      <w:r w:rsidR="00C4783C" w:rsidRPr="00903C04">
        <w:rPr>
          <w:rFonts w:ascii="Arial LatRus" w:hAnsi="Arial LatRus"/>
          <w:sz w:val="20"/>
          <w:szCs w:val="20"/>
          <w:lang w:val="ru-RU"/>
        </w:rPr>
        <w:t xml:space="preserve"> </w:t>
      </w:r>
      <w:r w:rsidR="0007338B" w:rsidRPr="00903C04">
        <w:rPr>
          <w:rFonts w:ascii="Arial LatRus" w:hAnsi="Arial LatRus"/>
          <w:sz w:val="20"/>
          <w:szCs w:val="20"/>
          <w:lang w:val="ru-RU"/>
        </w:rPr>
        <w:t xml:space="preserve">" </w:t>
      </w:r>
      <w:r w:rsidR="0007338B" w:rsidRPr="00903C04">
        <w:rPr>
          <w:rFonts w:ascii="Calibri" w:hAnsi="Calibri" w:cs="Calibri"/>
          <w:sz w:val="20"/>
          <w:szCs w:val="20"/>
          <w:lang w:val="ru-RU"/>
        </w:rPr>
        <w:t>ДЛЯНУЖД</w:t>
      </w:r>
    </w:p>
    <w:p w:rsidR="0007338B" w:rsidRPr="00903C04" w:rsidRDefault="00550B60" w:rsidP="009F1ACF">
      <w:pPr>
        <w:pStyle w:val="BodyText"/>
        <w:widowControl w:val="0"/>
        <w:spacing w:after="0"/>
        <w:ind w:right="-7"/>
        <w:jc w:val="center"/>
        <w:rPr>
          <w:rFonts w:ascii="Arial LatRus" w:hAnsi="Arial LatRus"/>
          <w:sz w:val="20"/>
          <w:szCs w:val="20"/>
          <w:lang w:val="ru-RU"/>
        </w:rPr>
      </w:pPr>
      <w:r w:rsidRPr="00903C04">
        <w:rPr>
          <w:rFonts w:ascii="Arial LatRus" w:hAnsi="Arial LatRus"/>
          <w:sz w:val="20"/>
          <w:szCs w:val="20"/>
          <w:lang w:val="ru-RU"/>
        </w:rPr>
        <w:t>"</w:t>
      </w:r>
      <w:r w:rsidR="00064E6C" w:rsidRPr="00903C04">
        <w:rPr>
          <w:rFonts w:ascii="Calibri" w:hAnsi="Calibri" w:cs="Calibri"/>
          <w:sz w:val="20"/>
          <w:szCs w:val="20"/>
          <w:lang w:val="ru-RU"/>
        </w:rPr>
        <w:t>МУНИЦИПАЛИТЕТААРИНДЖА</w:t>
      </w:r>
      <w:r w:rsidR="0007338B" w:rsidRPr="00903C04">
        <w:rPr>
          <w:rFonts w:ascii="Arial LatRus" w:hAnsi="Arial LatRus"/>
          <w:sz w:val="20"/>
          <w:szCs w:val="20"/>
          <w:lang w:val="ru-RU"/>
        </w:rPr>
        <w:t>"</w:t>
      </w:r>
    </w:p>
    <w:p w:rsidR="0007338B" w:rsidRPr="00903C04" w:rsidRDefault="0007338B" w:rsidP="009F1ACF">
      <w:pPr>
        <w:pStyle w:val="BodyText"/>
        <w:widowControl w:val="0"/>
        <w:spacing w:after="0"/>
        <w:ind w:right="-7" w:firstLine="567"/>
        <w:jc w:val="center"/>
        <w:rPr>
          <w:rFonts w:ascii="Arial LatRus" w:hAnsi="Arial LatRus"/>
          <w:sz w:val="20"/>
          <w:szCs w:val="20"/>
          <w:lang w:val="ru-RU"/>
        </w:rPr>
      </w:pPr>
    </w:p>
    <w:p w:rsidR="0000594B" w:rsidRPr="00903C04" w:rsidRDefault="0000594B" w:rsidP="009F1ACF">
      <w:pPr>
        <w:spacing w:after="0" w:line="240" w:lineRule="auto"/>
        <w:rPr>
          <w:rFonts w:ascii="Arial LatRus" w:hAnsi="Arial LatRus"/>
          <w:sz w:val="20"/>
          <w:szCs w:val="20"/>
        </w:rPr>
      </w:pPr>
    </w:p>
    <w:p w:rsidR="0000594B" w:rsidRPr="00903C04" w:rsidRDefault="0000594B" w:rsidP="009F1ACF">
      <w:pPr>
        <w:spacing w:after="0" w:line="240" w:lineRule="auto"/>
        <w:rPr>
          <w:rFonts w:ascii="Arial LatRus" w:hAnsi="Arial LatRus"/>
          <w:sz w:val="20"/>
          <w:szCs w:val="20"/>
        </w:rPr>
      </w:pPr>
    </w:p>
    <w:p w:rsidR="0007338B" w:rsidRDefault="0007338B" w:rsidP="009F1ACF">
      <w:pPr>
        <w:spacing w:after="0" w:line="240" w:lineRule="auto"/>
        <w:rPr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Уважаемыйучастник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преждечемсоставитьиподатьзаявкупросимВас</w:t>
      </w:r>
      <w:r w:rsidRPr="00903C04">
        <w:rPr>
          <w:rFonts w:ascii="Arial LatRus" w:hAnsi="Arial LatRus" w:cs="Calibri"/>
          <w:sz w:val="20"/>
          <w:szCs w:val="20"/>
          <w:lang w:val="en-US"/>
        </w:rPr>
        <w:t> </w:t>
      </w:r>
      <w:r w:rsidRPr="00903C04">
        <w:rPr>
          <w:rFonts w:ascii="Calibri" w:hAnsi="Calibri" w:cs="Calibri"/>
          <w:sz w:val="20"/>
          <w:szCs w:val="20"/>
        </w:rPr>
        <w:t>подробноизучитьнастоящееПриглашение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посколькунесоответствующиеПриглашениюзаявкиподлежатотклонению</w:t>
      </w:r>
      <w:r w:rsidRPr="00903C04">
        <w:rPr>
          <w:rFonts w:ascii="Arial LatRus" w:hAnsi="Arial LatRus"/>
          <w:sz w:val="20"/>
          <w:szCs w:val="20"/>
        </w:rPr>
        <w:t xml:space="preserve">. </w:t>
      </w:r>
    </w:p>
    <w:p w:rsidR="00903C04" w:rsidRPr="00903C04" w:rsidRDefault="00903C04" w:rsidP="009F1ACF">
      <w:pPr>
        <w:spacing w:after="0" w:line="240" w:lineRule="auto"/>
        <w:rPr>
          <w:b/>
          <w:sz w:val="20"/>
          <w:szCs w:val="20"/>
        </w:rPr>
      </w:pPr>
    </w:p>
    <w:p w:rsidR="0007338B" w:rsidRPr="00903C04" w:rsidRDefault="0007338B" w:rsidP="009F1ACF">
      <w:pPr>
        <w:widowControl w:val="0"/>
        <w:spacing w:after="0" w:line="240" w:lineRule="auto"/>
        <w:jc w:val="center"/>
        <w:rPr>
          <w:rFonts w:ascii="Arial LatRus" w:hAnsi="Arial LatRus"/>
          <w:b/>
          <w:sz w:val="20"/>
          <w:szCs w:val="20"/>
        </w:rPr>
      </w:pPr>
      <w:r w:rsidRPr="00903C04">
        <w:rPr>
          <w:rFonts w:ascii="Calibri" w:hAnsi="Calibri" w:cs="Calibri"/>
          <w:b/>
          <w:sz w:val="20"/>
          <w:szCs w:val="20"/>
        </w:rPr>
        <w:t>СОДЕРЖАНИЕ</w:t>
      </w:r>
    </w:p>
    <w:p w:rsidR="0007338B" w:rsidRPr="00903C04" w:rsidRDefault="0007338B" w:rsidP="009F1ACF">
      <w:pPr>
        <w:widowControl w:val="0"/>
        <w:spacing w:after="0" w:line="240" w:lineRule="auto"/>
        <w:ind w:firstLine="567"/>
        <w:jc w:val="center"/>
        <w:rPr>
          <w:rFonts w:ascii="Arial LatRus" w:hAnsi="Arial LatRus"/>
          <w:sz w:val="20"/>
          <w:szCs w:val="20"/>
        </w:rPr>
      </w:pPr>
    </w:p>
    <w:p w:rsidR="00805E85" w:rsidRPr="00903C04" w:rsidRDefault="00805E85" w:rsidP="00805E85">
      <w:pPr>
        <w:pStyle w:val="BodyText"/>
        <w:widowControl w:val="0"/>
        <w:spacing w:after="0"/>
        <w:ind w:right="-7"/>
        <w:jc w:val="center"/>
        <w:rPr>
          <w:rFonts w:ascii="Arial LatRus" w:hAnsi="Arial LatRus"/>
          <w:sz w:val="20"/>
          <w:szCs w:val="20"/>
          <w:lang w:val="ru-RU"/>
        </w:rPr>
      </w:pPr>
      <w:r w:rsidRPr="00903C04">
        <w:rPr>
          <w:rFonts w:ascii="Calibri" w:hAnsi="Calibri" w:cs="Calibri"/>
          <w:sz w:val="20"/>
          <w:szCs w:val="20"/>
          <w:lang w:val="ru-RU"/>
        </w:rPr>
        <w:t>НАЗАПРОСКОТИРОВОК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,, </w:t>
      </w:r>
      <w:r w:rsidRPr="00903C04">
        <w:rPr>
          <w:rFonts w:ascii="Calibri" w:hAnsi="Calibri" w:cs="Calibri"/>
          <w:sz w:val="20"/>
          <w:szCs w:val="20"/>
          <w:lang w:val="ru-RU"/>
        </w:rPr>
        <w:t>ОБЪЯВЛЕННЫЙСЦЕЛЬЮПРИОБРЕТЕНИЯГАЗАФИКАЦИОННЫЕРАБОТЫГТАХАМАС</w:t>
      </w:r>
      <w:r>
        <w:rPr>
          <w:rFonts w:ascii="Calibri" w:hAnsi="Calibri" w:cs="Calibri"/>
          <w:sz w:val="20"/>
          <w:szCs w:val="20"/>
          <w:lang w:val="ru-RU"/>
        </w:rPr>
        <w:t>А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 " </w:t>
      </w:r>
      <w:r w:rsidRPr="00903C04">
        <w:rPr>
          <w:rFonts w:ascii="Calibri" w:hAnsi="Calibri" w:cs="Calibri"/>
          <w:sz w:val="20"/>
          <w:szCs w:val="20"/>
          <w:lang w:val="ru-RU"/>
        </w:rPr>
        <w:t>ДЛЯНУЖД</w:t>
      </w:r>
    </w:p>
    <w:p w:rsidR="00805E85" w:rsidRPr="00903C04" w:rsidRDefault="00805E85" w:rsidP="00805E85">
      <w:pPr>
        <w:pStyle w:val="BodyText"/>
        <w:widowControl w:val="0"/>
        <w:spacing w:after="0"/>
        <w:ind w:right="-7"/>
        <w:jc w:val="center"/>
        <w:rPr>
          <w:rFonts w:ascii="Arial LatRus" w:hAnsi="Arial LatRus"/>
          <w:sz w:val="20"/>
          <w:szCs w:val="20"/>
          <w:lang w:val="ru-RU"/>
        </w:rPr>
      </w:pPr>
      <w:r w:rsidRPr="00903C04">
        <w:rPr>
          <w:rFonts w:ascii="Arial LatRus" w:hAnsi="Arial LatRus"/>
          <w:sz w:val="20"/>
          <w:szCs w:val="20"/>
          <w:lang w:val="ru-RU"/>
        </w:rPr>
        <w:t>"</w:t>
      </w:r>
      <w:r w:rsidRPr="00903C04">
        <w:rPr>
          <w:rFonts w:ascii="Calibri" w:hAnsi="Calibri" w:cs="Calibri"/>
          <w:sz w:val="20"/>
          <w:szCs w:val="20"/>
          <w:lang w:val="ru-RU"/>
        </w:rPr>
        <w:t>МУНИЦИПАЛИТЕТААРИНДЖА</w:t>
      </w:r>
      <w:r w:rsidRPr="00903C04">
        <w:rPr>
          <w:rFonts w:ascii="Arial LatRus" w:hAnsi="Arial LatRus"/>
          <w:sz w:val="20"/>
          <w:szCs w:val="20"/>
          <w:lang w:val="ru-RU"/>
        </w:rPr>
        <w:t>"</w:t>
      </w:r>
    </w:p>
    <w:p w:rsidR="0007338B" w:rsidRPr="00903C04" w:rsidRDefault="0007338B" w:rsidP="009F1ACF">
      <w:pPr>
        <w:widowControl w:val="0"/>
        <w:spacing w:after="0" w:line="240" w:lineRule="auto"/>
        <w:jc w:val="center"/>
        <w:rPr>
          <w:rFonts w:ascii="Arial LatRus" w:hAnsi="Arial LatRus" w:cs="Sylfaen"/>
          <w:b/>
          <w:sz w:val="20"/>
          <w:szCs w:val="20"/>
        </w:rPr>
      </w:pPr>
    </w:p>
    <w:p w:rsidR="0007338B" w:rsidRPr="00903C04" w:rsidRDefault="0007338B" w:rsidP="009F1ACF">
      <w:pPr>
        <w:widowControl w:val="0"/>
        <w:spacing w:after="0" w:line="240" w:lineRule="auto"/>
        <w:jc w:val="center"/>
        <w:rPr>
          <w:rFonts w:ascii="Arial LatRus" w:hAnsi="Arial LatRus"/>
          <w:b/>
          <w:sz w:val="20"/>
          <w:szCs w:val="20"/>
        </w:rPr>
      </w:pPr>
      <w:r w:rsidRPr="00903C04">
        <w:rPr>
          <w:rFonts w:ascii="Calibri" w:hAnsi="Calibri" w:cs="Calibri"/>
          <w:b/>
          <w:sz w:val="20"/>
          <w:szCs w:val="20"/>
        </w:rPr>
        <w:t>ЧАСТЬ</w:t>
      </w:r>
      <w:r w:rsidRPr="00903C04">
        <w:rPr>
          <w:rFonts w:ascii="Arial LatRus" w:hAnsi="Arial LatRus"/>
          <w:b/>
          <w:sz w:val="20"/>
          <w:szCs w:val="20"/>
        </w:rPr>
        <w:t xml:space="preserve"> I.</w:t>
      </w:r>
    </w:p>
    <w:p w:rsidR="0007338B" w:rsidRPr="00903C04" w:rsidRDefault="0007338B" w:rsidP="009F1ACF">
      <w:pPr>
        <w:widowControl w:val="0"/>
        <w:spacing w:after="0" w:line="240" w:lineRule="auto"/>
        <w:jc w:val="center"/>
        <w:rPr>
          <w:rFonts w:ascii="Arial LatRus" w:hAnsi="Arial LatRus"/>
          <w:sz w:val="20"/>
          <w:szCs w:val="20"/>
        </w:rPr>
      </w:pP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left="1134" w:hanging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Характеристикапредметазакупки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left="1134" w:hanging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2.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Требованиякправуучастниканаучастиеипорядокихоценки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вслучаепризнанияотобраннымучастником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условияпредставленияобеспеченияквалификации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left="1134" w:hanging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Разъяснениеприглашенияипорядоквнесенияизменениявприглашение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left="1134" w:hanging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4.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Порядокподачизаявки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left="1134" w:hanging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5.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Ценовоепредложениезаявки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left="1134" w:hanging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6.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Срокдействиязаявки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порядоквнесенияизмененийвзаявкииихотзыва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left="1134" w:hanging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7.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Обеспечениезаявки</w:t>
      </w:r>
      <w:r w:rsidRPr="00903C04">
        <w:rPr>
          <w:rStyle w:val="FootnoteReference"/>
          <w:rFonts w:ascii="Arial LatRus" w:hAnsi="Arial LatRus"/>
          <w:sz w:val="20"/>
          <w:szCs w:val="20"/>
        </w:rPr>
        <w:footnoteReference w:id="2"/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left="1134" w:hanging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8.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Вскрытие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оценказаявокиподведениеитогов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left="1134" w:hanging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9.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Заключениедоговора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left="1134" w:hanging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10.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Обеспеченияквалификацииидоговора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left="1134" w:hanging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11.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Объявлениепроцедурынесостоявшейся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left="1134" w:hanging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12.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Правоучастникаипорядокобжалованияимдействийи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или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принятыхрешений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связанныхспроцессомзакупки</w:t>
      </w:r>
    </w:p>
    <w:p w:rsidR="0007338B" w:rsidRPr="00903C04" w:rsidRDefault="0007338B" w:rsidP="009F1ACF">
      <w:pPr>
        <w:widowControl w:val="0"/>
        <w:spacing w:after="0" w:line="240" w:lineRule="auto"/>
        <w:jc w:val="center"/>
        <w:rPr>
          <w:rFonts w:ascii="Arial LatRus" w:hAnsi="Arial LatRus"/>
          <w:b/>
          <w:sz w:val="20"/>
          <w:szCs w:val="20"/>
        </w:rPr>
      </w:pPr>
      <w:r w:rsidRPr="00903C04">
        <w:rPr>
          <w:rFonts w:ascii="Calibri" w:hAnsi="Calibri" w:cs="Calibri"/>
          <w:b/>
          <w:sz w:val="20"/>
          <w:szCs w:val="20"/>
        </w:rPr>
        <w:t>ЧАСТЬ</w:t>
      </w:r>
      <w:r w:rsidRPr="00903C04">
        <w:rPr>
          <w:rFonts w:ascii="Arial LatRus" w:hAnsi="Arial LatRus"/>
          <w:b/>
          <w:sz w:val="20"/>
          <w:szCs w:val="20"/>
        </w:rPr>
        <w:t xml:space="preserve"> II. </w:t>
      </w:r>
    </w:p>
    <w:p w:rsidR="0007338B" w:rsidRPr="00903C04" w:rsidRDefault="0007338B" w:rsidP="009F1ACF">
      <w:pPr>
        <w:widowControl w:val="0"/>
        <w:spacing w:after="0" w:line="240" w:lineRule="auto"/>
        <w:jc w:val="center"/>
        <w:rPr>
          <w:rFonts w:ascii="Arial LatRus" w:hAnsi="Arial LatRus"/>
          <w:b/>
          <w:sz w:val="20"/>
          <w:szCs w:val="20"/>
        </w:rPr>
      </w:pPr>
    </w:p>
    <w:p w:rsidR="0007338B" w:rsidRPr="00903C04" w:rsidRDefault="0007338B" w:rsidP="009F1ACF">
      <w:pPr>
        <w:widowControl w:val="0"/>
        <w:spacing w:after="0" w:line="240" w:lineRule="auto"/>
        <w:jc w:val="center"/>
        <w:rPr>
          <w:rFonts w:ascii="Arial LatRus" w:hAnsi="Arial LatRus"/>
          <w:b/>
          <w:sz w:val="20"/>
          <w:szCs w:val="20"/>
        </w:rPr>
      </w:pPr>
      <w:r w:rsidRPr="00903C04">
        <w:rPr>
          <w:rFonts w:ascii="Calibri" w:hAnsi="Calibri" w:cs="Calibri"/>
          <w:b/>
          <w:sz w:val="20"/>
          <w:szCs w:val="20"/>
        </w:rPr>
        <w:lastRenderedPageBreak/>
        <w:t>ИНСТРУКЦИЯПОПОДГОТОВКЕЗАЯВКИ</w:t>
      </w:r>
      <w:r w:rsidRPr="00903C04">
        <w:rPr>
          <w:rFonts w:ascii="Arial LatRus" w:hAnsi="Arial LatRus"/>
          <w:b/>
          <w:sz w:val="20"/>
          <w:szCs w:val="20"/>
        </w:rPr>
        <w:br/>
      </w:r>
      <w:r w:rsidRPr="00903C04">
        <w:rPr>
          <w:rFonts w:ascii="Calibri" w:hAnsi="Calibri" w:cs="Calibri"/>
          <w:b/>
          <w:sz w:val="20"/>
          <w:szCs w:val="20"/>
        </w:rPr>
        <w:t>НА</w:t>
      </w:r>
      <w:r w:rsidR="008224D3" w:rsidRPr="00903C04">
        <w:rPr>
          <w:rFonts w:ascii="Calibri" w:hAnsi="Calibri" w:cs="Calibri"/>
          <w:sz w:val="20"/>
          <w:szCs w:val="20"/>
        </w:rPr>
        <w:t>ЗАПРОСКОТИРОВОК</w:t>
      </w:r>
    </w:p>
    <w:p w:rsidR="0007338B" w:rsidRPr="00903C04" w:rsidRDefault="0007338B" w:rsidP="009F1ACF">
      <w:pPr>
        <w:widowControl w:val="0"/>
        <w:spacing w:after="0" w:line="240" w:lineRule="auto"/>
        <w:jc w:val="center"/>
        <w:rPr>
          <w:rFonts w:ascii="Arial LatRus" w:hAnsi="Arial LatRus"/>
          <w:b/>
          <w:sz w:val="20"/>
          <w:szCs w:val="20"/>
        </w:rPr>
      </w:pP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left="1134" w:hanging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Общиеположения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left="1134" w:hanging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2.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Заявканапроцедуру</w:t>
      </w:r>
    </w:p>
    <w:p w:rsidR="0000594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left="1134" w:hanging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Приложения</w:t>
      </w:r>
      <w:r w:rsidRPr="00903C04">
        <w:rPr>
          <w:rFonts w:ascii="Arial" w:hAnsi="Arial" w:cs="Arial"/>
          <w:sz w:val="20"/>
          <w:szCs w:val="20"/>
        </w:rPr>
        <w:t>№</w:t>
      </w:r>
      <w:r w:rsidRPr="00903C04">
        <w:rPr>
          <w:rFonts w:ascii="Arial LatRus" w:hAnsi="Arial LatRus"/>
          <w:sz w:val="20"/>
          <w:szCs w:val="20"/>
        </w:rPr>
        <w:t xml:space="preserve"> 1-7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left="1134" w:hanging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pacing w:val="-6"/>
          <w:sz w:val="20"/>
          <w:szCs w:val="20"/>
        </w:rPr>
        <w:t>НастоящееПриглашениепредоставляетсявдополнениекобъявлениюоб</w:t>
      </w:r>
      <w:r w:rsidR="00903C04" w:rsidRPr="00903C04">
        <w:rPr>
          <w:rFonts w:ascii="Calibri" w:hAnsi="Calibri" w:cs="Calibri"/>
          <w:spacing w:val="-6"/>
          <w:sz w:val="20"/>
          <w:szCs w:val="20"/>
        </w:rPr>
        <w:t>катировкецен</w:t>
      </w:r>
      <w:r w:rsidRPr="00903C04">
        <w:rPr>
          <w:rFonts w:ascii="Arial LatRus" w:hAnsi="Arial LatRus"/>
          <w:spacing w:val="-6"/>
          <w:sz w:val="20"/>
          <w:szCs w:val="20"/>
        </w:rPr>
        <w:t xml:space="preserve">, </w:t>
      </w:r>
      <w:r w:rsidRPr="00903C04">
        <w:rPr>
          <w:rFonts w:ascii="Calibri" w:hAnsi="Calibri" w:cs="Calibri"/>
          <w:spacing w:val="-6"/>
          <w:sz w:val="20"/>
          <w:szCs w:val="20"/>
        </w:rPr>
        <w:t>проводимомподкодом</w:t>
      </w:r>
      <w:r w:rsidR="008224D3" w:rsidRPr="00903C04">
        <w:rPr>
          <w:rFonts w:ascii="Calibri" w:hAnsi="Calibri" w:cs="Calibri"/>
          <w:spacing w:val="-6"/>
          <w:sz w:val="20"/>
          <w:szCs w:val="20"/>
        </w:rPr>
        <w:t>РА</w:t>
      </w:r>
      <w:r w:rsidR="008224D3" w:rsidRPr="00903C04">
        <w:rPr>
          <w:rFonts w:ascii="Arial LatRus" w:hAnsi="Arial LatRus"/>
          <w:spacing w:val="-6"/>
          <w:sz w:val="20"/>
          <w:szCs w:val="20"/>
        </w:rPr>
        <w:t xml:space="preserve"> CMAH-BMASHRB-20/0</w:t>
      </w:r>
      <w:r w:rsidR="009F0D77" w:rsidRPr="009F0D77">
        <w:rPr>
          <w:rFonts w:ascii="Arial LatRus" w:hAnsi="Arial LatRus"/>
          <w:spacing w:val="-6"/>
          <w:sz w:val="20"/>
          <w:szCs w:val="20"/>
        </w:rPr>
        <w:t>8</w:t>
      </w:r>
      <w:r w:rsidRPr="00903C04">
        <w:rPr>
          <w:rFonts w:ascii="Calibri" w:hAnsi="Calibri" w:cs="Calibri"/>
          <w:spacing w:val="-6"/>
          <w:sz w:val="20"/>
          <w:szCs w:val="20"/>
        </w:rPr>
        <w:t>далее</w:t>
      </w:r>
      <w:r w:rsidRPr="00903C04">
        <w:rPr>
          <w:rFonts w:ascii="Arial LatRus" w:hAnsi="Arial LatRus" w:cs="Arial LatRus"/>
          <w:spacing w:val="-6"/>
          <w:sz w:val="20"/>
          <w:szCs w:val="20"/>
        </w:rPr>
        <w:t>—</w:t>
      </w:r>
      <w:r w:rsidRPr="00903C04">
        <w:rPr>
          <w:rFonts w:ascii="Calibri" w:hAnsi="Calibri" w:cs="Calibri"/>
          <w:spacing w:val="-6"/>
          <w:sz w:val="20"/>
          <w:szCs w:val="20"/>
        </w:rPr>
        <w:t>процедура</w:t>
      </w:r>
      <w:r w:rsidRPr="00903C04">
        <w:rPr>
          <w:rFonts w:ascii="Arial LatRus" w:hAnsi="Arial LatRus"/>
          <w:spacing w:val="-6"/>
          <w:sz w:val="20"/>
          <w:szCs w:val="20"/>
        </w:rPr>
        <w:t>).</w:t>
      </w:r>
    </w:p>
    <w:p w:rsidR="0007338B" w:rsidRPr="00903C04" w:rsidRDefault="0007338B" w:rsidP="009F1ACF">
      <w:pPr>
        <w:widowControl w:val="0"/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НастоящееПриглашениесоставленовсоответствиистребованиямизаконодательстваРеспубликиАрменияозакупках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втомчислеЗаконаРеспубликиАрмения</w:t>
      </w:r>
      <w:r w:rsidRPr="00903C04">
        <w:rPr>
          <w:rFonts w:ascii="Arial LatRus" w:hAnsi="Arial LatRus"/>
          <w:sz w:val="20"/>
          <w:szCs w:val="20"/>
        </w:rPr>
        <w:t xml:space="preserve"> "</w:t>
      </w:r>
      <w:r w:rsidRPr="00903C04">
        <w:rPr>
          <w:rFonts w:ascii="Calibri" w:hAnsi="Calibri" w:cs="Calibri"/>
          <w:sz w:val="20"/>
          <w:szCs w:val="20"/>
        </w:rPr>
        <w:t>Озакупках</w:t>
      </w:r>
      <w:r w:rsidRPr="00903C04">
        <w:rPr>
          <w:rFonts w:ascii="Arial LatRus" w:hAnsi="Arial LatRus"/>
          <w:sz w:val="20"/>
          <w:szCs w:val="20"/>
        </w:rPr>
        <w:t>" (</w:t>
      </w:r>
      <w:r w:rsidRPr="00903C04">
        <w:rPr>
          <w:rFonts w:ascii="Calibri" w:hAnsi="Calibri" w:cs="Calibri"/>
          <w:sz w:val="20"/>
          <w:szCs w:val="20"/>
        </w:rPr>
        <w:t>далее</w:t>
      </w:r>
      <w:r w:rsidRPr="00903C04">
        <w:rPr>
          <w:rFonts w:ascii="Arial LatRus" w:hAnsi="Arial LatRus" w:cs="Arial LatRus"/>
          <w:sz w:val="20"/>
          <w:szCs w:val="20"/>
        </w:rPr>
        <w:t>—</w:t>
      </w:r>
      <w:r w:rsidRPr="00903C04">
        <w:rPr>
          <w:rFonts w:ascii="Calibri" w:hAnsi="Calibri" w:cs="Calibri"/>
          <w:sz w:val="20"/>
          <w:szCs w:val="20"/>
        </w:rPr>
        <w:t>Закон</w:t>
      </w:r>
      <w:r w:rsidRPr="00903C04">
        <w:rPr>
          <w:rFonts w:ascii="Arial LatRus" w:hAnsi="Arial LatRus"/>
          <w:sz w:val="20"/>
          <w:szCs w:val="20"/>
        </w:rPr>
        <w:t>), "</w:t>
      </w:r>
      <w:r w:rsidRPr="00903C04">
        <w:rPr>
          <w:rFonts w:ascii="Calibri" w:hAnsi="Calibri" w:cs="Calibri"/>
          <w:sz w:val="20"/>
          <w:szCs w:val="20"/>
        </w:rPr>
        <w:t>Порядкаорганизациипроцессазакупок</w:t>
      </w:r>
      <w:r w:rsidRPr="00903C04">
        <w:rPr>
          <w:rFonts w:ascii="Arial LatRus" w:hAnsi="Arial LatRus"/>
          <w:sz w:val="20"/>
          <w:szCs w:val="20"/>
        </w:rPr>
        <w:t xml:space="preserve">", </w:t>
      </w:r>
      <w:r w:rsidRPr="00903C04">
        <w:rPr>
          <w:rFonts w:ascii="Calibri" w:hAnsi="Calibri" w:cs="Calibri"/>
          <w:sz w:val="20"/>
          <w:szCs w:val="20"/>
        </w:rPr>
        <w:t>утвержденногоПостановлениемПравительстваРеспубликиАрмения</w:t>
      </w:r>
      <w:r w:rsidRPr="00903C04">
        <w:rPr>
          <w:rFonts w:ascii="Arial" w:hAnsi="Arial" w:cs="Arial"/>
          <w:sz w:val="20"/>
          <w:szCs w:val="20"/>
        </w:rPr>
        <w:t>№</w:t>
      </w:r>
      <w:r w:rsidRPr="00903C04">
        <w:rPr>
          <w:rFonts w:ascii="Arial LatRus" w:hAnsi="Arial LatRus"/>
          <w:sz w:val="20"/>
          <w:szCs w:val="20"/>
        </w:rPr>
        <w:t xml:space="preserve"> 526-N </w:t>
      </w:r>
      <w:r w:rsidRPr="00903C04">
        <w:rPr>
          <w:rFonts w:ascii="Calibri" w:hAnsi="Calibri" w:cs="Calibri"/>
          <w:sz w:val="20"/>
          <w:szCs w:val="20"/>
        </w:rPr>
        <w:t>от</w:t>
      </w:r>
      <w:r w:rsidRPr="00903C04">
        <w:rPr>
          <w:rFonts w:ascii="Arial LatRus" w:hAnsi="Arial LatRus" w:cs="Calibri"/>
          <w:sz w:val="20"/>
          <w:szCs w:val="20"/>
          <w:lang w:val="en-US"/>
        </w:rPr>
        <w:t> </w:t>
      </w:r>
      <w:r w:rsidRPr="00903C04">
        <w:rPr>
          <w:rFonts w:ascii="Arial LatRus" w:hAnsi="Arial LatRus"/>
          <w:sz w:val="20"/>
          <w:szCs w:val="20"/>
        </w:rPr>
        <w:t>4</w:t>
      </w:r>
      <w:r w:rsidRPr="00903C04">
        <w:rPr>
          <w:rFonts w:ascii="Arial LatRus" w:hAnsi="Arial LatRus" w:cs="Calibri"/>
          <w:sz w:val="20"/>
          <w:szCs w:val="20"/>
          <w:lang w:val="en-US"/>
        </w:rPr>
        <w:t> </w:t>
      </w:r>
      <w:r w:rsidRPr="00903C04">
        <w:rPr>
          <w:rFonts w:ascii="Calibri" w:hAnsi="Calibri" w:cs="Calibri"/>
          <w:sz w:val="20"/>
          <w:szCs w:val="20"/>
        </w:rPr>
        <w:t>мая</w:t>
      </w:r>
      <w:r w:rsidRPr="00903C04">
        <w:rPr>
          <w:rFonts w:ascii="Arial LatRus" w:hAnsi="Arial LatRus"/>
          <w:sz w:val="20"/>
          <w:szCs w:val="20"/>
        </w:rPr>
        <w:t xml:space="preserve"> 2017 </w:t>
      </w:r>
      <w:r w:rsidRPr="00903C04">
        <w:rPr>
          <w:rFonts w:ascii="Calibri" w:hAnsi="Calibri" w:cs="Calibri"/>
          <w:sz w:val="20"/>
          <w:szCs w:val="20"/>
        </w:rPr>
        <w:t>года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далее</w:t>
      </w:r>
      <w:r w:rsidRPr="00903C04">
        <w:rPr>
          <w:rFonts w:ascii="Arial LatRus" w:hAnsi="Arial LatRus" w:cs="Arial LatRus"/>
          <w:sz w:val="20"/>
          <w:szCs w:val="20"/>
        </w:rPr>
        <w:t>—</w:t>
      </w:r>
      <w:r w:rsidRPr="00903C04">
        <w:rPr>
          <w:rFonts w:ascii="Calibri" w:hAnsi="Calibri" w:cs="Calibri"/>
          <w:sz w:val="20"/>
          <w:szCs w:val="20"/>
        </w:rPr>
        <w:t>Порядок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ииныхправовыхактов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иимеетцельинформироватьлиц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далее</w:t>
      </w:r>
      <w:r w:rsidRPr="00903C04">
        <w:rPr>
          <w:rFonts w:ascii="Arial LatRus" w:hAnsi="Arial LatRus" w:cs="Arial LatRus"/>
          <w:sz w:val="20"/>
          <w:szCs w:val="20"/>
        </w:rPr>
        <w:t>—</w:t>
      </w:r>
      <w:r w:rsidRPr="00903C04">
        <w:rPr>
          <w:rFonts w:ascii="Calibri" w:hAnsi="Calibri" w:cs="Calibri"/>
          <w:sz w:val="20"/>
          <w:szCs w:val="20"/>
        </w:rPr>
        <w:t>участник</w:t>
      </w:r>
      <w:r w:rsidRPr="00903C04">
        <w:rPr>
          <w:rFonts w:ascii="Arial LatRus" w:hAnsi="Arial LatRus"/>
          <w:sz w:val="20"/>
          <w:szCs w:val="20"/>
        </w:rPr>
        <w:t xml:space="preserve">), </w:t>
      </w:r>
      <w:r w:rsidRPr="00903C04">
        <w:rPr>
          <w:rFonts w:ascii="Calibri" w:hAnsi="Calibri" w:cs="Calibri"/>
          <w:sz w:val="20"/>
          <w:szCs w:val="20"/>
        </w:rPr>
        <w:t>намеренныхучаствоватьвобъявленной</w:t>
      </w:r>
      <w:r w:rsidRPr="00903C04">
        <w:rPr>
          <w:rFonts w:ascii="Arial LatRus" w:hAnsi="Arial LatRus"/>
          <w:sz w:val="20"/>
          <w:szCs w:val="20"/>
        </w:rPr>
        <w:t xml:space="preserve"> "</w:t>
      </w:r>
      <w:r w:rsidRPr="00903C04">
        <w:rPr>
          <w:rFonts w:ascii="Calibri" w:hAnsi="Calibri" w:cs="Calibri"/>
          <w:sz w:val="20"/>
          <w:szCs w:val="20"/>
        </w:rPr>
        <w:t>наименованиезаказчика</w:t>
      </w:r>
      <w:r w:rsidRPr="00903C04">
        <w:rPr>
          <w:rFonts w:ascii="Arial LatRus" w:hAnsi="Arial LatRus"/>
          <w:sz w:val="20"/>
          <w:szCs w:val="20"/>
        </w:rPr>
        <w:t>" (</w:t>
      </w:r>
      <w:r w:rsidRPr="00903C04">
        <w:rPr>
          <w:rFonts w:ascii="Calibri" w:hAnsi="Calibri" w:cs="Calibri"/>
          <w:sz w:val="20"/>
          <w:szCs w:val="20"/>
        </w:rPr>
        <w:t>далее</w:t>
      </w:r>
      <w:r w:rsidRPr="00903C04">
        <w:rPr>
          <w:rFonts w:ascii="Arial LatRus" w:hAnsi="Arial LatRus" w:cs="Arial LatRus"/>
          <w:sz w:val="20"/>
          <w:szCs w:val="20"/>
        </w:rPr>
        <w:t>—</w:t>
      </w:r>
      <w:r w:rsidRPr="00903C04">
        <w:rPr>
          <w:rFonts w:ascii="Calibri" w:hAnsi="Calibri" w:cs="Calibri"/>
          <w:sz w:val="20"/>
          <w:szCs w:val="20"/>
        </w:rPr>
        <w:t>заказчик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процедуреобусловияхпроцедуры</w:t>
      </w:r>
      <w:r w:rsidRPr="00903C04">
        <w:rPr>
          <w:rFonts w:ascii="Arial LatRus" w:hAnsi="Arial LatRus"/>
          <w:sz w:val="20"/>
          <w:szCs w:val="20"/>
        </w:rPr>
        <w:t xml:space="preserve">: </w:t>
      </w:r>
      <w:r w:rsidRPr="00903C04">
        <w:rPr>
          <w:rFonts w:ascii="Calibri" w:hAnsi="Calibri" w:cs="Calibri"/>
          <w:sz w:val="20"/>
          <w:szCs w:val="20"/>
        </w:rPr>
        <w:t>опредметезакупок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проведениипроцедуры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определенииотобранногоучастникаизаключенииснимдоговора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атакжесодействоватьприподготовкезаявкинапроцедуру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Заявкимогутподаватьвселица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независимооттого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являютсялионииностраннымфизическимлицом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организациейилилицомбезгражданства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spacing w:after="0" w:line="240" w:lineRule="auto"/>
        <w:ind w:firstLine="567"/>
        <w:jc w:val="both"/>
        <w:rPr>
          <w:rFonts w:ascii="Arial LatRus" w:hAnsi="Arial LatRus" w:cs="Times Armenian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Котношениям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связаннымснастоящейпроцедурой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применяетсяправоРеспубликиАрмения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Споры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связанныеснастоящейпроцедурой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подлежатрассмотрениювсудахРеспубликиАрмения</w:t>
      </w:r>
      <w:r w:rsidRPr="00903C04">
        <w:rPr>
          <w:rFonts w:ascii="Arial LatRus" w:hAnsi="Arial LatRus"/>
          <w:sz w:val="20"/>
          <w:szCs w:val="20"/>
        </w:rPr>
        <w:t xml:space="preserve">. </w:t>
      </w:r>
    </w:p>
    <w:p w:rsidR="0007338B" w:rsidRPr="00903C04" w:rsidRDefault="0007338B" w:rsidP="009F1ACF">
      <w:pPr>
        <w:pStyle w:val="BodyTextIndent2"/>
        <w:widowControl w:val="0"/>
        <w:spacing w:line="240" w:lineRule="auto"/>
        <w:ind w:firstLine="567"/>
        <w:rPr>
          <w:rFonts w:ascii="Arial LatRus" w:hAnsi="Arial LatRus"/>
        </w:rPr>
      </w:pPr>
      <w:r w:rsidRPr="00903C04">
        <w:rPr>
          <w:rFonts w:ascii="Calibri" w:hAnsi="Calibri" w:cs="Calibri"/>
        </w:rPr>
        <w:t>Адресэлектроннойпочтысекретаряоценочнойкомиссии</w:t>
      </w:r>
      <w:r w:rsidRPr="00903C04">
        <w:rPr>
          <w:rFonts w:ascii="Arial LatRus" w:hAnsi="Arial LatRus"/>
        </w:rPr>
        <w:t xml:space="preserve"> "</w:t>
      </w:r>
      <w:r w:rsidRPr="00903C04">
        <w:rPr>
          <w:rFonts w:ascii="Calibri" w:hAnsi="Calibri" w:cs="Calibri"/>
        </w:rPr>
        <w:t>адрес</w:t>
      </w:r>
      <w:r w:rsidRPr="00903C04">
        <w:rPr>
          <w:rFonts w:ascii="Arial LatRus" w:hAnsi="Arial LatRus" w:cs="Calibri"/>
          <w:lang w:val="en-US"/>
        </w:rPr>
        <w:t> </w:t>
      </w:r>
      <w:r w:rsidRPr="00903C04">
        <w:rPr>
          <w:rFonts w:ascii="Calibri" w:hAnsi="Calibri" w:cs="Calibri"/>
        </w:rPr>
        <w:t>электроннойпочты</w:t>
      </w:r>
      <w:r w:rsidRPr="00903C04">
        <w:rPr>
          <w:rFonts w:ascii="Arial LatRus" w:hAnsi="Arial LatRus"/>
        </w:rPr>
        <w:t>".</w:t>
      </w:r>
    </w:p>
    <w:p w:rsidR="0007338B" w:rsidRPr="00903C04" w:rsidRDefault="0007338B" w:rsidP="009F1ACF">
      <w:pPr>
        <w:widowControl w:val="0"/>
        <w:spacing w:after="0" w:line="240" w:lineRule="auto"/>
        <w:jc w:val="center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br w:type="page"/>
      </w:r>
      <w:r w:rsidRPr="00903C04">
        <w:rPr>
          <w:rFonts w:ascii="Calibri" w:hAnsi="Calibri" w:cs="Calibri"/>
          <w:sz w:val="20"/>
          <w:szCs w:val="20"/>
        </w:rPr>
        <w:lastRenderedPageBreak/>
        <w:t>ЧАСТЬ</w:t>
      </w:r>
      <w:r w:rsidRPr="00903C04">
        <w:rPr>
          <w:rFonts w:ascii="Arial LatRus" w:hAnsi="Arial LatRus"/>
          <w:sz w:val="20"/>
          <w:szCs w:val="20"/>
        </w:rPr>
        <w:t xml:space="preserve"> I</w:t>
      </w:r>
    </w:p>
    <w:p w:rsidR="0007338B" w:rsidRPr="00903C04" w:rsidRDefault="0007338B" w:rsidP="009F1ACF">
      <w:pPr>
        <w:widowControl w:val="0"/>
        <w:spacing w:after="0" w:line="240" w:lineRule="auto"/>
        <w:jc w:val="center"/>
        <w:rPr>
          <w:rFonts w:ascii="Arial LatRus" w:hAnsi="Arial LatRus" w:cs="Sylfaen"/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t xml:space="preserve">1. </w:t>
      </w:r>
      <w:r w:rsidRPr="00903C04">
        <w:rPr>
          <w:rFonts w:ascii="Calibri" w:hAnsi="Calibri" w:cs="Calibri"/>
          <w:b/>
          <w:sz w:val="20"/>
          <w:szCs w:val="20"/>
        </w:rPr>
        <w:t>ХАРАКТЕРИСТИКАПРЕДМЕТАЗАКУПКИ</w:t>
      </w:r>
    </w:p>
    <w:p w:rsidR="0007338B" w:rsidRDefault="0007338B" w:rsidP="009F1ACF">
      <w:pPr>
        <w:pStyle w:val="Heading3"/>
        <w:keepNext w:val="0"/>
        <w:widowControl w:val="0"/>
        <w:tabs>
          <w:tab w:val="left" w:pos="1134"/>
        </w:tabs>
        <w:spacing w:line="240" w:lineRule="auto"/>
        <w:ind w:firstLine="567"/>
        <w:jc w:val="both"/>
        <w:rPr>
          <w:rFonts w:asciiTheme="minorHAnsi" w:hAnsiTheme="minorHAnsi"/>
          <w:i w:val="0"/>
          <w:lang w:val="ru-RU"/>
        </w:rPr>
      </w:pPr>
      <w:r w:rsidRPr="00903C04">
        <w:rPr>
          <w:rFonts w:ascii="Arial LatRus" w:hAnsi="Arial LatRus"/>
          <w:i w:val="0"/>
          <w:lang w:val="ru-RU"/>
        </w:rPr>
        <w:t>1.1.</w:t>
      </w:r>
      <w:r w:rsidRPr="00903C04">
        <w:rPr>
          <w:rFonts w:ascii="Arial LatRus" w:hAnsi="Arial LatRus"/>
          <w:i w:val="0"/>
          <w:lang w:val="ru-RU"/>
        </w:rPr>
        <w:tab/>
      </w:r>
      <w:r w:rsidRPr="00903C04">
        <w:rPr>
          <w:rFonts w:ascii="Calibri" w:hAnsi="Calibri" w:cs="Calibri"/>
          <w:i w:val="0"/>
          <w:lang w:val="ru-RU"/>
        </w:rPr>
        <w:t>Предметомзакупкиявляетсяприобретение</w:t>
      </w:r>
      <w:r w:rsidRPr="00903C04">
        <w:rPr>
          <w:rFonts w:ascii="Arial LatRus" w:hAnsi="Arial LatRus"/>
          <w:i w:val="0"/>
          <w:lang w:val="ru-RU"/>
        </w:rPr>
        <w:t xml:space="preserve"> "</w:t>
      </w:r>
      <w:r w:rsidR="00C4783C" w:rsidRPr="00C4783C">
        <w:rPr>
          <w:rFonts w:ascii="Calibri" w:hAnsi="Calibri" w:cs="Calibri"/>
          <w:b/>
          <w:lang w:val="ru-RU"/>
        </w:rPr>
        <w:t xml:space="preserve"> </w:t>
      </w:r>
      <w:r w:rsidR="00C4783C" w:rsidRPr="00C4783C">
        <w:rPr>
          <w:rFonts w:ascii="Calibri" w:hAnsi="Calibri" w:cs="Calibri"/>
          <w:b/>
          <w:caps/>
          <w:lang w:val="ru-RU"/>
        </w:rPr>
        <w:t>Ямочный ремонт внутриобщиных улиц общины Ариндж</w:t>
      </w:r>
      <w:r w:rsidR="00C4783C" w:rsidRPr="00C4783C">
        <w:rPr>
          <w:rFonts w:ascii="Calibri" w:hAnsi="Calibri" w:cs="Calibri"/>
          <w:b/>
          <w:lang w:val="ru-RU"/>
        </w:rPr>
        <w:t xml:space="preserve"> </w:t>
      </w:r>
      <w:r w:rsidRPr="00903C04">
        <w:rPr>
          <w:rFonts w:ascii="Arial LatRus" w:hAnsi="Arial LatRus"/>
          <w:i w:val="0"/>
          <w:lang w:val="ru-RU"/>
        </w:rPr>
        <w:t>" (</w:t>
      </w:r>
      <w:r w:rsidRPr="00903C04">
        <w:rPr>
          <w:rFonts w:ascii="Calibri" w:hAnsi="Calibri" w:cs="Calibri"/>
          <w:i w:val="0"/>
          <w:lang w:val="ru-RU"/>
        </w:rPr>
        <w:t>далее</w:t>
      </w:r>
      <w:r w:rsidRPr="00903C04">
        <w:rPr>
          <w:rFonts w:ascii="Arial LatRus" w:hAnsi="Arial LatRus" w:cs="Arial LatRus"/>
          <w:i w:val="0"/>
          <w:lang w:val="ru-RU"/>
        </w:rPr>
        <w:t>—</w:t>
      </w:r>
      <w:r w:rsidRPr="00903C04">
        <w:rPr>
          <w:rFonts w:ascii="Calibri" w:hAnsi="Calibri" w:cs="Calibri"/>
          <w:i w:val="0"/>
          <w:lang w:val="ru-RU"/>
        </w:rPr>
        <w:t>такжеработа</w:t>
      </w:r>
      <w:r w:rsidRPr="00903C04">
        <w:rPr>
          <w:rFonts w:ascii="Arial LatRus" w:hAnsi="Arial LatRus"/>
          <w:i w:val="0"/>
          <w:lang w:val="ru-RU"/>
        </w:rPr>
        <w:t xml:space="preserve">) </w:t>
      </w:r>
      <w:r w:rsidRPr="00903C04">
        <w:rPr>
          <w:rFonts w:ascii="Calibri" w:hAnsi="Calibri" w:cs="Calibri"/>
          <w:i w:val="0"/>
          <w:lang w:val="ru-RU"/>
        </w:rPr>
        <w:t>длянужд</w:t>
      </w:r>
      <w:r w:rsidRPr="00903C04">
        <w:rPr>
          <w:rFonts w:ascii="Arial LatRus" w:hAnsi="Arial LatRus"/>
          <w:i w:val="0"/>
          <w:lang w:val="ru-RU"/>
        </w:rPr>
        <w:t xml:space="preserve"> "</w:t>
      </w:r>
      <w:r w:rsidRPr="00903C04">
        <w:rPr>
          <w:rFonts w:ascii="Calibri" w:hAnsi="Calibri" w:cs="Calibri"/>
          <w:i w:val="0"/>
          <w:lang w:val="ru-RU"/>
        </w:rPr>
        <w:t>Наименованиезаказчика</w:t>
      </w:r>
      <w:r w:rsidRPr="00903C04">
        <w:rPr>
          <w:rFonts w:ascii="Arial LatRus" w:hAnsi="Arial LatRus"/>
          <w:i w:val="0"/>
          <w:lang w:val="ru-RU"/>
        </w:rPr>
        <w:t xml:space="preserve">", </w:t>
      </w:r>
      <w:r w:rsidRPr="00903C04">
        <w:rPr>
          <w:rFonts w:ascii="Calibri" w:hAnsi="Calibri" w:cs="Calibri"/>
          <w:i w:val="0"/>
          <w:lang w:val="ru-RU"/>
        </w:rPr>
        <w:t>которыесгрупп</w:t>
      </w:r>
      <w:r w:rsidR="00550B60" w:rsidRPr="00903C04">
        <w:rPr>
          <w:rFonts w:ascii="Calibri" w:hAnsi="Calibri" w:cs="Calibri"/>
          <w:i w:val="0"/>
          <w:lang w:val="ru-RU"/>
        </w:rPr>
        <w:t>ированывлоты</w:t>
      </w:r>
      <w:r w:rsidR="00550B60" w:rsidRPr="00903C04">
        <w:rPr>
          <w:rFonts w:ascii="Arial LatRus" w:hAnsi="Arial LatRus"/>
          <w:i w:val="0"/>
          <w:lang w:val="ru-RU"/>
        </w:rPr>
        <w:t xml:space="preserve"> " 1 </w:t>
      </w:r>
      <w:r w:rsidRPr="00903C04">
        <w:rPr>
          <w:rFonts w:ascii="Arial LatRus" w:hAnsi="Arial LatRus"/>
          <w:i w:val="0"/>
          <w:lang w:val="ru-RU"/>
        </w:rPr>
        <w:t>":</w:t>
      </w:r>
    </w:p>
    <w:tbl>
      <w:tblPr>
        <w:tblW w:w="9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30"/>
        <w:gridCol w:w="7704"/>
      </w:tblGrid>
      <w:tr w:rsidR="0007338B" w:rsidRPr="00903C04" w:rsidTr="0007338B">
        <w:trPr>
          <w:jc w:val="center"/>
        </w:trPr>
        <w:tc>
          <w:tcPr>
            <w:tcW w:w="1530" w:type="dxa"/>
            <w:vAlign w:val="center"/>
          </w:tcPr>
          <w:p w:rsidR="0007338B" w:rsidRPr="00903C04" w:rsidRDefault="0007338B" w:rsidP="009F1ACF">
            <w:pPr>
              <w:pStyle w:val="BodyTextIndent2"/>
              <w:widowControl w:val="0"/>
              <w:spacing w:line="240" w:lineRule="auto"/>
              <w:ind w:firstLine="0"/>
              <w:jc w:val="center"/>
              <w:rPr>
                <w:rFonts w:ascii="Arial LatRus" w:hAnsi="Arial LatRus"/>
                <w:b/>
                <w:bCs/>
                <w:iCs/>
              </w:rPr>
            </w:pPr>
            <w:r w:rsidRPr="00903C04">
              <w:rPr>
                <w:rFonts w:ascii="Calibri" w:hAnsi="Calibri" w:cs="Calibri"/>
                <w:b/>
              </w:rPr>
              <w:t>Номералотов</w:t>
            </w:r>
          </w:p>
        </w:tc>
        <w:tc>
          <w:tcPr>
            <w:tcW w:w="7704" w:type="dxa"/>
            <w:vAlign w:val="center"/>
          </w:tcPr>
          <w:p w:rsidR="0007338B" w:rsidRPr="00903C04" w:rsidRDefault="0007338B" w:rsidP="009F1ACF">
            <w:pPr>
              <w:pStyle w:val="BodyTextIndent2"/>
              <w:widowControl w:val="0"/>
              <w:spacing w:line="240" w:lineRule="auto"/>
              <w:ind w:firstLine="0"/>
              <w:jc w:val="center"/>
              <w:rPr>
                <w:rFonts w:ascii="Arial LatRus" w:hAnsi="Arial LatRus"/>
                <w:b/>
                <w:bCs/>
                <w:iCs/>
              </w:rPr>
            </w:pPr>
            <w:r w:rsidRPr="00903C04">
              <w:rPr>
                <w:rFonts w:ascii="Calibri" w:hAnsi="Calibri" w:cs="Calibri"/>
                <w:b/>
              </w:rPr>
              <w:t>Наименованиелота</w:t>
            </w:r>
          </w:p>
        </w:tc>
      </w:tr>
      <w:tr w:rsidR="0007338B" w:rsidRPr="00903C04" w:rsidTr="0007338B">
        <w:trPr>
          <w:jc w:val="center"/>
        </w:trPr>
        <w:tc>
          <w:tcPr>
            <w:tcW w:w="1530" w:type="dxa"/>
            <w:vAlign w:val="center"/>
          </w:tcPr>
          <w:p w:rsidR="0007338B" w:rsidRPr="00903C04" w:rsidRDefault="0007338B" w:rsidP="009F1ACF">
            <w:pPr>
              <w:pStyle w:val="BodyTextIndent2"/>
              <w:widowControl w:val="0"/>
              <w:spacing w:line="240" w:lineRule="auto"/>
              <w:ind w:firstLine="0"/>
              <w:jc w:val="center"/>
              <w:rPr>
                <w:rFonts w:ascii="Arial LatRus" w:hAnsi="Arial LatRus"/>
              </w:rPr>
            </w:pPr>
            <w:r w:rsidRPr="00903C04">
              <w:rPr>
                <w:rFonts w:ascii="Arial LatRus" w:hAnsi="Arial LatRus"/>
              </w:rPr>
              <w:t>1</w:t>
            </w:r>
          </w:p>
        </w:tc>
        <w:tc>
          <w:tcPr>
            <w:tcW w:w="7704" w:type="dxa"/>
            <w:vAlign w:val="center"/>
          </w:tcPr>
          <w:p w:rsidR="0007338B" w:rsidRPr="008C5485" w:rsidRDefault="00C4783C" w:rsidP="009F1ACF">
            <w:pPr>
              <w:pStyle w:val="BodyTextIndent2"/>
              <w:widowControl w:val="0"/>
              <w:spacing w:line="240" w:lineRule="auto"/>
              <w:ind w:firstLine="0"/>
              <w:rPr>
                <w:rFonts w:ascii="Arial LatRus" w:hAnsi="Arial LatRus"/>
                <w:u w:val="single"/>
                <w:vertAlign w:val="subscript"/>
                <w:lang w:val="ru-RU"/>
              </w:rPr>
            </w:pPr>
            <w:r w:rsidRPr="00C4783C">
              <w:rPr>
                <w:rFonts w:ascii="Calibri" w:hAnsi="Calibri" w:cs="Calibri"/>
                <w:b/>
              </w:rPr>
              <w:t>Ямочный ремонт внутриобщиных улиц общины Ариндж</w:t>
            </w:r>
          </w:p>
        </w:tc>
      </w:tr>
    </w:tbl>
    <w:p w:rsidR="00903C04" w:rsidRDefault="00903C04" w:rsidP="009F1ACF">
      <w:pPr>
        <w:pStyle w:val="BodyTextIndent2"/>
        <w:widowControl w:val="0"/>
        <w:spacing w:line="240" w:lineRule="auto"/>
        <w:ind w:firstLine="567"/>
        <w:rPr>
          <w:rFonts w:ascii="Calibri" w:hAnsi="Calibri" w:cs="Calibri"/>
        </w:rPr>
      </w:pPr>
    </w:p>
    <w:p w:rsidR="0007338B" w:rsidRDefault="0007338B" w:rsidP="009F1ACF">
      <w:pPr>
        <w:pStyle w:val="BodyTextIndent2"/>
        <w:widowControl w:val="0"/>
        <w:spacing w:line="240" w:lineRule="auto"/>
        <w:ind w:firstLine="567"/>
        <w:rPr>
          <w:rFonts w:ascii="Arial LatRus" w:hAnsi="Arial LatRus"/>
        </w:rPr>
      </w:pPr>
      <w:r w:rsidRPr="00903C04">
        <w:rPr>
          <w:rFonts w:ascii="Calibri" w:hAnsi="Calibri" w:cs="Calibri"/>
        </w:rPr>
        <w:t>Техническиехарактеристикиработы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атакжеееспецификация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техническиеданныеиполноеиэквивалентноеописаниепрочихнеценовыхусловийсоставляютнеотъемлемуючастьзаключаемогодоговора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проекткоторогопредставленвПриложении</w:t>
      </w:r>
      <w:r w:rsidRPr="00903C04">
        <w:rPr>
          <w:rFonts w:ascii="Arial" w:hAnsi="Arial" w:cs="Arial"/>
        </w:rPr>
        <w:t>№</w:t>
      </w:r>
      <w:r w:rsidRPr="00903C04">
        <w:rPr>
          <w:rFonts w:ascii="Arial LatRus" w:hAnsi="Arial LatRus"/>
        </w:rPr>
        <w:t xml:space="preserve"> 6 </w:t>
      </w:r>
      <w:r w:rsidRPr="00903C04">
        <w:rPr>
          <w:rFonts w:ascii="Calibri" w:hAnsi="Calibri" w:cs="Calibri"/>
        </w:rPr>
        <w:t>кнастоящемуПриглашению</w:t>
      </w:r>
      <w:r w:rsidRPr="00903C04">
        <w:rPr>
          <w:rFonts w:ascii="Arial LatRus" w:hAnsi="Arial LatRus"/>
        </w:rPr>
        <w:t>.</w:t>
      </w:r>
    </w:p>
    <w:p w:rsidR="00A93E07" w:rsidRDefault="00A93E07" w:rsidP="009F1ACF">
      <w:pPr>
        <w:pStyle w:val="BodyTextIndent2"/>
        <w:widowControl w:val="0"/>
        <w:spacing w:line="240" w:lineRule="auto"/>
        <w:ind w:firstLine="567"/>
        <w:rPr>
          <w:rFonts w:ascii="Arial LatRus" w:hAnsi="Arial LatRus"/>
        </w:rPr>
      </w:pPr>
    </w:p>
    <w:p w:rsidR="00A93E07" w:rsidRPr="00A93E07" w:rsidRDefault="00A93E07" w:rsidP="009F1ACF">
      <w:pPr>
        <w:pStyle w:val="BodyTextIndent2"/>
        <w:widowControl w:val="0"/>
        <w:spacing w:line="240" w:lineRule="auto"/>
        <w:ind w:firstLine="567"/>
        <w:rPr>
          <w:rFonts w:ascii="Calibri" w:hAnsi="Calibri" w:cs="Calibri"/>
          <w:b/>
          <w:lang w:val="ru-RU"/>
        </w:rPr>
      </w:pPr>
      <w:r w:rsidRPr="00A93E07">
        <w:rPr>
          <w:rFonts w:ascii="Calibri" w:hAnsi="Calibri" w:cs="Calibri"/>
          <w:b/>
          <w:lang w:val="ru-RU"/>
        </w:rPr>
        <w:t xml:space="preserve">Лицензиа </w:t>
      </w:r>
      <w:r>
        <w:rPr>
          <w:rFonts w:ascii="Calibri" w:hAnsi="Calibri" w:cs="Calibri"/>
          <w:b/>
          <w:lang w:val="ru-RU"/>
        </w:rPr>
        <w:t>–</w:t>
      </w:r>
      <w:r w:rsidRPr="00A93E07">
        <w:rPr>
          <w:rFonts w:ascii="Calibri" w:hAnsi="Calibri" w:cs="Calibri"/>
          <w:b/>
          <w:lang w:val="ru-RU"/>
        </w:rPr>
        <w:t xml:space="preserve"> Енергети</w:t>
      </w:r>
      <w:r w:rsidRPr="00A93E07">
        <w:rPr>
          <w:rFonts w:ascii="Calibri" w:hAnsi="Calibri" w:cs="Calibri"/>
          <w:b/>
        </w:rPr>
        <w:t>ч</w:t>
      </w:r>
      <w:r w:rsidRPr="00A93E07">
        <w:rPr>
          <w:rFonts w:ascii="Calibri" w:hAnsi="Calibri" w:cs="Calibri"/>
          <w:b/>
          <w:lang w:val="ru-RU"/>
        </w:rPr>
        <w:t>еская</w:t>
      </w:r>
      <w:r>
        <w:rPr>
          <w:rFonts w:ascii="Calibri" w:hAnsi="Calibri" w:cs="Calibri"/>
          <w:b/>
          <w:lang w:val="ru-RU"/>
        </w:rPr>
        <w:t>.</w:t>
      </w:r>
    </w:p>
    <w:p w:rsidR="00903C04" w:rsidRPr="00903C04" w:rsidRDefault="00903C04" w:rsidP="009F1ACF">
      <w:pPr>
        <w:pStyle w:val="BodyTextIndent2"/>
        <w:widowControl w:val="0"/>
        <w:spacing w:line="240" w:lineRule="auto"/>
        <w:ind w:firstLine="567"/>
        <w:rPr>
          <w:rFonts w:ascii="Arial LatRus" w:hAnsi="Arial LatRus"/>
        </w:rPr>
      </w:pPr>
    </w:p>
    <w:p w:rsidR="0007338B" w:rsidRPr="00903C04" w:rsidRDefault="0007338B" w:rsidP="009F1ACF">
      <w:pPr>
        <w:widowControl w:val="0"/>
        <w:spacing w:after="0" w:line="240" w:lineRule="auto"/>
        <w:jc w:val="center"/>
        <w:rPr>
          <w:rFonts w:ascii="Arial LatRus" w:hAnsi="Arial LatRus"/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t xml:space="preserve">2. </w:t>
      </w:r>
      <w:r w:rsidRPr="00903C04">
        <w:rPr>
          <w:rFonts w:ascii="Calibri" w:hAnsi="Calibri" w:cs="Calibri"/>
          <w:b/>
          <w:sz w:val="20"/>
          <w:szCs w:val="20"/>
        </w:rPr>
        <w:t>ТРЕБОВАНИЯКПРАВУУЧАСТНИКАНАУЧАСТИЕ</w:t>
      </w:r>
      <w:r w:rsidRPr="00903C04">
        <w:rPr>
          <w:rFonts w:ascii="Arial LatRus" w:hAnsi="Arial LatRus"/>
          <w:b/>
          <w:sz w:val="20"/>
          <w:szCs w:val="20"/>
        </w:rPr>
        <w:t xml:space="preserve">, </w:t>
      </w:r>
      <w:r w:rsidRPr="00903C04">
        <w:rPr>
          <w:rFonts w:ascii="Arial LatRus" w:hAnsi="Arial LatRus"/>
          <w:b/>
          <w:sz w:val="20"/>
          <w:szCs w:val="20"/>
        </w:rPr>
        <w:br/>
      </w:r>
      <w:r w:rsidRPr="00903C04">
        <w:rPr>
          <w:rFonts w:ascii="Calibri" w:hAnsi="Calibri" w:cs="Calibri"/>
          <w:b/>
          <w:sz w:val="20"/>
          <w:szCs w:val="20"/>
        </w:rPr>
        <w:t>КВАЛИФИКАЦИОННЫЕКРИТЕРИИИПОРЯДОКИХОЦЕНКИ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Arial Armenia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2.1.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Внастоящейпроцедуренеимеютправаучаствоватьлица</w:t>
      </w:r>
      <w:r w:rsidRPr="00903C04">
        <w:rPr>
          <w:rFonts w:ascii="Arial LatRus" w:hAnsi="Arial LatRus"/>
          <w:sz w:val="20"/>
          <w:szCs w:val="20"/>
        </w:rPr>
        <w:t>: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которыенаденьподачизаявкивсудебномпорядкепризнаныбанкротом</w:t>
      </w:r>
      <w:r w:rsidRPr="00903C04">
        <w:rPr>
          <w:rFonts w:ascii="Arial LatRus" w:hAnsi="Arial LatRus"/>
          <w:sz w:val="20"/>
          <w:szCs w:val="20"/>
        </w:rPr>
        <w:t xml:space="preserve">; </w:t>
      </w:r>
    </w:p>
    <w:p w:rsidR="0007338B" w:rsidRPr="00903C04" w:rsidRDefault="0007338B" w:rsidP="009F1ACF">
      <w:pPr>
        <w:widowControl w:val="0"/>
        <w:tabs>
          <w:tab w:val="left" w:pos="1134"/>
          <w:tab w:val="left" w:pos="7200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2)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которыенаденьподачизаявкиимеютпросроченныеобязательствапоконтролируемымналоговыморганомдоходамвразмередоодногопроцентаотпредставленногоимиценовогопредложе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нонепревышающиепятьдесяттысячдрамовРеспубликиАрмения</w:t>
      </w:r>
      <w:r w:rsidRPr="00903C04">
        <w:rPr>
          <w:rFonts w:ascii="Arial LatRus" w:hAnsi="Arial LatRus"/>
          <w:sz w:val="20"/>
          <w:szCs w:val="20"/>
        </w:rPr>
        <w:t>;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которыеилипредставительисполнительногоорганакоторыхвтечениетрехлет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предшествующихднюподачизаявки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былиосужденыза</w:t>
      </w:r>
      <w:r w:rsidRPr="00903C04">
        <w:rPr>
          <w:rFonts w:ascii="Arial LatRus" w:hAnsi="Arial LatRus" w:cs="Calibri"/>
          <w:sz w:val="20"/>
          <w:szCs w:val="20"/>
          <w:lang w:val="en-US"/>
        </w:rPr>
        <w:t> </w:t>
      </w:r>
      <w:r w:rsidRPr="00903C04">
        <w:rPr>
          <w:rFonts w:ascii="Calibri" w:hAnsi="Calibri" w:cs="Calibri"/>
          <w:sz w:val="20"/>
          <w:szCs w:val="20"/>
        </w:rPr>
        <w:t>финансированиетерроризма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эксплуатациюдетейилипреступление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включающеетрафикинглюдей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созданиепреступногосообществаилиучастиев</w:t>
      </w:r>
      <w:r w:rsidRPr="00903C04">
        <w:rPr>
          <w:rFonts w:ascii="Arial LatRus" w:hAnsi="Arial LatRus" w:cs="Calibri"/>
          <w:sz w:val="20"/>
          <w:szCs w:val="20"/>
          <w:lang w:val="en-US"/>
        </w:rPr>
        <w:t> </w:t>
      </w:r>
      <w:r w:rsidRPr="00903C04">
        <w:rPr>
          <w:rFonts w:ascii="Calibri" w:hAnsi="Calibri" w:cs="Calibri"/>
          <w:sz w:val="20"/>
          <w:szCs w:val="20"/>
        </w:rPr>
        <w:t>нем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получениевзятки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дачувзяткиилипосредничествопривзяточничествеизапредусмотренныезакономпреступления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направленныепротивэкономическойдеятельности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заисключениемслучаев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когдасудимостьвустановленномзакономпорядкеснятаилипогашена</w:t>
      </w:r>
      <w:r w:rsidRPr="00903C04">
        <w:rPr>
          <w:rFonts w:ascii="Arial LatRus" w:hAnsi="Arial LatRus"/>
          <w:sz w:val="20"/>
          <w:szCs w:val="20"/>
        </w:rPr>
        <w:t>;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4)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вотношениикоторыхвтечениеодногогода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предшествующегоднюподачизаявки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меетсявынесенныйвустановленномзакономпорядкенеобжалуемыйадминистративныйактзаантиконкурентноесоглашениеилизлоупотреблениедоминирующимположениемвсферезакупок</w:t>
      </w:r>
      <w:r w:rsidRPr="00903C04">
        <w:rPr>
          <w:rFonts w:ascii="Arial LatRus" w:hAnsi="Arial LatRus"/>
          <w:sz w:val="20"/>
          <w:szCs w:val="20"/>
        </w:rPr>
        <w:t>;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5)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которыепосостояниюнаденьподачизаявкивключенывсписокучастников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неимеющихправанаучастиевпроцессезакупок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опубликованныйсогласнозаконодательствустран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членовЕвразийскогоэкономическогосоюзао</w:t>
      </w:r>
      <w:r w:rsidRPr="00903C04">
        <w:rPr>
          <w:rFonts w:ascii="Arial LatRus" w:hAnsi="Arial LatRus" w:cs="Calibri"/>
          <w:sz w:val="20"/>
          <w:szCs w:val="20"/>
          <w:lang w:val="en-US"/>
        </w:rPr>
        <w:t> </w:t>
      </w:r>
      <w:r w:rsidRPr="00903C04">
        <w:rPr>
          <w:rFonts w:ascii="Calibri" w:hAnsi="Calibri" w:cs="Calibri"/>
          <w:sz w:val="20"/>
          <w:szCs w:val="20"/>
        </w:rPr>
        <w:t>закупках</w:t>
      </w:r>
      <w:r w:rsidRPr="00903C04">
        <w:rPr>
          <w:rFonts w:ascii="Arial LatRus" w:hAnsi="Arial LatRus"/>
          <w:sz w:val="20"/>
          <w:szCs w:val="20"/>
        </w:rPr>
        <w:t xml:space="preserve">; 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6)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которыепосостояниюнаденьподачизаявкивключенывсписокучастников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неимеющихправанаучастиевпроцессезакупок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Приэтомеслиучастникбылвключенвпредусмотренныеподпунктами</w:t>
      </w:r>
      <w:r w:rsidRPr="00903C04">
        <w:rPr>
          <w:rFonts w:ascii="Arial LatRus" w:hAnsi="Arial LatRus"/>
          <w:sz w:val="20"/>
          <w:szCs w:val="20"/>
        </w:rPr>
        <w:t xml:space="preserve"> 5 </w:t>
      </w:r>
      <w:r w:rsidRPr="00903C04">
        <w:rPr>
          <w:rFonts w:ascii="Calibri" w:hAnsi="Calibri" w:cs="Calibri"/>
          <w:sz w:val="20"/>
          <w:szCs w:val="20"/>
        </w:rPr>
        <w:t>и</w:t>
      </w:r>
      <w:r w:rsidRPr="00903C04">
        <w:rPr>
          <w:rFonts w:ascii="Arial LatRus" w:hAnsi="Arial LatRus"/>
          <w:sz w:val="20"/>
          <w:szCs w:val="20"/>
        </w:rPr>
        <w:t xml:space="preserve"> 6 </w:t>
      </w:r>
      <w:r w:rsidRPr="00903C04">
        <w:rPr>
          <w:rFonts w:ascii="Calibri" w:hAnsi="Calibri" w:cs="Calibri"/>
          <w:sz w:val="20"/>
          <w:szCs w:val="20"/>
        </w:rPr>
        <w:t>настоящегопунктаспискипоследняподачизаявки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тоданнаяегозаявканеподлежитотклонению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2.2.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Дляоценкиправанаучастиеучастникдолженпредставитьвзаявкеутвержденноеимписьменноеобъявление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предусмотренноепунктом</w:t>
      </w:r>
      <w:r w:rsidRPr="00903C04">
        <w:rPr>
          <w:rFonts w:ascii="Arial LatRus" w:hAnsi="Arial LatRus"/>
          <w:sz w:val="20"/>
          <w:szCs w:val="20"/>
        </w:rPr>
        <w:t xml:space="preserve"> 2.2. </w:t>
      </w:r>
      <w:r w:rsidRPr="00903C04">
        <w:rPr>
          <w:rFonts w:ascii="Calibri" w:hAnsi="Calibri" w:cs="Calibri"/>
          <w:sz w:val="20"/>
          <w:szCs w:val="20"/>
        </w:rPr>
        <w:t>части</w:t>
      </w:r>
      <w:r w:rsidRPr="00903C04">
        <w:rPr>
          <w:rFonts w:ascii="Arial LatRus" w:hAnsi="Arial LatRus"/>
          <w:sz w:val="20"/>
          <w:szCs w:val="20"/>
        </w:rPr>
        <w:t xml:space="preserve"> 2 </w:t>
      </w:r>
      <w:r w:rsidRPr="00903C04">
        <w:rPr>
          <w:rFonts w:ascii="Calibri" w:hAnsi="Calibri" w:cs="Calibri"/>
          <w:sz w:val="20"/>
          <w:szCs w:val="20"/>
        </w:rPr>
        <w:t>настоящегоприглашения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Помимопредусмотренногонастоящимпунктомобъявленияотучастника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втомчислеотобранногоучастниканемогутбытьистребованыиныедокументыилиобоснованиядляоценкиправанаучастие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Оценочнаякомиссия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далее</w:t>
      </w:r>
      <w:r w:rsidRPr="00903C04">
        <w:rPr>
          <w:rFonts w:ascii="Arial LatRus" w:hAnsi="Arial LatRus" w:cs="Arial LatRus"/>
          <w:sz w:val="20"/>
          <w:szCs w:val="20"/>
        </w:rPr>
        <w:t>—</w:t>
      </w:r>
      <w:r w:rsidRPr="00903C04">
        <w:rPr>
          <w:rFonts w:ascii="Calibri" w:hAnsi="Calibri" w:cs="Calibri"/>
          <w:sz w:val="20"/>
          <w:szCs w:val="20"/>
        </w:rPr>
        <w:t>комиссия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оцениваетподлинностьобъявленияучастниканаусловиях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предусмотренныхнастоящимприглашением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2.3.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Запрещаетсяодновременноеучастиевнастоящейпроцедуре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наодинитотжелот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организаций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учрежденныхустановленныминастоящимпунктомвзаимосвязаннымилицамии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или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однимитемжелицом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однимиитемижелицами</w:t>
      </w:r>
      <w:r w:rsidRPr="00903C04">
        <w:rPr>
          <w:rFonts w:ascii="Arial LatRus" w:hAnsi="Arial LatRus"/>
          <w:sz w:val="20"/>
          <w:szCs w:val="20"/>
        </w:rPr>
        <w:t xml:space="preserve">), </w:t>
      </w:r>
      <w:r w:rsidRPr="00903C04">
        <w:rPr>
          <w:rFonts w:ascii="Calibri" w:hAnsi="Calibri" w:cs="Calibri"/>
          <w:sz w:val="20"/>
          <w:szCs w:val="20"/>
        </w:rPr>
        <w:t>илиорганизаций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имеющихпринадлежащуюодномуитомужелицу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однимитемжелицам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долю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пай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вразмереболеепятидесятипроцентов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заисключениемслучаевучастиявпроцессезакупокорганизаций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учрежденныхгосударствомилиобщинами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или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участиявпорядкесовместнойдеятельности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консорциумом</w:t>
      </w:r>
      <w:r w:rsidRPr="00903C04">
        <w:rPr>
          <w:rFonts w:ascii="Arial LatRus" w:hAnsi="Arial LatRus"/>
          <w:sz w:val="20"/>
          <w:szCs w:val="20"/>
        </w:rPr>
        <w:t>).</w:t>
      </w:r>
    </w:p>
    <w:p w:rsidR="0007338B" w:rsidRPr="00903C04" w:rsidRDefault="0007338B" w:rsidP="009F1ACF">
      <w:pPr>
        <w:pStyle w:val="NormalWeb"/>
        <w:widowControl w:val="0"/>
        <w:tabs>
          <w:tab w:val="left" w:pos="1134"/>
        </w:tabs>
        <w:spacing w:before="0" w:beforeAutospacing="0" w:after="0" w:afterAutospacing="0"/>
        <w:ind w:firstLine="567"/>
        <w:jc w:val="both"/>
        <w:rPr>
          <w:rFonts w:ascii="Arial LatRus" w:hAnsi="Arial LatRus"/>
          <w:sz w:val="20"/>
          <w:szCs w:val="20"/>
          <w:lang w:val="ru-RU"/>
        </w:rPr>
      </w:pPr>
      <w:r w:rsidRPr="00903C04">
        <w:rPr>
          <w:rFonts w:ascii="Calibri" w:hAnsi="Calibri" w:cs="Calibri"/>
          <w:sz w:val="20"/>
          <w:szCs w:val="20"/>
          <w:lang w:val="ru-RU"/>
        </w:rPr>
        <w:t>Посмыслупункта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 119 </w:t>
      </w:r>
      <w:r w:rsidRPr="00903C04">
        <w:rPr>
          <w:rFonts w:ascii="Calibri" w:hAnsi="Calibri" w:cs="Calibri"/>
          <w:sz w:val="20"/>
          <w:szCs w:val="20"/>
          <w:lang w:val="ru-RU"/>
        </w:rPr>
        <w:t>Порядка</w:t>
      </w:r>
      <w:r w:rsidRPr="00903C04">
        <w:rPr>
          <w:rFonts w:ascii="Arial LatRus" w:hAnsi="Arial LatRus"/>
          <w:sz w:val="20"/>
          <w:szCs w:val="20"/>
          <w:lang w:val="ru-RU"/>
        </w:rPr>
        <w:t>:</w:t>
      </w:r>
    </w:p>
    <w:p w:rsidR="0007338B" w:rsidRPr="00903C04" w:rsidRDefault="0007338B" w:rsidP="009F1ACF">
      <w:pPr>
        <w:pStyle w:val="NormalWeb"/>
        <w:widowControl w:val="0"/>
        <w:tabs>
          <w:tab w:val="left" w:pos="1134"/>
        </w:tabs>
        <w:spacing w:before="0" w:beforeAutospacing="0" w:after="0" w:afterAutospacing="0"/>
        <w:ind w:firstLine="567"/>
        <w:jc w:val="both"/>
        <w:rPr>
          <w:rFonts w:ascii="Arial LatRus" w:hAnsi="Arial LatRus"/>
          <w:color w:val="000000"/>
          <w:sz w:val="20"/>
          <w:szCs w:val="20"/>
          <w:lang w:val="ru-RU"/>
        </w:rPr>
      </w:pPr>
      <w:r w:rsidRPr="00903C04">
        <w:rPr>
          <w:rFonts w:ascii="Arial LatRus" w:hAnsi="Arial LatRus"/>
          <w:sz w:val="20"/>
          <w:szCs w:val="20"/>
          <w:lang w:val="ru-RU"/>
        </w:rPr>
        <w:t>1)</w:t>
      </w:r>
      <w:r w:rsidRPr="00903C04">
        <w:rPr>
          <w:rFonts w:ascii="Arial LatRus" w:hAnsi="Arial LatRus"/>
          <w:sz w:val="20"/>
          <w:szCs w:val="20"/>
          <w:lang w:val="ru-RU"/>
        </w:rPr>
        <w:tab/>
      </w:r>
      <w:r w:rsidRPr="00903C04">
        <w:rPr>
          <w:rFonts w:ascii="Calibri" w:hAnsi="Calibri" w:cs="Calibri"/>
          <w:sz w:val="20"/>
          <w:szCs w:val="20"/>
          <w:lang w:val="ru-RU"/>
        </w:rPr>
        <w:t>физическиелицасчитаютсявзаимосвязанными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еслиониявляютсячленамиоднойсемьи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иливедутобщеехозяйстволибозанимаютсясовместнойпредпринимательскойдеятельностью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илидействовалисогласованно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исходяизобщихэкономическихинтересов</w:t>
      </w:r>
      <w:r w:rsidRPr="00903C04">
        <w:rPr>
          <w:rFonts w:ascii="Arial LatRus" w:hAnsi="Arial LatRus"/>
          <w:sz w:val="20"/>
          <w:szCs w:val="20"/>
          <w:lang w:val="ru-RU"/>
        </w:rPr>
        <w:t>,</w:t>
      </w:r>
    </w:p>
    <w:p w:rsidR="0007338B" w:rsidRPr="00903C04" w:rsidRDefault="0007338B" w:rsidP="009F1ACF">
      <w:pPr>
        <w:pStyle w:val="NormalWeb"/>
        <w:widowControl w:val="0"/>
        <w:tabs>
          <w:tab w:val="left" w:pos="1134"/>
        </w:tabs>
        <w:spacing w:before="0" w:beforeAutospacing="0" w:after="0" w:afterAutospacing="0"/>
        <w:ind w:firstLine="567"/>
        <w:jc w:val="both"/>
        <w:rPr>
          <w:rFonts w:ascii="Arial LatRus" w:hAnsi="Arial LatRus"/>
          <w:color w:val="000000"/>
          <w:sz w:val="20"/>
          <w:szCs w:val="20"/>
          <w:lang w:val="ru-RU"/>
        </w:rPr>
      </w:pPr>
      <w:r w:rsidRPr="00903C04">
        <w:rPr>
          <w:rFonts w:ascii="Arial LatRus" w:hAnsi="Arial LatRus"/>
          <w:color w:val="000000"/>
          <w:sz w:val="20"/>
          <w:szCs w:val="20"/>
          <w:lang w:val="ru-RU"/>
        </w:rPr>
        <w:t>2)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ab/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физическиеиюридическиелицасчитаютсявзаимосвязанными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еслионидействовалисогласованно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исходяизобщихэкономическихинтересов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илиеслиданноефизическоелицолибочленегосемьиявляется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>:</w:t>
      </w:r>
    </w:p>
    <w:p w:rsidR="0007338B" w:rsidRPr="00903C04" w:rsidRDefault="0007338B" w:rsidP="009F1ACF">
      <w:pPr>
        <w:pStyle w:val="NormalWeb"/>
        <w:widowControl w:val="0"/>
        <w:tabs>
          <w:tab w:val="left" w:pos="1134"/>
        </w:tabs>
        <w:spacing w:before="0" w:beforeAutospacing="0" w:after="0" w:afterAutospacing="0"/>
        <w:ind w:firstLine="567"/>
        <w:jc w:val="both"/>
        <w:rPr>
          <w:rFonts w:ascii="Arial LatRus" w:hAnsi="Arial LatRus"/>
          <w:color w:val="000000"/>
          <w:sz w:val="20"/>
          <w:szCs w:val="20"/>
          <w:lang w:val="ru-RU"/>
        </w:rPr>
      </w:pP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а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>.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ab/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участником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распоряжающимсяболеечемдесятьюпроцентамиакцийданногоюридическоголица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>;</w:t>
      </w:r>
    </w:p>
    <w:p w:rsidR="0007338B" w:rsidRPr="00903C04" w:rsidRDefault="0007338B" w:rsidP="009F1ACF">
      <w:pPr>
        <w:pStyle w:val="NormalWeb"/>
        <w:widowControl w:val="0"/>
        <w:tabs>
          <w:tab w:val="left" w:pos="1134"/>
        </w:tabs>
        <w:spacing w:before="0" w:beforeAutospacing="0" w:after="0" w:afterAutospacing="0"/>
        <w:ind w:firstLine="567"/>
        <w:jc w:val="both"/>
        <w:rPr>
          <w:rFonts w:ascii="Arial LatRus" w:hAnsi="Arial LatRus"/>
          <w:color w:val="000000"/>
          <w:sz w:val="20"/>
          <w:szCs w:val="20"/>
          <w:lang w:val="ru-RU"/>
        </w:rPr>
      </w:pP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б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>.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ab/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лицом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имеющимвозможностьпредопределятьрешенияюридическоголицаиным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lastRenderedPageBreak/>
        <w:t>незапрещеннымзаконодательствомРеспубликиАрменияобразом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>;</w:t>
      </w:r>
    </w:p>
    <w:p w:rsidR="0007338B" w:rsidRPr="00903C04" w:rsidRDefault="0007338B" w:rsidP="009F1ACF">
      <w:pPr>
        <w:pStyle w:val="NormalWeb"/>
        <w:widowControl w:val="0"/>
        <w:tabs>
          <w:tab w:val="left" w:pos="1134"/>
        </w:tabs>
        <w:spacing w:before="0" w:beforeAutospacing="0" w:after="0" w:afterAutospacing="0"/>
        <w:ind w:firstLine="567"/>
        <w:jc w:val="both"/>
        <w:rPr>
          <w:rFonts w:ascii="Arial LatRus" w:hAnsi="Arial LatRus"/>
          <w:color w:val="000000"/>
          <w:sz w:val="20"/>
          <w:szCs w:val="20"/>
          <w:lang w:val="ru-RU"/>
        </w:rPr>
      </w:pP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в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>.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ab/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председателемСоветаданногоюридическоголица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заместителемпредседателяСовета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членомСовета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исполнительнымдиректором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егозаместителем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председателемиличленомколлегиальногооргана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осуществляющегофункцииисполнительногооргана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>;</w:t>
      </w:r>
    </w:p>
    <w:p w:rsidR="0007338B" w:rsidRPr="00903C04" w:rsidRDefault="0007338B" w:rsidP="009F1ACF">
      <w:pPr>
        <w:pStyle w:val="NormalWeb"/>
        <w:widowControl w:val="0"/>
        <w:tabs>
          <w:tab w:val="left" w:pos="1134"/>
        </w:tabs>
        <w:spacing w:before="0" w:beforeAutospacing="0" w:after="0" w:afterAutospacing="0"/>
        <w:ind w:firstLine="567"/>
        <w:jc w:val="both"/>
        <w:rPr>
          <w:rFonts w:ascii="Arial LatRus" w:hAnsi="Arial LatRus"/>
          <w:color w:val="000000"/>
          <w:sz w:val="20"/>
          <w:szCs w:val="20"/>
          <w:lang w:val="ru-RU"/>
        </w:rPr>
      </w:pP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г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>.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ab/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сотрудникомюридическоголица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которыйработаетподнепосредственнымруководствомисполнительногодиректоралибоимеетсущественноевлияниеввопросепринятиярешенийорганамиуправленияюридическоголица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>;</w:t>
      </w:r>
    </w:p>
    <w:p w:rsidR="0007338B" w:rsidRPr="00903C04" w:rsidRDefault="0007338B" w:rsidP="009F1ACF">
      <w:pPr>
        <w:pStyle w:val="NormalWeb"/>
        <w:widowControl w:val="0"/>
        <w:tabs>
          <w:tab w:val="left" w:pos="1134"/>
        </w:tabs>
        <w:spacing w:before="0" w:beforeAutospacing="0" w:after="0" w:afterAutospacing="0"/>
        <w:ind w:firstLine="567"/>
        <w:jc w:val="both"/>
        <w:rPr>
          <w:rFonts w:ascii="Arial LatRus" w:hAnsi="Arial LatRus"/>
          <w:color w:val="000000"/>
          <w:sz w:val="20"/>
          <w:szCs w:val="20"/>
          <w:lang w:val="ru-RU"/>
        </w:rPr>
      </w:pPr>
      <w:r w:rsidRPr="00903C04">
        <w:rPr>
          <w:rFonts w:ascii="Arial LatRus" w:hAnsi="Arial LatRus"/>
          <w:sz w:val="20"/>
          <w:szCs w:val="20"/>
          <w:lang w:val="ru-RU"/>
        </w:rPr>
        <w:t>3)</w:t>
      </w:r>
      <w:r w:rsidRPr="00903C04">
        <w:rPr>
          <w:rFonts w:ascii="Arial LatRus" w:hAnsi="Arial LatRus"/>
          <w:sz w:val="20"/>
          <w:szCs w:val="20"/>
          <w:lang w:val="ru-RU"/>
        </w:rPr>
        <w:tab/>
      </w:r>
      <w:r w:rsidRPr="00903C04">
        <w:rPr>
          <w:rFonts w:ascii="Calibri" w:hAnsi="Calibri" w:cs="Calibri"/>
          <w:sz w:val="20"/>
          <w:szCs w:val="20"/>
          <w:lang w:val="ru-RU"/>
        </w:rPr>
        <w:t>участники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неимеющиестатусафизическоголица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считаютсявзаимосвязанными</w:t>
      </w:r>
      <w:r w:rsidRPr="00903C04">
        <w:rPr>
          <w:rFonts w:ascii="Arial LatRus" w:hAnsi="Arial LatRus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ru-RU"/>
        </w:rPr>
        <w:t>если</w:t>
      </w:r>
      <w:r w:rsidRPr="00903C04">
        <w:rPr>
          <w:rFonts w:ascii="Arial LatRus" w:hAnsi="Arial LatRus"/>
          <w:sz w:val="20"/>
          <w:szCs w:val="20"/>
          <w:lang w:val="ru-RU"/>
        </w:rPr>
        <w:t>:</w:t>
      </w:r>
    </w:p>
    <w:p w:rsidR="0007338B" w:rsidRPr="00903C04" w:rsidRDefault="0007338B" w:rsidP="009F1ACF">
      <w:pPr>
        <w:pStyle w:val="NormalWeb"/>
        <w:widowControl w:val="0"/>
        <w:tabs>
          <w:tab w:val="left" w:pos="1134"/>
        </w:tabs>
        <w:spacing w:before="0" w:beforeAutospacing="0" w:after="0" w:afterAutospacing="0"/>
        <w:ind w:firstLine="567"/>
        <w:jc w:val="both"/>
        <w:rPr>
          <w:rFonts w:ascii="Arial LatRus" w:hAnsi="Arial LatRus"/>
          <w:color w:val="000000"/>
          <w:sz w:val="20"/>
          <w:szCs w:val="20"/>
          <w:lang w:val="ru-RU"/>
        </w:rPr>
      </w:pP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а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>.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ab/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данноелицосправомголосованиявладеетдесятьюиболеепроцентамидающихправоголосаакций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 (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долей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паев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далее</w:t>
      </w:r>
      <w:r w:rsidRPr="00903C04">
        <w:rPr>
          <w:rFonts w:ascii="Arial LatRus" w:hAnsi="Arial LatRus" w:cs="Arial LatRus"/>
          <w:color w:val="000000"/>
          <w:sz w:val="20"/>
          <w:szCs w:val="20"/>
          <w:lang w:val="ru-RU"/>
        </w:rPr>
        <w:t>—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акция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)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другоголица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либовсилусвоегоучастияиливсоответствиисзаключенныммеждуданнымилицамидоговоромимеетвозможностьпредопределятьрешениядругого</w:t>
      </w:r>
      <w:r w:rsidRPr="00903C04">
        <w:rPr>
          <w:rFonts w:ascii="Arial LatRus" w:hAnsi="Arial LatRus" w:cs="Calibri"/>
          <w:color w:val="000000"/>
          <w:sz w:val="20"/>
          <w:szCs w:val="20"/>
        </w:rPr>
        <w:t> 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лица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>;</w:t>
      </w:r>
    </w:p>
    <w:p w:rsidR="0007338B" w:rsidRPr="00903C04" w:rsidRDefault="0007338B" w:rsidP="009F1ACF">
      <w:pPr>
        <w:pStyle w:val="NormalWeb"/>
        <w:widowControl w:val="0"/>
        <w:tabs>
          <w:tab w:val="left" w:pos="1134"/>
        </w:tabs>
        <w:spacing w:before="0" w:beforeAutospacing="0" w:after="0" w:afterAutospacing="0"/>
        <w:ind w:firstLine="567"/>
        <w:jc w:val="both"/>
        <w:rPr>
          <w:rFonts w:ascii="Arial LatRus" w:hAnsi="Arial LatRus"/>
          <w:color w:val="000000"/>
          <w:sz w:val="20"/>
          <w:szCs w:val="20"/>
          <w:lang w:val="ru-RU"/>
        </w:rPr>
      </w:pP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б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>.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ab/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участник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 (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акционер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)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и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 (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или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)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участники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 (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акционеры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)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либочленыихсемей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 (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еслиучастник</w:t>
      </w:r>
      <w:r w:rsidRPr="00903C04">
        <w:rPr>
          <w:rFonts w:ascii="Arial LatRus" w:hAnsi="Arial LatRus" w:cs="Arial LatRus"/>
          <w:color w:val="000000"/>
          <w:sz w:val="20"/>
          <w:szCs w:val="20"/>
          <w:lang w:val="ru-RU"/>
        </w:rPr>
        <w:t>—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физическоелицо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),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владеющиеболеечемдесятьюпроцентамидающихправоголосаакцийодногоизних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илиимеющиевозможностьиным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незапрещеннымзакономобразомпредопределятьегорешения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имеютправопрямоиликосвенновладеть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 (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втомчисленаоснованиидоговоровкупли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>-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продажи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доверительногоуправления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совместнойдеятельности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илинаоснованиипорученияилидругихсделок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)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болеечемдесятьюпроцентамидающихправоголосаакцийдругоголица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илиимеютвозможностьпредопределятьрешенияпоследнегоиным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незапрещеннымзаконодательствомРеспубликиАрменияобразом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>;</w:t>
      </w:r>
    </w:p>
    <w:p w:rsidR="0007338B" w:rsidRPr="00903C04" w:rsidRDefault="0007338B" w:rsidP="009F1ACF">
      <w:pPr>
        <w:pStyle w:val="NormalWeb"/>
        <w:widowControl w:val="0"/>
        <w:tabs>
          <w:tab w:val="left" w:pos="1134"/>
        </w:tabs>
        <w:spacing w:before="0" w:beforeAutospacing="0" w:after="0" w:afterAutospacing="0"/>
        <w:ind w:firstLine="567"/>
        <w:jc w:val="both"/>
        <w:rPr>
          <w:rFonts w:ascii="Arial LatRus" w:hAnsi="Arial LatRus"/>
          <w:sz w:val="20"/>
          <w:szCs w:val="20"/>
          <w:lang w:val="ru-RU"/>
        </w:rPr>
      </w:pP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в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>.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ab/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кто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>-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либоизчленовкакого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>-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либоорганауправленияодногоизнихилиизчислалиц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исполняющихподобныеобязанности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атакжечленовихсемейодновременноявляетсячленомкакого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>-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либоорганауправлениядругоголицаилидругимлицом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исполняющимподобныеобязанности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>;</w:t>
      </w:r>
    </w:p>
    <w:p w:rsidR="0007338B" w:rsidRPr="00903C04" w:rsidRDefault="0007338B" w:rsidP="009F1ACF">
      <w:pPr>
        <w:pStyle w:val="NormalWeb"/>
        <w:widowControl w:val="0"/>
        <w:tabs>
          <w:tab w:val="left" w:pos="1134"/>
        </w:tabs>
        <w:spacing w:before="0" w:beforeAutospacing="0" w:after="0" w:afterAutospacing="0"/>
        <w:ind w:firstLine="567"/>
        <w:jc w:val="both"/>
        <w:rPr>
          <w:rFonts w:ascii="Arial LatRus" w:hAnsi="Arial LatRus"/>
          <w:color w:val="000000"/>
          <w:sz w:val="20"/>
          <w:szCs w:val="20"/>
          <w:lang w:val="ru-RU"/>
        </w:rPr>
      </w:pP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г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>.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ab/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онидействовалиилидействуютсогласованно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исходяизобщихэкономическихинтересов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color w:val="000000"/>
          <w:sz w:val="20"/>
          <w:szCs w:val="20"/>
        </w:rPr>
      </w:pPr>
      <w:r w:rsidRPr="00903C04">
        <w:rPr>
          <w:rFonts w:ascii="Calibri" w:hAnsi="Calibri" w:cs="Calibri"/>
          <w:color w:val="000000"/>
          <w:sz w:val="20"/>
          <w:szCs w:val="20"/>
        </w:rPr>
        <w:t>Посмыслунастоящегопунктачленамисемьисчитаютсяотец</w:t>
      </w:r>
      <w:r w:rsidRPr="00903C04">
        <w:rPr>
          <w:rFonts w:ascii="Arial LatRus" w:hAnsi="Arial LatRus"/>
          <w:color w:val="000000"/>
          <w:sz w:val="20"/>
          <w:szCs w:val="20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</w:rPr>
        <w:t>мать</w:t>
      </w:r>
      <w:r w:rsidRPr="00903C04">
        <w:rPr>
          <w:rFonts w:ascii="Arial LatRus" w:hAnsi="Arial LatRus"/>
          <w:color w:val="000000"/>
          <w:sz w:val="20"/>
          <w:szCs w:val="20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</w:rPr>
        <w:t>супруг</w:t>
      </w:r>
      <w:r w:rsidRPr="00903C04">
        <w:rPr>
          <w:rFonts w:ascii="Arial LatRus" w:hAnsi="Arial LatRus"/>
          <w:color w:val="000000"/>
          <w:sz w:val="20"/>
          <w:szCs w:val="20"/>
        </w:rPr>
        <w:t xml:space="preserve"> (</w:t>
      </w:r>
      <w:r w:rsidRPr="00903C04">
        <w:rPr>
          <w:rFonts w:ascii="Calibri" w:hAnsi="Calibri" w:cs="Calibri"/>
          <w:color w:val="000000"/>
          <w:sz w:val="20"/>
          <w:szCs w:val="20"/>
        </w:rPr>
        <w:t>супруга</w:t>
      </w:r>
      <w:r w:rsidRPr="00903C04">
        <w:rPr>
          <w:rFonts w:ascii="Arial LatRus" w:hAnsi="Arial LatRus"/>
          <w:color w:val="000000"/>
          <w:sz w:val="20"/>
          <w:szCs w:val="20"/>
        </w:rPr>
        <w:t xml:space="preserve">), </w:t>
      </w:r>
      <w:r w:rsidRPr="00903C04">
        <w:rPr>
          <w:rFonts w:ascii="Calibri" w:hAnsi="Calibri" w:cs="Calibri"/>
          <w:color w:val="000000"/>
          <w:sz w:val="20"/>
          <w:szCs w:val="20"/>
        </w:rPr>
        <w:t>родителисупруга</w:t>
      </w:r>
      <w:r w:rsidRPr="00903C04">
        <w:rPr>
          <w:rFonts w:ascii="Arial LatRus" w:hAnsi="Arial LatRus"/>
          <w:color w:val="000000"/>
          <w:sz w:val="20"/>
          <w:szCs w:val="20"/>
        </w:rPr>
        <w:t xml:space="preserve"> (</w:t>
      </w:r>
      <w:r w:rsidRPr="00903C04">
        <w:rPr>
          <w:rFonts w:ascii="Calibri" w:hAnsi="Calibri" w:cs="Calibri"/>
          <w:color w:val="000000"/>
          <w:sz w:val="20"/>
          <w:szCs w:val="20"/>
        </w:rPr>
        <w:t>супруги</w:t>
      </w:r>
      <w:r w:rsidRPr="00903C04">
        <w:rPr>
          <w:rFonts w:ascii="Arial LatRus" w:hAnsi="Arial LatRus"/>
          <w:color w:val="000000"/>
          <w:sz w:val="20"/>
          <w:szCs w:val="20"/>
        </w:rPr>
        <w:t xml:space="preserve">), </w:t>
      </w:r>
      <w:r w:rsidRPr="00903C04">
        <w:rPr>
          <w:rFonts w:ascii="Calibri" w:hAnsi="Calibri" w:cs="Calibri"/>
          <w:color w:val="000000"/>
          <w:sz w:val="20"/>
          <w:szCs w:val="20"/>
        </w:rPr>
        <w:t>бабушка</w:t>
      </w:r>
      <w:r w:rsidRPr="00903C04">
        <w:rPr>
          <w:rFonts w:ascii="Arial LatRus" w:hAnsi="Arial LatRus"/>
          <w:color w:val="000000"/>
          <w:sz w:val="20"/>
          <w:szCs w:val="20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</w:rPr>
        <w:t>дедушка</w:t>
      </w:r>
      <w:r w:rsidRPr="00903C04">
        <w:rPr>
          <w:rFonts w:ascii="Arial LatRus" w:hAnsi="Arial LatRus"/>
          <w:color w:val="000000"/>
          <w:sz w:val="20"/>
          <w:szCs w:val="20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</w:rPr>
        <w:t>сестра</w:t>
      </w:r>
      <w:r w:rsidRPr="00903C04">
        <w:rPr>
          <w:rFonts w:ascii="Arial LatRus" w:hAnsi="Arial LatRus"/>
          <w:color w:val="000000"/>
          <w:sz w:val="20"/>
          <w:szCs w:val="20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</w:rPr>
        <w:t>брат</w:t>
      </w:r>
      <w:r w:rsidRPr="00903C04">
        <w:rPr>
          <w:rFonts w:ascii="Arial LatRus" w:hAnsi="Arial LatRus"/>
          <w:color w:val="000000"/>
          <w:sz w:val="20"/>
          <w:szCs w:val="20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</w:rPr>
        <w:t>дети</w:t>
      </w:r>
      <w:r w:rsidRPr="00903C04">
        <w:rPr>
          <w:rFonts w:ascii="Arial LatRus" w:hAnsi="Arial LatRus"/>
          <w:color w:val="000000"/>
          <w:sz w:val="20"/>
          <w:szCs w:val="20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</w:rPr>
        <w:t>супругсестрыилисупругабратаиихдети</w:t>
      </w:r>
      <w:r w:rsidRPr="00903C04">
        <w:rPr>
          <w:rFonts w:ascii="Arial LatRus" w:hAnsi="Arial LatRus"/>
          <w:color w:val="000000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Arial Armenia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2.4.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Участник</w:t>
      </w:r>
      <w:r w:rsidRPr="00903C04">
        <w:rPr>
          <w:rFonts w:ascii="Arial LatRus" w:hAnsi="Arial LatRus"/>
          <w:sz w:val="20"/>
          <w:szCs w:val="20"/>
        </w:rPr>
        <w:t>,</w:t>
      </w:r>
      <w:r w:rsidRPr="00903C04">
        <w:rPr>
          <w:rFonts w:ascii="Calibri" w:hAnsi="Calibri" w:cs="Calibri"/>
          <w:sz w:val="20"/>
          <w:szCs w:val="20"/>
        </w:rPr>
        <w:t>вслучаепризнанияотобраннымучастником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всрокиипорядке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установленнымистатьей</w:t>
      </w:r>
      <w:r w:rsidRPr="00903C04">
        <w:rPr>
          <w:rFonts w:ascii="Arial LatRus" w:hAnsi="Arial LatRus"/>
          <w:sz w:val="20"/>
          <w:szCs w:val="20"/>
        </w:rPr>
        <w:t xml:space="preserve"> 35 </w:t>
      </w:r>
      <w:r w:rsidRPr="00903C04">
        <w:rPr>
          <w:rFonts w:ascii="Calibri" w:hAnsi="Calibri" w:cs="Calibri"/>
          <w:sz w:val="20"/>
          <w:szCs w:val="20"/>
        </w:rPr>
        <w:t>Закона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представляетобеспечениеквалификациивразмерепредставленногоимценовогопредложения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 w:cs="Sylfaen"/>
          <w:sz w:val="20"/>
          <w:lang w:val="ru-RU"/>
        </w:rPr>
      </w:pPr>
      <w:r w:rsidRPr="00903C04">
        <w:rPr>
          <w:rFonts w:ascii="Arial LatRus" w:hAnsi="Arial LatRus"/>
          <w:sz w:val="20"/>
          <w:lang w:val="ru-RU"/>
        </w:rPr>
        <w:t>2.5.</w:t>
      </w:r>
      <w:r w:rsidRPr="00903C04">
        <w:rPr>
          <w:rFonts w:ascii="Arial LatRus" w:hAnsi="Arial LatRus"/>
          <w:sz w:val="20"/>
          <w:lang w:val="ru-RU"/>
        </w:rPr>
        <w:tab/>
      </w:r>
      <w:r w:rsidRPr="00903C04">
        <w:rPr>
          <w:rFonts w:ascii="Calibri" w:hAnsi="Calibri" w:cs="Calibri"/>
          <w:sz w:val="20"/>
          <w:lang w:val="ru-RU"/>
        </w:rPr>
        <w:t>Заключаемыйврамкахнастоящейпроцедурыдоговорможетбытьосуществленпосредствомзаключениядоговорасубподряда</w:t>
      </w:r>
      <w:r w:rsidRPr="00903C04">
        <w:rPr>
          <w:rFonts w:ascii="Arial LatRus" w:hAnsi="Arial LatRus"/>
          <w:sz w:val="20"/>
          <w:lang w:val="ru-RU"/>
        </w:rPr>
        <w:t xml:space="preserve">. </w:t>
      </w:r>
      <w:r w:rsidRPr="00903C04">
        <w:rPr>
          <w:rFonts w:ascii="Calibri" w:hAnsi="Calibri" w:cs="Calibri"/>
          <w:sz w:val="20"/>
          <w:lang w:val="ru-RU"/>
        </w:rPr>
        <w:t>Сторонойдоговорасубподряданеможетявлятьсяучастник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подавшийзаявкусцельюучастиявнастоящейпроцедуре</w:t>
      </w:r>
      <w:r w:rsidRPr="00903C04">
        <w:rPr>
          <w:rFonts w:ascii="Arial LatRus" w:hAnsi="Arial LatRus"/>
          <w:sz w:val="20"/>
          <w:lang w:val="ru-RU"/>
        </w:rPr>
        <w:t>(</w:t>
      </w:r>
      <w:r w:rsidRPr="00903C04">
        <w:rPr>
          <w:rFonts w:ascii="Calibri" w:hAnsi="Calibri" w:cs="Calibri"/>
          <w:sz w:val="20"/>
          <w:lang w:val="ru-RU"/>
        </w:rPr>
        <w:t>наодинитотжелот</w:t>
      </w:r>
      <w:r w:rsidRPr="00903C04">
        <w:rPr>
          <w:rFonts w:ascii="Arial LatRus" w:hAnsi="Arial LatRus"/>
          <w:sz w:val="20"/>
          <w:lang w:val="ru-RU"/>
        </w:rPr>
        <w:t xml:space="preserve">). </w:t>
      </w:r>
    </w:p>
    <w:p w:rsidR="0007338B" w:rsidRPr="00903C04" w:rsidRDefault="0007338B" w:rsidP="009F1ACF">
      <w:pPr>
        <w:pStyle w:val="BodyTextIndent2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/>
        </w:rPr>
      </w:pPr>
      <w:r w:rsidRPr="00903C04">
        <w:rPr>
          <w:rFonts w:ascii="Arial LatRus" w:hAnsi="Arial LatRus"/>
        </w:rPr>
        <w:t>2.6.</w:t>
      </w:r>
      <w:r w:rsidRPr="00903C04">
        <w:rPr>
          <w:rFonts w:ascii="Arial LatRus" w:hAnsi="Arial LatRus"/>
        </w:rPr>
        <w:tab/>
      </w:r>
      <w:r w:rsidRPr="00903C04">
        <w:rPr>
          <w:rFonts w:ascii="Calibri" w:hAnsi="Calibri" w:cs="Calibri"/>
        </w:rPr>
        <w:t>Участникимогутучаствоватьвнастоящейпроцедуревпорядкесовместнойдеятельности</w:t>
      </w:r>
      <w:r w:rsidRPr="00903C04">
        <w:rPr>
          <w:rFonts w:ascii="Arial LatRus" w:hAnsi="Arial LatRus"/>
        </w:rPr>
        <w:t xml:space="preserve"> (</w:t>
      </w:r>
      <w:r w:rsidRPr="00903C04">
        <w:rPr>
          <w:rFonts w:ascii="Calibri" w:hAnsi="Calibri" w:cs="Calibri"/>
        </w:rPr>
        <w:t>консорциумом</w:t>
      </w:r>
      <w:r w:rsidRPr="00903C04">
        <w:rPr>
          <w:rFonts w:ascii="Arial LatRus" w:hAnsi="Arial LatRus"/>
        </w:rPr>
        <w:t xml:space="preserve">). </w:t>
      </w:r>
    </w:p>
    <w:p w:rsidR="0007338B" w:rsidRPr="00903C04" w:rsidRDefault="0007338B" w:rsidP="009F1ACF">
      <w:pPr>
        <w:pStyle w:val="BodyTextIndent2"/>
        <w:widowControl w:val="0"/>
        <w:spacing w:line="240" w:lineRule="auto"/>
        <w:rPr>
          <w:rFonts w:ascii="Arial LatRus" w:hAnsi="Arial LatRus" w:cs="Sylfaen"/>
        </w:rPr>
      </w:pPr>
      <w:r w:rsidRPr="00903C04">
        <w:rPr>
          <w:rFonts w:ascii="Calibri" w:hAnsi="Calibri" w:cs="Calibri"/>
        </w:rPr>
        <w:t>Вподобномслучае</w:t>
      </w:r>
      <w:r w:rsidRPr="00903C04">
        <w:rPr>
          <w:rFonts w:ascii="Arial LatRus" w:hAnsi="Arial LatRus"/>
        </w:rPr>
        <w:t>:</w:t>
      </w:r>
    </w:p>
    <w:p w:rsidR="0007338B" w:rsidRPr="00903C04" w:rsidRDefault="0007338B" w:rsidP="009F1ACF">
      <w:pPr>
        <w:pStyle w:val="BodyTextIndent2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/>
        </w:rPr>
      </w:pPr>
      <w:r w:rsidRPr="00903C04">
        <w:rPr>
          <w:rFonts w:ascii="Arial LatRus" w:hAnsi="Arial LatRus"/>
        </w:rPr>
        <w:t>1)</w:t>
      </w:r>
      <w:r w:rsidRPr="00903C04">
        <w:rPr>
          <w:rFonts w:ascii="Arial LatRus" w:hAnsi="Arial LatRus"/>
        </w:rPr>
        <w:tab/>
      </w:r>
      <w:r w:rsidRPr="00903C04">
        <w:rPr>
          <w:rFonts w:ascii="Calibri" w:hAnsi="Calibri" w:cs="Calibri"/>
        </w:rPr>
        <w:t>ниоднаизсторондоговораосовместнойдеятельностинеможетподатьотдельнуюзаявкунаоднуитужепроцедуру</w:t>
      </w:r>
      <w:r w:rsidRPr="00903C04">
        <w:rPr>
          <w:rFonts w:ascii="Arial LatRus" w:hAnsi="Arial LatRus"/>
        </w:rPr>
        <w:t>(</w:t>
      </w:r>
      <w:r w:rsidRPr="00903C04">
        <w:rPr>
          <w:rFonts w:ascii="Calibri" w:hAnsi="Calibri" w:cs="Calibri"/>
        </w:rPr>
        <w:t>наодинитотжелот</w:t>
      </w:r>
      <w:r w:rsidRPr="00903C04">
        <w:rPr>
          <w:rFonts w:ascii="Arial LatRus" w:hAnsi="Arial LatRus"/>
        </w:rPr>
        <w:t xml:space="preserve">). </w:t>
      </w:r>
      <w:r w:rsidRPr="00903C04">
        <w:rPr>
          <w:rFonts w:ascii="Calibri" w:hAnsi="Calibri" w:cs="Calibri"/>
        </w:rPr>
        <w:t>Вслучаенесоблюдениятребованиянастоящегоабзаца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назаседанииповскрытиюзаявокотклоняютсякакзаявки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поданныевпорядкесовместнойдеятельности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такизаявки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представленныеотдельно</w:t>
      </w:r>
      <w:r w:rsidRPr="00903C04">
        <w:rPr>
          <w:rFonts w:ascii="Arial LatRus" w:hAnsi="Arial LatRus"/>
        </w:rPr>
        <w:t>.</w:t>
      </w:r>
    </w:p>
    <w:p w:rsidR="0007338B" w:rsidRPr="00903C04" w:rsidRDefault="0007338B" w:rsidP="009F1ACF">
      <w:pPr>
        <w:pStyle w:val="BodyTextIndent2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 w:cs="Sylfaen"/>
        </w:rPr>
      </w:pPr>
      <w:r w:rsidRPr="00903C04">
        <w:rPr>
          <w:rFonts w:ascii="Arial LatRus" w:hAnsi="Arial LatRus"/>
        </w:rPr>
        <w:t>2)</w:t>
      </w:r>
      <w:r w:rsidRPr="00903C04">
        <w:rPr>
          <w:rFonts w:ascii="Arial LatRus" w:hAnsi="Arial LatRus"/>
        </w:rPr>
        <w:tab/>
      </w:r>
      <w:r w:rsidRPr="00903C04">
        <w:rPr>
          <w:rFonts w:ascii="Calibri" w:hAnsi="Calibri" w:cs="Calibri"/>
        </w:rPr>
        <w:t>Участникинесутсовместнуюисолидарнуюответственность</w:t>
      </w:r>
      <w:r w:rsidRPr="00903C04">
        <w:rPr>
          <w:rFonts w:ascii="Arial LatRus" w:hAnsi="Arial LatRus"/>
        </w:rPr>
        <w:t xml:space="preserve">. </w:t>
      </w:r>
      <w:r w:rsidRPr="00903C04">
        <w:rPr>
          <w:rFonts w:ascii="Calibri" w:hAnsi="Calibri" w:cs="Calibri"/>
        </w:rPr>
        <w:t>Приэтомвслучаевыходачленаконсорциумаизегосоставадоговор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заключенныйзаказчикомсконсорциумом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расторгаетсяводностороннемпорядке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ивотношениичленовконсорциумаприменяютсяпредусмотренныедоговороммерыответственности</w:t>
      </w:r>
      <w:r w:rsidRPr="00903C04">
        <w:rPr>
          <w:rFonts w:ascii="Arial LatRus" w:hAnsi="Arial LatRus"/>
        </w:rPr>
        <w:t>.</w:t>
      </w:r>
    </w:p>
    <w:p w:rsidR="0007338B" w:rsidRPr="00903C04" w:rsidRDefault="0007338B" w:rsidP="009F1ACF">
      <w:pPr>
        <w:widowControl w:val="0"/>
        <w:spacing w:after="0" w:line="240" w:lineRule="auto"/>
        <w:jc w:val="center"/>
        <w:rPr>
          <w:rFonts w:ascii="Arial LatRus" w:hAnsi="Arial LatRus"/>
          <w:b/>
          <w:sz w:val="20"/>
          <w:szCs w:val="20"/>
        </w:rPr>
      </w:pPr>
    </w:p>
    <w:p w:rsidR="0007338B" w:rsidRPr="00903C04" w:rsidRDefault="0007338B" w:rsidP="009F1ACF">
      <w:pPr>
        <w:widowControl w:val="0"/>
        <w:spacing w:after="0" w:line="240" w:lineRule="auto"/>
        <w:jc w:val="center"/>
        <w:rPr>
          <w:rFonts w:ascii="Arial LatRus" w:hAnsi="Arial LatRus" w:cs="Arial"/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t xml:space="preserve">3. </w:t>
      </w:r>
      <w:r w:rsidRPr="00903C04">
        <w:rPr>
          <w:rFonts w:ascii="Calibri" w:hAnsi="Calibri" w:cs="Calibri"/>
          <w:b/>
          <w:sz w:val="20"/>
          <w:szCs w:val="20"/>
        </w:rPr>
        <w:t>РАЗЪЯСНЕНИЕПРИГЛАШЕНИЯ</w:t>
      </w:r>
      <w:r w:rsidRPr="00903C04">
        <w:rPr>
          <w:rFonts w:ascii="Arial LatRus" w:hAnsi="Arial LatRus"/>
          <w:b/>
          <w:sz w:val="20"/>
          <w:szCs w:val="20"/>
        </w:rPr>
        <w:br/>
      </w:r>
      <w:r w:rsidRPr="00903C04">
        <w:rPr>
          <w:rFonts w:ascii="Calibri" w:hAnsi="Calibri" w:cs="Calibri"/>
          <w:b/>
          <w:sz w:val="20"/>
          <w:szCs w:val="20"/>
        </w:rPr>
        <w:t>ИПОРЯДОКВНЕСЕНИЯИЗМЕНЕНИЯВПРИГЛАШЕНИЕ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3.1.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Согласностатье</w:t>
      </w:r>
      <w:r w:rsidRPr="00903C04">
        <w:rPr>
          <w:rFonts w:ascii="Arial LatRus" w:hAnsi="Arial LatRus"/>
          <w:sz w:val="20"/>
          <w:szCs w:val="20"/>
        </w:rPr>
        <w:t xml:space="preserve"> 29 </w:t>
      </w:r>
      <w:r w:rsidRPr="00903C04">
        <w:rPr>
          <w:rFonts w:ascii="Calibri" w:hAnsi="Calibri" w:cs="Calibri"/>
          <w:sz w:val="20"/>
          <w:szCs w:val="20"/>
        </w:rPr>
        <w:t>Законаучастниквправетребоватьотзаказчикаразъясненияприглашения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Участникимеетправовписьменнойформетребоватьоткомиссииразъясненияприглашениякакминимумзапятькалендарныхднядоистеченияокончательногосрокаподачизаявок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Комиссиявписьменнойформепредоставляетразъяснениепредставившемузапросучастникувтечениедвухкалендарныхдней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следующихзаднемполучениязапроса</w:t>
      </w:r>
      <w:r w:rsidRPr="00903C04">
        <w:rPr>
          <w:rStyle w:val="FootnoteReference"/>
          <w:rFonts w:ascii="Arial LatRus" w:hAnsi="Arial LatRus"/>
          <w:sz w:val="20"/>
          <w:szCs w:val="20"/>
        </w:rPr>
        <w:footnoteReference w:customMarkFollows="1" w:id="3"/>
        <w:t>5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lastRenderedPageBreak/>
        <w:t>3.2.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Вденьпредоставленияразъясненияобъявлениеозапросеио</w:t>
      </w:r>
      <w:r w:rsidRPr="00903C04">
        <w:rPr>
          <w:rFonts w:ascii="Arial LatRus" w:hAnsi="Arial LatRus" w:cs="Calibri"/>
          <w:sz w:val="20"/>
          <w:szCs w:val="20"/>
          <w:lang w:val="en-US"/>
        </w:rPr>
        <w:t> </w:t>
      </w:r>
      <w:r w:rsidRPr="00903C04">
        <w:rPr>
          <w:rFonts w:ascii="Calibri" w:hAnsi="Calibri" w:cs="Calibri"/>
          <w:sz w:val="20"/>
          <w:szCs w:val="20"/>
        </w:rPr>
        <w:t>содержанииразъясненияопубликовываетсявподразделе</w:t>
      </w:r>
      <w:r w:rsidRPr="00903C04">
        <w:rPr>
          <w:rFonts w:ascii="Arial LatRus" w:hAnsi="Arial LatRus"/>
          <w:sz w:val="20"/>
          <w:szCs w:val="20"/>
        </w:rPr>
        <w:t xml:space="preserve"> "</w:t>
      </w:r>
      <w:r w:rsidRPr="00903C04">
        <w:rPr>
          <w:rFonts w:ascii="Calibri" w:hAnsi="Calibri" w:cs="Calibri"/>
          <w:sz w:val="20"/>
          <w:szCs w:val="20"/>
        </w:rPr>
        <w:t>Объявленияотносительноразъясненийприглашений</w:t>
      </w:r>
      <w:r w:rsidRPr="00903C04">
        <w:rPr>
          <w:rFonts w:ascii="Arial LatRus" w:hAnsi="Arial LatRus"/>
          <w:sz w:val="20"/>
          <w:szCs w:val="20"/>
        </w:rPr>
        <w:t xml:space="preserve">" </w:t>
      </w:r>
      <w:r w:rsidRPr="00903C04">
        <w:rPr>
          <w:rFonts w:ascii="Calibri" w:hAnsi="Calibri" w:cs="Calibri"/>
          <w:sz w:val="20"/>
          <w:szCs w:val="20"/>
        </w:rPr>
        <w:t>раздела</w:t>
      </w:r>
      <w:r w:rsidRPr="00903C04">
        <w:rPr>
          <w:rFonts w:ascii="Arial LatRus" w:hAnsi="Arial LatRus"/>
          <w:sz w:val="20"/>
          <w:szCs w:val="20"/>
        </w:rPr>
        <w:t xml:space="preserve"> "</w:t>
      </w:r>
      <w:r w:rsidRPr="00903C04">
        <w:rPr>
          <w:rFonts w:ascii="Calibri" w:hAnsi="Calibri" w:cs="Calibri"/>
          <w:sz w:val="20"/>
          <w:szCs w:val="20"/>
        </w:rPr>
        <w:t>Объявленияо</w:t>
      </w:r>
      <w:r w:rsidRPr="00903C04">
        <w:rPr>
          <w:rFonts w:ascii="Arial LatRus" w:hAnsi="Arial LatRus" w:cs="Calibri"/>
          <w:sz w:val="20"/>
          <w:szCs w:val="20"/>
          <w:lang w:val="en-US"/>
        </w:rPr>
        <w:t> </w:t>
      </w:r>
      <w:r w:rsidRPr="00903C04">
        <w:rPr>
          <w:rFonts w:ascii="Calibri" w:hAnsi="Calibri" w:cs="Calibri"/>
          <w:sz w:val="20"/>
          <w:szCs w:val="20"/>
        </w:rPr>
        <w:t>закупках</w:t>
      </w:r>
      <w:r w:rsidRPr="00903C04">
        <w:rPr>
          <w:rFonts w:ascii="Arial LatRus" w:hAnsi="Arial LatRus"/>
          <w:sz w:val="20"/>
          <w:szCs w:val="20"/>
        </w:rPr>
        <w:t xml:space="preserve">" </w:t>
      </w:r>
      <w:r w:rsidRPr="00903C04">
        <w:rPr>
          <w:rFonts w:ascii="Calibri" w:hAnsi="Calibri" w:cs="Calibri"/>
          <w:sz w:val="20"/>
          <w:szCs w:val="20"/>
        </w:rPr>
        <w:t>бюллетеня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действующегонасайте</w:t>
      </w:r>
      <w:r w:rsidRPr="00903C04">
        <w:rPr>
          <w:rFonts w:ascii="Arial LatRus" w:hAnsi="Arial LatRus"/>
          <w:sz w:val="20"/>
          <w:szCs w:val="20"/>
        </w:rPr>
        <w:t xml:space="preserve"> www.procurement.am (</w:t>
      </w:r>
      <w:r w:rsidRPr="00903C04">
        <w:rPr>
          <w:rFonts w:ascii="Calibri" w:hAnsi="Calibri" w:cs="Calibri"/>
          <w:sz w:val="20"/>
          <w:szCs w:val="20"/>
        </w:rPr>
        <w:t>далее</w:t>
      </w:r>
      <w:r w:rsidRPr="00903C04">
        <w:rPr>
          <w:rFonts w:ascii="Arial LatRus" w:hAnsi="Arial LatRus"/>
          <w:sz w:val="20"/>
          <w:szCs w:val="20"/>
        </w:rPr>
        <w:t xml:space="preserve"> - </w:t>
      </w:r>
      <w:r w:rsidRPr="00903C04">
        <w:rPr>
          <w:rFonts w:ascii="Calibri" w:hAnsi="Calibri" w:cs="Calibri"/>
          <w:sz w:val="20"/>
          <w:szCs w:val="20"/>
        </w:rPr>
        <w:t>бюллетень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безуказанияданныхучастника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совершившегозапрос</w:t>
      </w:r>
      <w:r w:rsidRPr="00903C04">
        <w:rPr>
          <w:rFonts w:ascii="Arial LatRus" w:hAnsi="Arial LatRus"/>
          <w:sz w:val="20"/>
          <w:szCs w:val="20"/>
        </w:rPr>
        <w:t xml:space="preserve">. </w:t>
      </w:r>
    </w:p>
    <w:p w:rsidR="0007338B" w:rsidRPr="00903C04" w:rsidRDefault="0007338B" w:rsidP="009F1AC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3.3.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Разъяснениянепредоставляется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еслизапроспредставленс</w:t>
      </w:r>
      <w:r w:rsidRPr="00903C04">
        <w:rPr>
          <w:rFonts w:ascii="Arial LatRus" w:hAnsi="Arial LatRus" w:cs="Calibri"/>
          <w:sz w:val="20"/>
          <w:szCs w:val="20"/>
        </w:rPr>
        <w:t> </w:t>
      </w:r>
      <w:r w:rsidRPr="00903C04">
        <w:rPr>
          <w:rFonts w:ascii="Calibri" w:hAnsi="Calibri" w:cs="Calibri"/>
          <w:sz w:val="20"/>
          <w:szCs w:val="20"/>
        </w:rPr>
        <w:t>нарушениемустановленногонастоящимразделомсрока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атакжевслучае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еслизапросвыходитзарамкисодержаниянастоящегоПриглашения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илиеслизапроскасаетсясоответствиятехническиххарактеристикпредлагаемыхучастникомтоваровтехническимхарактеристикам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предусмотреннымнастоящимприглашением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Приэтомучастниквписьменнойформеуведомляетсяобоснованияхнепредоставленияразъяснениявтечениедвухкалендарныхдней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следующихзаднемполучениязапроса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  <w:lang w:val="hy-AM"/>
        </w:rPr>
      </w:pPr>
      <w:r w:rsidRPr="00903C04">
        <w:rPr>
          <w:rFonts w:ascii="Arial LatRus" w:hAnsi="Arial LatRus"/>
          <w:sz w:val="20"/>
          <w:szCs w:val="20"/>
        </w:rPr>
        <w:t>3.4.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Вприглашениемогутбытьвнесеныизмененияминимумзапятькалендарныхднейдоистеченияокончательногосрокаподачизаявок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Втечениетрехкалендарныхдней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следующихзаднемвнесенияизменения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вбюллетенеопубликовываетсяобъявлениеовнесенииизмененийиусловияхихпредоставления</w:t>
      </w:r>
      <w:r w:rsidRPr="00903C04">
        <w:rPr>
          <w:rFonts w:ascii="Arial LatRus" w:hAnsi="Arial LatRus"/>
          <w:sz w:val="20"/>
          <w:szCs w:val="20"/>
        </w:rPr>
        <w:t xml:space="preserve">. </w:t>
      </w:r>
    </w:p>
    <w:p w:rsidR="0007338B" w:rsidRPr="00903C04" w:rsidRDefault="0007338B" w:rsidP="009F1AC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 LatRus" w:hAnsi="Arial LatRus" w:cs="Arial Unicode"/>
          <w:sz w:val="20"/>
          <w:szCs w:val="20"/>
          <w:lang w:val="hy-AM"/>
        </w:rPr>
      </w:pPr>
      <w:r w:rsidRPr="00903C04">
        <w:rPr>
          <w:rFonts w:ascii="Arial LatRus" w:hAnsi="Arial LatRus"/>
          <w:sz w:val="20"/>
          <w:szCs w:val="20"/>
          <w:lang w:val="hy-AM"/>
        </w:rPr>
        <w:t>3.5</w:t>
      </w:r>
      <w:r w:rsidRPr="00903C04">
        <w:rPr>
          <w:rFonts w:ascii="Calibri" w:hAnsi="Calibri" w:cs="Calibri"/>
          <w:sz w:val="20"/>
          <w:szCs w:val="20"/>
          <w:lang w:val="hy-AM"/>
        </w:rPr>
        <w:t>Кажд</w:t>
      </w:r>
      <w:r w:rsidRPr="00903C04">
        <w:rPr>
          <w:rFonts w:ascii="Calibri" w:hAnsi="Calibri" w:cs="Calibri"/>
          <w:sz w:val="20"/>
          <w:szCs w:val="20"/>
        </w:rPr>
        <w:t>оелицо</w:t>
      </w:r>
      <w:r w:rsidRPr="00903C04">
        <w:rPr>
          <w:rFonts w:ascii="Calibri" w:hAnsi="Calibri" w:cs="Calibri"/>
          <w:sz w:val="20"/>
          <w:szCs w:val="20"/>
          <w:lang w:val="hy-AM"/>
        </w:rPr>
        <w:t>безуказанияимени</w:t>
      </w:r>
      <w:r w:rsidRPr="00903C04">
        <w:rPr>
          <w:rFonts w:ascii="Arial LatRus" w:hAnsi="Arial LatRus"/>
          <w:sz w:val="20"/>
          <w:szCs w:val="20"/>
          <w:lang w:val="hy-AM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hy-AM"/>
        </w:rPr>
        <w:t>доистечениясрока</w:t>
      </w:r>
      <w:r w:rsidRPr="00903C04">
        <w:rPr>
          <w:rFonts w:ascii="Arial LatRus" w:hAnsi="Arial LatRus"/>
          <w:sz w:val="20"/>
          <w:szCs w:val="20"/>
          <w:lang w:val="hy-AM"/>
        </w:rPr>
        <w:t xml:space="preserve">, </w:t>
      </w:r>
      <w:r w:rsidRPr="00903C04">
        <w:rPr>
          <w:rFonts w:ascii="Calibri" w:hAnsi="Calibri" w:cs="Calibri"/>
          <w:sz w:val="20"/>
          <w:szCs w:val="20"/>
          <w:lang w:val="hy-AM"/>
        </w:rPr>
        <w:t>установленногодлявнесенияизмененийвприглашение</w:t>
      </w:r>
      <w:r w:rsidRPr="00903C04">
        <w:rPr>
          <w:rFonts w:ascii="Arial LatRus" w:hAnsi="Arial LatRus"/>
          <w:sz w:val="20"/>
          <w:szCs w:val="20"/>
          <w:lang w:val="hy-AM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имеетправо</w:t>
      </w:r>
      <w:r w:rsidRPr="00903C04">
        <w:rPr>
          <w:rFonts w:ascii="Calibri" w:hAnsi="Calibri" w:cs="Calibri"/>
          <w:sz w:val="20"/>
          <w:szCs w:val="20"/>
          <w:lang w:val="hy-AM"/>
        </w:rPr>
        <w:t>поэлектроннойпочтепредставитьсекретарюоценочнойкомиссииобоснованияпохарактеристикампредметазакупкиустановленнымприглашениемсточкизренияпредусмотренныхЗакономтребованийобеспеченияконкуренциииисключениядискриминации</w:t>
      </w:r>
      <w:r w:rsidRPr="00903C04">
        <w:rPr>
          <w:rFonts w:ascii="Arial LatRus" w:hAnsi="Arial LatRus"/>
          <w:sz w:val="20"/>
          <w:szCs w:val="20"/>
        </w:rPr>
        <w:t>.</w:t>
      </w:r>
      <w:r w:rsidRPr="00903C04">
        <w:rPr>
          <w:rFonts w:ascii="Calibri" w:hAnsi="Calibri" w:cs="Calibri"/>
          <w:sz w:val="20"/>
          <w:szCs w:val="20"/>
          <w:lang w:val="hy-AM"/>
        </w:rPr>
        <w:t>Вслучаепризнанияпредставленныхобоснованийприемлемымиоценочнаякомиссиявустановленныйсроквноситобусловленныеимиизменениявприглашение</w:t>
      </w:r>
      <w:r w:rsidRPr="00903C04">
        <w:rPr>
          <w:rFonts w:ascii="Arial LatRus" w:hAnsi="Arial LatRus"/>
          <w:sz w:val="20"/>
          <w:szCs w:val="20"/>
          <w:lang w:val="hy-AM"/>
        </w:rPr>
        <w:t>.</w:t>
      </w:r>
    </w:p>
    <w:p w:rsidR="0007338B" w:rsidRDefault="0007338B" w:rsidP="009F1AC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3.</w:t>
      </w:r>
      <w:r w:rsidRPr="00903C04">
        <w:rPr>
          <w:rFonts w:ascii="Arial LatRus" w:hAnsi="Arial LatRus"/>
          <w:sz w:val="20"/>
          <w:szCs w:val="20"/>
          <w:lang w:val="hy-AM"/>
        </w:rPr>
        <w:t>6</w:t>
      </w:r>
      <w:r w:rsidRPr="00903C04">
        <w:rPr>
          <w:rFonts w:ascii="Arial LatRus" w:hAnsi="Arial LatRus"/>
          <w:sz w:val="20"/>
          <w:szCs w:val="20"/>
        </w:rPr>
        <w:t>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Привнесенииизмененийвприглашениеокончательныйсрокподачизаявокисчисляетсясодняопубликованиявбюллетенеобъявленияоб</w:t>
      </w:r>
      <w:r w:rsidRPr="00903C04">
        <w:rPr>
          <w:rFonts w:ascii="Arial LatRus" w:hAnsi="Arial LatRus" w:cs="Calibri"/>
          <w:sz w:val="20"/>
          <w:szCs w:val="20"/>
          <w:lang w:val="en-US"/>
        </w:rPr>
        <w:t> </w:t>
      </w:r>
      <w:r w:rsidRPr="00903C04">
        <w:rPr>
          <w:rFonts w:ascii="Calibri" w:hAnsi="Calibri" w:cs="Calibri"/>
          <w:sz w:val="20"/>
          <w:szCs w:val="20"/>
        </w:rPr>
        <w:t>этихизменениях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Вэтомслучаеучастникиобязаныпродлитьсрокдействияпредставленногоимиобеспечениязаявкиилипредставитьновоеобеспечениезаявки</w:t>
      </w:r>
      <w:r w:rsidRPr="00903C04">
        <w:rPr>
          <w:rStyle w:val="FootnoteReference"/>
          <w:rFonts w:ascii="Arial LatRus" w:hAnsi="Arial LatRus"/>
          <w:sz w:val="20"/>
          <w:szCs w:val="20"/>
        </w:rPr>
        <w:footnoteReference w:customMarkFollows="1" w:id="4"/>
        <w:t>6</w:t>
      </w:r>
      <w:r w:rsidR="00AC0517" w:rsidRPr="00903C04">
        <w:rPr>
          <w:rFonts w:ascii="Arial LatRus" w:hAnsi="Arial LatRus"/>
          <w:sz w:val="20"/>
          <w:szCs w:val="20"/>
        </w:rPr>
        <w:t>.</w:t>
      </w:r>
    </w:p>
    <w:p w:rsidR="00754821" w:rsidRPr="00754821" w:rsidRDefault="00754821" w:rsidP="009F1AC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Arial Unicode"/>
          <w:sz w:val="20"/>
          <w:szCs w:val="20"/>
        </w:rPr>
      </w:pPr>
    </w:p>
    <w:p w:rsidR="0007338B" w:rsidRPr="00903C04" w:rsidRDefault="0007338B" w:rsidP="009F1ACF">
      <w:pPr>
        <w:widowControl w:val="0"/>
        <w:spacing w:after="0" w:line="240" w:lineRule="auto"/>
        <w:jc w:val="center"/>
        <w:rPr>
          <w:rFonts w:ascii="Arial LatRus" w:hAnsi="Arial LatRus" w:cs="Arial"/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t xml:space="preserve">4. </w:t>
      </w:r>
      <w:r w:rsidRPr="00903C04">
        <w:rPr>
          <w:rFonts w:ascii="Calibri" w:hAnsi="Calibri" w:cs="Calibri"/>
          <w:b/>
          <w:sz w:val="20"/>
          <w:szCs w:val="20"/>
        </w:rPr>
        <w:t>ПОРЯДОКПОДАЧИЗАЯВКИ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4.1.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ДляучастиявнастоящейпроцедуреучастникподаетзаявкувКомиссию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Заявка</w:t>
      </w:r>
      <w:r w:rsidRPr="00903C04">
        <w:rPr>
          <w:rFonts w:ascii="Arial LatRus" w:hAnsi="Arial LatRus" w:cs="Arial LatRus"/>
          <w:sz w:val="20"/>
          <w:szCs w:val="20"/>
        </w:rPr>
        <w:t>—</w:t>
      </w:r>
      <w:r w:rsidRPr="00903C04">
        <w:rPr>
          <w:rFonts w:ascii="Calibri" w:hAnsi="Calibri" w:cs="Calibri"/>
          <w:sz w:val="20"/>
          <w:szCs w:val="20"/>
        </w:rPr>
        <w:t>этопредложение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представляемоеучастникомнаоснованиинастоящегоПриглашения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pStyle w:val="BodyTextIndent2"/>
        <w:widowControl w:val="0"/>
        <w:spacing w:line="240" w:lineRule="auto"/>
        <w:ind w:firstLine="567"/>
        <w:rPr>
          <w:rFonts w:ascii="Arial LatRus" w:hAnsi="Arial LatRus" w:cs="Sylfaen"/>
        </w:rPr>
      </w:pPr>
      <w:r w:rsidRPr="00903C04">
        <w:rPr>
          <w:rFonts w:ascii="Calibri" w:hAnsi="Calibri" w:cs="Calibri"/>
        </w:rPr>
        <w:t>Участникможетподатьзаявкукакдлякаждоголота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такидлянесколькихиливсехлотов</w:t>
      </w:r>
      <w:r w:rsidRPr="00903C04">
        <w:rPr>
          <w:rFonts w:ascii="Arial LatRus" w:hAnsi="Arial LatRus"/>
        </w:rPr>
        <w:t>.</w:t>
      </w:r>
    </w:p>
    <w:p w:rsidR="0007338B" w:rsidRPr="00903C04" w:rsidRDefault="0007338B" w:rsidP="009F1ACF">
      <w:pPr>
        <w:pStyle w:val="BodyTextIndent2"/>
        <w:widowControl w:val="0"/>
        <w:spacing w:line="240" w:lineRule="auto"/>
        <w:ind w:firstLine="567"/>
        <w:rPr>
          <w:rFonts w:ascii="Arial LatRus" w:hAnsi="Arial LatRus" w:cs="Sylfaen"/>
        </w:rPr>
      </w:pPr>
      <w:r w:rsidRPr="00903C04">
        <w:rPr>
          <w:rFonts w:ascii="Calibri" w:hAnsi="Calibri" w:cs="Calibri"/>
        </w:rPr>
        <w:t>Заявкаподаетсядоистечениясрока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установленногодляэтогонастоящимПриглашением</w:t>
      </w:r>
      <w:r w:rsidRPr="00903C04">
        <w:rPr>
          <w:rFonts w:ascii="Arial LatRus" w:hAnsi="Arial LatRus"/>
        </w:rPr>
        <w:t>.</w:t>
      </w:r>
    </w:p>
    <w:p w:rsidR="0007338B" w:rsidRPr="00903C04" w:rsidRDefault="0007338B" w:rsidP="009F1ACF">
      <w:pPr>
        <w:pStyle w:val="BodyTextIndent2"/>
        <w:widowControl w:val="0"/>
        <w:spacing w:line="240" w:lineRule="auto"/>
        <w:ind w:firstLine="567"/>
        <w:rPr>
          <w:rFonts w:ascii="Arial LatRus" w:hAnsi="Arial LatRus"/>
        </w:rPr>
      </w:pPr>
      <w:r w:rsidRPr="00903C04">
        <w:rPr>
          <w:rFonts w:ascii="Calibri" w:hAnsi="Calibri" w:cs="Calibri"/>
        </w:rPr>
        <w:t>Порядокподготовкизаявкиописанвчасти</w:t>
      </w:r>
      <w:r w:rsidRPr="00903C04">
        <w:rPr>
          <w:rFonts w:ascii="Arial LatRus" w:hAnsi="Arial LatRus"/>
        </w:rPr>
        <w:t xml:space="preserve"> 2 </w:t>
      </w:r>
      <w:r w:rsidRPr="00903C04">
        <w:rPr>
          <w:rFonts w:ascii="Calibri" w:hAnsi="Calibri" w:cs="Calibri"/>
        </w:rPr>
        <w:t>настоящегоприглашения</w:t>
      </w:r>
      <w:r w:rsidRPr="00903C04">
        <w:rPr>
          <w:rFonts w:ascii="Arial LatRus" w:hAnsi="Arial LatRus"/>
        </w:rPr>
        <w:t xml:space="preserve"> - </w:t>
      </w:r>
      <w:r w:rsidRPr="00903C04">
        <w:rPr>
          <w:rFonts w:ascii="Calibri" w:hAnsi="Calibri" w:cs="Calibri"/>
        </w:rPr>
        <w:t>винструкциипоподготовкезаявокнаоткрытыйконкурс</w:t>
      </w:r>
      <w:r w:rsidRPr="00903C04">
        <w:rPr>
          <w:rFonts w:ascii="Arial LatRus" w:hAnsi="Arial LatRus"/>
        </w:rPr>
        <w:t>.</w:t>
      </w:r>
    </w:p>
    <w:p w:rsidR="00122B0E" w:rsidRPr="00903C04" w:rsidRDefault="00122B0E" w:rsidP="009F1ACF">
      <w:pPr>
        <w:pStyle w:val="BodyTextIndent2"/>
        <w:widowControl w:val="0"/>
        <w:tabs>
          <w:tab w:val="left" w:pos="1134"/>
        </w:tabs>
        <w:spacing w:line="240" w:lineRule="auto"/>
        <w:ind w:firstLine="567"/>
        <w:contextualSpacing/>
        <w:rPr>
          <w:rFonts w:ascii="Arial LatRus" w:hAnsi="Arial LatRus"/>
        </w:rPr>
      </w:pPr>
      <w:r w:rsidRPr="00903C04">
        <w:rPr>
          <w:rFonts w:ascii="Arial LatRus" w:hAnsi="Arial LatRus"/>
        </w:rPr>
        <w:t xml:space="preserve">2 </w:t>
      </w:r>
      <w:r w:rsidRPr="00903C04">
        <w:rPr>
          <w:rFonts w:ascii="Calibri" w:hAnsi="Calibri" w:cs="Calibri"/>
        </w:rPr>
        <w:t>Заявкинапроцедурудолжныбытьподанывкомиссиюнепозднееобъявленияобэтойпроцедуреиприглашениянаадрес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адресованныйобщинеАриндж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общинеАриндж</w:t>
      </w:r>
      <w:r w:rsidRPr="00903C04">
        <w:rPr>
          <w:rFonts w:ascii="Arial LatRus" w:hAnsi="Arial LatRus"/>
        </w:rPr>
        <w:t xml:space="preserve">, 51 </w:t>
      </w:r>
      <w:r w:rsidRPr="00903C04">
        <w:rPr>
          <w:rFonts w:ascii="Calibri" w:hAnsi="Calibri" w:cs="Calibri"/>
        </w:rPr>
        <w:t>общинеАриндж</w:t>
      </w:r>
      <w:r w:rsidRPr="00903C04">
        <w:rPr>
          <w:rFonts w:ascii="Arial LatRus" w:hAnsi="Arial LatRus"/>
        </w:rPr>
        <w:t>,</w:t>
      </w:r>
      <w:r w:rsidR="008224D3" w:rsidRPr="00903C04">
        <w:rPr>
          <w:rFonts w:ascii="Calibri" w:hAnsi="Calibri" w:cs="Calibri"/>
        </w:rPr>
        <w:t>Котайкскаяобласть</w:t>
      </w:r>
      <w:r w:rsidR="008224D3" w:rsidRPr="00903C04">
        <w:rPr>
          <w:rFonts w:ascii="Arial LatRus" w:hAnsi="Arial LatRus"/>
        </w:rPr>
        <w:t xml:space="preserve">, </w:t>
      </w:r>
      <w:r w:rsidR="008224D3" w:rsidRPr="00903C04">
        <w:rPr>
          <w:rFonts w:ascii="Calibri" w:hAnsi="Calibri" w:cs="Calibri"/>
        </w:rPr>
        <w:t>в</w:t>
      </w:r>
      <w:r w:rsidR="008224D3" w:rsidRPr="00903C04">
        <w:rPr>
          <w:rFonts w:ascii="Arial LatRus" w:hAnsi="Arial LatRus"/>
        </w:rPr>
        <w:t xml:space="preserve"> 11:00 </w:t>
      </w:r>
      <w:r w:rsidR="008224D3" w:rsidRPr="00903C04">
        <w:rPr>
          <w:rFonts w:ascii="Arial LatRus" w:hAnsi="Arial LatRus" w:cs="Arial LatRus"/>
        </w:rPr>
        <w:t>«</w:t>
      </w:r>
      <w:r w:rsidR="008224D3" w:rsidRPr="00903C04">
        <w:rPr>
          <w:rFonts w:ascii="Arial LatRus" w:hAnsi="Arial LatRus"/>
        </w:rPr>
        <w:t>7</w:t>
      </w:r>
      <w:r w:rsidRPr="00903C04">
        <w:rPr>
          <w:rFonts w:ascii="Arial LatRus" w:hAnsi="Arial LatRus"/>
        </w:rPr>
        <w:t>-</w:t>
      </w:r>
      <w:r w:rsidRPr="00903C04">
        <w:rPr>
          <w:rFonts w:ascii="Calibri" w:hAnsi="Calibri" w:cs="Calibri"/>
        </w:rPr>
        <w:t>годня</w:t>
      </w:r>
      <w:r w:rsidRPr="00903C04">
        <w:rPr>
          <w:rFonts w:ascii="Arial LatRus" w:hAnsi="Arial LatRus" w:cs="Arial LatRus"/>
        </w:rPr>
        <w:t>»</w:t>
      </w:r>
      <w:r w:rsidRPr="00903C04">
        <w:rPr>
          <w:rFonts w:ascii="Calibri" w:hAnsi="Calibri" w:cs="Calibri"/>
        </w:rPr>
        <w:t>содняпубликациивбюллетене</w:t>
      </w:r>
      <w:r w:rsidRPr="00903C04">
        <w:rPr>
          <w:rFonts w:ascii="Arial LatRus" w:hAnsi="Arial LatRus"/>
        </w:rPr>
        <w:t>.</w:t>
      </w:r>
    </w:p>
    <w:p w:rsidR="0007338B" w:rsidRPr="00903C04" w:rsidRDefault="00122B0E" w:rsidP="009F1ACF">
      <w:pPr>
        <w:pStyle w:val="BodyTextIndent2"/>
        <w:widowControl w:val="0"/>
        <w:tabs>
          <w:tab w:val="left" w:pos="1134"/>
        </w:tabs>
        <w:spacing w:line="240" w:lineRule="auto"/>
        <w:ind w:firstLine="567"/>
        <w:contextualSpacing/>
        <w:rPr>
          <w:rFonts w:ascii="Arial LatRus" w:hAnsi="Arial LatRus"/>
        </w:rPr>
      </w:pPr>
      <w:r w:rsidRPr="00903C04">
        <w:rPr>
          <w:rFonts w:ascii="Calibri" w:hAnsi="Calibri" w:cs="Calibri"/>
        </w:rPr>
        <w:t>Заявкаполучена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исекретарькомиссии</w:t>
      </w:r>
      <w:r w:rsidRPr="00903C04">
        <w:rPr>
          <w:rFonts w:ascii="Arial LatRus" w:hAnsi="Arial LatRus"/>
        </w:rPr>
        <w:t xml:space="preserve"> "</w:t>
      </w:r>
      <w:r w:rsidR="008224D3" w:rsidRPr="00903C04">
        <w:rPr>
          <w:rFonts w:ascii="Calibri" w:hAnsi="Calibri" w:cs="Calibri"/>
        </w:rPr>
        <w:t>АидеАйвазян</w:t>
      </w:r>
      <w:r w:rsidRPr="00903C04">
        <w:rPr>
          <w:rFonts w:ascii="Arial LatRus" w:hAnsi="Arial LatRus"/>
        </w:rPr>
        <w:t xml:space="preserve">" </w:t>
      </w:r>
      <w:r w:rsidRPr="00903C04">
        <w:rPr>
          <w:rFonts w:ascii="Calibri" w:hAnsi="Calibri" w:cs="Calibri"/>
        </w:rPr>
        <w:t>регистрируетеевреестрезаявок</w:t>
      </w:r>
      <w:r w:rsidRPr="00903C04">
        <w:rPr>
          <w:rFonts w:ascii="Arial LatRus" w:hAnsi="Arial LatRus"/>
        </w:rPr>
        <w:t>.</w:t>
      </w:r>
      <w:r w:rsidR="0007338B" w:rsidRPr="00903C04">
        <w:rPr>
          <w:rFonts w:ascii="Calibri" w:hAnsi="Calibri" w:cs="Calibri"/>
        </w:rPr>
        <w:t>Секретарькомиссиирегистрируетзаявкивжурналерегистрациипоочередностиихпол</w:t>
      </w:r>
      <w:r w:rsidR="0007338B" w:rsidRPr="00903C04">
        <w:rPr>
          <w:rFonts w:ascii="Calibri" w:hAnsi="Calibri" w:cs="Calibri"/>
        </w:rPr>
        <w:lastRenderedPageBreak/>
        <w:t>учения</w:t>
      </w:r>
      <w:r w:rsidR="0007338B" w:rsidRPr="00903C04">
        <w:rPr>
          <w:rFonts w:ascii="Arial LatRus" w:hAnsi="Arial LatRus"/>
        </w:rPr>
        <w:t xml:space="preserve">, </w:t>
      </w:r>
      <w:r w:rsidR="0007338B" w:rsidRPr="00903C04">
        <w:rPr>
          <w:rFonts w:ascii="Calibri" w:hAnsi="Calibri" w:cs="Calibri"/>
        </w:rPr>
        <w:t>суказаниемвжурналерегистрацииномерарегистрации</w:t>
      </w:r>
      <w:r w:rsidR="0007338B" w:rsidRPr="00903C04">
        <w:rPr>
          <w:rFonts w:ascii="Arial LatRus" w:hAnsi="Arial LatRus"/>
        </w:rPr>
        <w:t xml:space="preserve">, </w:t>
      </w:r>
      <w:r w:rsidR="0007338B" w:rsidRPr="00903C04">
        <w:rPr>
          <w:rFonts w:ascii="Calibri" w:hAnsi="Calibri" w:cs="Calibri"/>
        </w:rPr>
        <w:t>датыивремени</w:t>
      </w:r>
      <w:r w:rsidR="0007338B" w:rsidRPr="00903C04">
        <w:rPr>
          <w:rFonts w:ascii="Arial LatRus" w:hAnsi="Arial LatRus"/>
        </w:rPr>
        <w:t xml:space="preserve">. </w:t>
      </w:r>
      <w:r w:rsidR="0007338B" w:rsidRPr="00903C04">
        <w:rPr>
          <w:rFonts w:ascii="Calibri" w:hAnsi="Calibri" w:cs="Calibri"/>
        </w:rPr>
        <w:t>Потребованиюучастникаобэтомвыдаетсясправка</w:t>
      </w:r>
      <w:r w:rsidR="0007338B" w:rsidRPr="00903C04">
        <w:rPr>
          <w:rFonts w:ascii="Arial LatRus" w:hAnsi="Arial LatRus"/>
        </w:rPr>
        <w:t xml:space="preserve">. </w:t>
      </w:r>
      <w:r w:rsidR="0007338B" w:rsidRPr="00903C04">
        <w:rPr>
          <w:rFonts w:ascii="Calibri" w:hAnsi="Calibri" w:cs="Calibri"/>
        </w:rPr>
        <w:t>Заявки</w:t>
      </w:r>
      <w:r w:rsidR="0007338B" w:rsidRPr="00903C04">
        <w:rPr>
          <w:rFonts w:ascii="Arial LatRus" w:hAnsi="Arial LatRus"/>
        </w:rPr>
        <w:t xml:space="preserve">, </w:t>
      </w:r>
      <w:r w:rsidR="0007338B" w:rsidRPr="00903C04">
        <w:rPr>
          <w:rFonts w:ascii="Calibri" w:hAnsi="Calibri" w:cs="Calibri"/>
        </w:rPr>
        <w:t>поданныепослеистеченияокончательногосрокаподачизаявок</w:t>
      </w:r>
      <w:r w:rsidR="0007338B" w:rsidRPr="00903C04">
        <w:rPr>
          <w:rFonts w:ascii="Arial LatRus" w:hAnsi="Arial LatRus"/>
        </w:rPr>
        <w:t xml:space="preserve">, </w:t>
      </w:r>
      <w:r w:rsidR="0007338B" w:rsidRPr="00903C04">
        <w:rPr>
          <w:rFonts w:ascii="Calibri" w:hAnsi="Calibri" w:cs="Calibri"/>
        </w:rPr>
        <w:t>вжурналерегистрациинерегистрируются</w:t>
      </w:r>
      <w:r w:rsidR="0007338B" w:rsidRPr="00903C04">
        <w:rPr>
          <w:rFonts w:ascii="Arial LatRus" w:hAnsi="Arial LatRus"/>
        </w:rPr>
        <w:t xml:space="preserve">, </w:t>
      </w:r>
      <w:r w:rsidR="0007338B" w:rsidRPr="00903C04">
        <w:rPr>
          <w:rFonts w:ascii="Calibri" w:hAnsi="Calibri" w:cs="Calibri"/>
        </w:rPr>
        <w:t>ивтечениедвухрабочихдней</w:t>
      </w:r>
      <w:r w:rsidR="0007338B" w:rsidRPr="00903C04">
        <w:rPr>
          <w:rFonts w:ascii="Arial LatRus" w:hAnsi="Arial LatRus"/>
        </w:rPr>
        <w:t xml:space="preserve">, </w:t>
      </w:r>
      <w:r w:rsidR="0007338B" w:rsidRPr="00903C04">
        <w:rPr>
          <w:rFonts w:ascii="Calibri" w:hAnsi="Calibri" w:cs="Calibri"/>
        </w:rPr>
        <w:t>следующихзаднемихполучения</w:t>
      </w:r>
      <w:r w:rsidR="0007338B" w:rsidRPr="00903C04">
        <w:rPr>
          <w:rFonts w:ascii="Arial LatRus" w:hAnsi="Arial LatRus"/>
        </w:rPr>
        <w:t xml:space="preserve">, </w:t>
      </w:r>
      <w:r w:rsidR="0007338B" w:rsidRPr="00903C04">
        <w:rPr>
          <w:rFonts w:ascii="Calibri" w:hAnsi="Calibri" w:cs="Calibri"/>
        </w:rPr>
        <w:t>возвращаютсясекретарем</w:t>
      </w:r>
      <w:r w:rsidR="0007338B" w:rsidRPr="00903C04">
        <w:rPr>
          <w:rFonts w:ascii="Arial LatRus" w:hAnsi="Arial LatRus"/>
        </w:rPr>
        <w:t xml:space="preserve">. </w:t>
      </w:r>
    </w:p>
    <w:p w:rsidR="0007338B" w:rsidRPr="00903C04" w:rsidRDefault="0007338B" w:rsidP="009F1ACF">
      <w:pPr>
        <w:pStyle w:val="BodyTextIndent2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/>
        </w:rPr>
      </w:pPr>
    </w:p>
    <w:p w:rsidR="0007338B" w:rsidRPr="00903C04" w:rsidRDefault="0007338B" w:rsidP="009F1ACF">
      <w:pPr>
        <w:pStyle w:val="BodyTextIndent2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/>
        </w:rPr>
      </w:pPr>
      <w:r w:rsidRPr="00903C04">
        <w:rPr>
          <w:rFonts w:ascii="Arial LatRus" w:hAnsi="Arial LatRus"/>
        </w:rPr>
        <w:t>4.3.</w:t>
      </w:r>
      <w:r w:rsidRPr="00903C04">
        <w:rPr>
          <w:rFonts w:ascii="Arial LatRus" w:hAnsi="Arial LatRus"/>
        </w:rPr>
        <w:tab/>
      </w:r>
      <w:r w:rsidRPr="00903C04">
        <w:rPr>
          <w:rFonts w:ascii="Calibri" w:hAnsi="Calibri" w:cs="Calibri"/>
        </w:rPr>
        <w:t>Взаявкеучастникпредставляет</w:t>
      </w:r>
      <w:r w:rsidRPr="00903C04">
        <w:rPr>
          <w:rFonts w:ascii="Arial LatRus" w:hAnsi="Arial LatRus"/>
        </w:rPr>
        <w:t>:</w:t>
      </w:r>
    </w:p>
    <w:p w:rsidR="0007338B" w:rsidRPr="00903C04" w:rsidRDefault="0007338B" w:rsidP="009F1ACF">
      <w:pPr>
        <w:spacing w:after="0" w:line="240" w:lineRule="auto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 xml:space="preserve">1) </w:t>
      </w:r>
      <w:r w:rsidRPr="00903C04">
        <w:rPr>
          <w:rFonts w:ascii="Calibri" w:hAnsi="Calibri" w:cs="Calibri"/>
          <w:sz w:val="20"/>
          <w:szCs w:val="20"/>
        </w:rPr>
        <w:t>утвержденноеимзаявление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объявление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предусмотренноепунктом</w:t>
      </w:r>
      <w:r w:rsidRPr="00903C04">
        <w:rPr>
          <w:rFonts w:ascii="Arial LatRus" w:hAnsi="Arial LatRus"/>
          <w:sz w:val="20"/>
          <w:szCs w:val="20"/>
        </w:rPr>
        <w:t xml:space="preserve"> 2.1 </w:t>
      </w:r>
      <w:r w:rsidRPr="00903C04">
        <w:rPr>
          <w:rFonts w:ascii="Calibri" w:hAnsi="Calibri" w:cs="Calibri"/>
          <w:sz w:val="20"/>
          <w:szCs w:val="20"/>
        </w:rPr>
        <w:t>части</w:t>
      </w:r>
      <w:r w:rsidRPr="00903C04">
        <w:rPr>
          <w:rFonts w:ascii="Arial LatRus" w:hAnsi="Arial LatRus"/>
          <w:sz w:val="20"/>
          <w:szCs w:val="20"/>
        </w:rPr>
        <w:t xml:space="preserve"> 2 </w:t>
      </w:r>
      <w:r w:rsidRPr="00903C04">
        <w:rPr>
          <w:rFonts w:ascii="Calibri" w:hAnsi="Calibri" w:cs="Calibri"/>
          <w:sz w:val="20"/>
          <w:szCs w:val="20"/>
        </w:rPr>
        <w:t>настоящегоприглашенияуказавадресэлектроннойпочты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учетныйномерналогоплательщика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адресдеятельностииномертелефона</w:t>
      </w:r>
      <w:r w:rsidRPr="00903C04">
        <w:rPr>
          <w:rFonts w:ascii="Arial LatRus" w:hAnsi="Arial LatRus"/>
          <w:sz w:val="20"/>
          <w:szCs w:val="20"/>
        </w:rPr>
        <w:t xml:space="preserve"> , </w:t>
      </w:r>
      <w:r w:rsidRPr="00903C04">
        <w:rPr>
          <w:rFonts w:ascii="Calibri" w:hAnsi="Calibri" w:cs="Calibri"/>
          <w:sz w:val="20"/>
          <w:szCs w:val="20"/>
        </w:rPr>
        <w:t>котороевключает</w:t>
      </w:r>
      <w:r w:rsidRPr="00903C04">
        <w:rPr>
          <w:rFonts w:ascii="Arial LatRus" w:hAnsi="Arial LatRus"/>
          <w:sz w:val="20"/>
          <w:szCs w:val="20"/>
        </w:rPr>
        <w:t>:</w:t>
      </w:r>
    </w:p>
    <w:p w:rsidR="0007338B" w:rsidRPr="00903C04" w:rsidRDefault="0007338B" w:rsidP="009F1ACF">
      <w:pPr>
        <w:spacing w:after="0" w:line="240" w:lineRule="auto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а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подтверждениеосоответствиисвоихданныхтребованиямправанаучастие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установленнымнастоящимприглашением</w:t>
      </w:r>
      <w:r w:rsidRPr="00903C04">
        <w:rPr>
          <w:rFonts w:ascii="Arial LatRus" w:hAnsi="Arial LatRus"/>
          <w:sz w:val="20"/>
          <w:szCs w:val="20"/>
        </w:rPr>
        <w:t>;</w:t>
      </w:r>
    </w:p>
    <w:p w:rsidR="0007338B" w:rsidRPr="00903C04" w:rsidRDefault="0007338B" w:rsidP="009F1ACF">
      <w:pPr>
        <w:spacing w:after="0" w:line="240" w:lineRule="auto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б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подтверждениеобобязательствепредоставленияобеспеченияквалификациивразмерепредставленногоценовогопредложениявпорядкеисроки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установленныепунктом</w:t>
      </w:r>
      <w:r w:rsidRPr="00903C04">
        <w:rPr>
          <w:rFonts w:ascii="Arial LatRus" w:hAnsi="Arial LatRus"/>
          <w:sz w:val="20"/>
          <w:szCs w:val="20"/>
        </w:rPr>
        <w:t xml:space="preserve"> 2.4 </w:t>
      </w:r>
      <w:r w:rsidRPr="00903C04">
        <w:rPr>
          <w:rFonts w:ascii="Calibri" w:hAnsi="Calibri" w:cs="Calibri"/>
          <w:sz w:val="20"/>
          <w:szCs w:val="20"/>
        </w:rPr>
        <w:t>части</w:t>
      </w:r>
      <w:r w:rsidRPr="00903C04">
        <w:rPr>
          <w:rFonts w:ascii="Arial LatRus" w:hAnsi="Arial LatRus"/>
          <w:sz w:val="20"/>
          <w:szCs w:val="20"/>
        </w:rPr>
        <w:t xml:space="preserve"> 1 </w:t>
      </w:r>
      <w:r w:rsidRPr="00903C04">
        <w:rPr>
          <w:rFonts w:ascii="Calibri" w:hAnsi="Calibri" w:cs="Calibri"/>
          <w:sz w:val="20"/>
          <w:szCs w:val="20"/>
        </w:rPr>
        <w:t>настоящегоприглашениявслучаепризнанияотобраннымучастником</w:t>
      </w:r>
    </w:p>
    <w:p w:rsidR="0007338B" w:rsidRPr="00903C04" w:rsidRDefault="0007338B" w:rsidP="009F1ACF">
      <w:pPr>
        <w:spacing w:after="0" w:line="240" w:lineRule="auto"/>
        <w:ind w:firstLine="284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в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объявлениеоботсутствиизлоупотреблениядоминирующимположениемиантиконкурентногосоглашенияврамкахнастоящейпроцедуры</w:t>
      </w:r>
    </w:p>
    <w:p w:rsidR="0007338B" w:rsidRPr="00903C04" w:rsidRDefault="0007338B" w:rsidP="009F1ACF">
      <w:pPr>
        <w:spacing w:after="0" w:line="240" w:lineRule="auto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г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объявлениеоботсутствииврамкахнастоящейпроцедурыодновременногоучастиявзаимосвязянныхснимлици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или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учрежденныхиморганизацийлибоорганизаций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имеющихпринадлежащуюемудолю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пай</w:t>
      </w:r>
      <w:r w:rsidRPr="00903C04">
        <w:rPr>
          <w:rFonts w:ascii="Arial LatRus" w:hAnsi="Arial LatRus"/>
          <w:sz w:val="20"/>
          <w:szCs w:val="20"/>
        </w:rPr>
        <w:t xml:space="preserve">)  </w:t>
      </w:r>
      <w:r w:rsidRPr="00903C04">
        <w:rPr>
          <w:rFonts w:ascii="Calibri" w:hAnsi="Calibri" w:cs="Calibri"/>
          <w:sz w:val="20"/>
          <w:szCs w:val="20"/>
        </w:rPr>
        <w:t>вразмереболеепятидесятипроцентов</w:t>
      </w:r>
      <w:r w:rsidRPr="00903C04">
        <w:rPr>
          <w:rFonts w:ascii="Arial LatRus" w:hAnsi="Arial LatRus"/>
          <w:sz w:val="20"/>
          <w:szCs w:val="20"/>
        </w:rPr>
        <w:t xml:space="preserve">; 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284"/>
        <w:rPr>
          <w:rFonts w:ascii="Arial LatRus" w:hAnsi="Arial LatRus"/>
          <w:sz w:val="20"/>
          <w:lang w:val="ru-RU"/>
        </w:rPr>
      </w:pPr>
      <w:r w:rsidRPr="00903C04">
        <w:rPr>
          <w:rFonts w:ascii="Calibri" w:hAnsi="Calibri" w:cs="Calibri"/>
          <w:sz w:val="20"/>
          <w:lang w:val="ru-RU"/>
        </w:rPr>
        <w:t>д</w:t>
      </w:r>
      <w:r w:rsidRPr="00903C04">
        <w:rPr>
          <w:rFonts w:ascii="Arial LatRus" w:hAnsi="Arial LatRus"/>
          <w:sz w:val="20"/>
          <w:lang w:val="ru-RU"/>
        </w:rPr>
        <w:t xml:space="preserve">) </w:t>
      </w:r>
      <w:r w:rsidRPr="00903C04">
        <w:rPr>
          <w:rFonts w:ascii="Calibri" w:hAnsi="Calibri" w:cs="Calibri"/>
          <w:sz w:val="20"/>
          <w:lang w:val="ru-RU"/>
        </w:rPr>
        <w:t>данныетогофизическоголица</w:t>
      </w:r>
      <w:r w:rsidRPr="00903C04">
        <w:rPr>
          <w:rFonts w:ascii="Arial LatRus" w:hAnsi="Arial LatRus"/>
          <w:sz w:val="20"/>
          <w:lang w:val="ru-RU"/>
        </w:rPr>
        <w:t xml:space="preserve"> (</w:t>
      </w:r>
      <w:r w:rsidRPr="00903C04">
        <w:rPr>
          <w:rFonts w:ascii="Calibri" w:hAnsi="Calibri" w:cs="Calibri"/>
          <w:sz w:val="20"/>
          <w:lang w:val="ru-RU"/>
        </w:rPr>
        <w:t>физическихлиц</w:t>
      </w:r>
      <w:r w:rsidRPr="00903C04">
        <w:rPr>
          <w:rFonts w:ascii="Arial LatRus" w:hAnsi="Arial LatRus"/>
          <w:sz w:val="20"/>
          <w:lang w:val="ru-RU"/>
        </w:rPr>
        <w:t xml:space="preserve">), </w:t>
      </w:r>
      <w:r w:rsidRPr="00903C04">
        <w:rPr>
          <w:rFonts w:ascii="Calibri" w:hAnsi="Calibri" w:cs="Calibri"/>
          <w:sz w:val="20"/>
          <w:lang w:val="ru-RU"/>
        </w:rPr>
        <w:t>которое</w:t>
      </w:r>
      <w:r w:rsidRPr="00903C04">
        <w:rPr>
          <w:rFonts w:ascii="Arial LatRus" w:hAnsi="Arial LatRus"/>
          <w:sz w:val="20"/>
          <w:lang w:val="ru-RU"/>
        </w:rPr>
        <w:t xml:space="preserve"> (</w:t>
      </w:r>
      <w:r w:rsidRPr="00903C04">
        <w:rPr>
          <w:rFonts w:ascii="Calibri" w:hAnsi="Calibri" w:cs="Calibri"/>
          <w:sz w:val="20"/>
          <w:lang w:val="ru-RU"/>
        </w:rPr>
        <w:t>которые</w:t>
      </w:r>
      <w:r w:rsidRPr="00903C04">
        <w:rPr>
          <w:rFonts w:ascii="Arial LatRus" w:hAnsi="Arial LatRus"/>
          <w:sz w:val="20"/>
          <w:lang w:val="ru-RU"/>
        </w:rPr>
        <w:t xml:space="preserve">) </w:t>
      </w:r>
      <w:r w:rsidRPr="00903C04">
        <w:rPr>
          <w:rFonts w:ascii="Calibri" w:hAnsi="Calibri" w:cs="Calibri"/>
          <w:sz w:val="20"/>
          <w:lang w:val="ru-RU"/>
        </w:rPr>
        <w:t>прямоиликосвенновладеет</w:t>
      </w:r>
      <w:r w:rsidRPr="00903C04">
        <w:rPr>
          <w:rFonts w:ascii="Arial LatRus" w:hAnsi="Arial LatRus"/>
          <w:sz w:val="20"/>
          <w:lang w:val="ru-RU"/>
        </w:rPr>
        <w:t xml:space="preserve"> (</w:t>
      </w:r>
      <w:r w:rsidRPr="00903C04">
        <w:rPr>
          <w:rFonts w:ascii="Calibri" w:hAnsi="Calibri" w:cs="Calibri"/>
          <w:sz w:val="20"/>
          <w:lang w:val="ru-RU"/>
        </w:rPr>
        <w:t>владеют</w:t>
      </w:r>
      <w:r w:rsidRPr="00903C04">
        <w:rPr>
          <w:rFonts w:ascii="Arial LatRus" w:hAnsi="Arial LatRus"/>
          <w:sz w:val="20"/>
          <w:lang w:val="ru-RU"/>
        </w:rPr>
        <w:t xml:space="preserve">) </w:t>
      </w:r>
      <w:r w:rsidRPr="00903C04">
        <w:rPr>
          <w:rFonts w:ascii="Calibri" w:hAnsi="Calibri" w:cs="Calibri"/>
          <w:sz w:val="20"/>
          <w:lang w:val="ru-RU"/>
        </w:rPr>
        <w:t>болеечемдесятьюпроцентамиголосующихакций</w:t>
      </w:r>
      <w:r w:rsidRPr="00903C04">
        <w:rPr>
          <w:rFonts w:ascii="Arial LatRus" w:hAnsi="Arial LatRus"/>
          <w:sz w:val="20"/>
          <w:lang w:val="ru-RU"/>
        </w:rPr>
        <w:t xml:space="preserve"> (</w:t>
      </w:r>
      <w:r w:rsidRPr="00903C04">
        <w:rPr>
          <w:rFonts w:ascii="Calibri" w:hAnsi="Calibri" w:cs="Calibri"/>
          <w:sz w:val="20"/>
          <w:lang w:val="ru-RU"/>
        </w:rPr>
        <w:t>долей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паев</w:t>
      </w:r>
      <w:r w:rsidRPr="00903C04">
        <w:rPr>
          <w:rFonts w:ascii="Arial LatRus" w:hAnsi="Arial LatRus"/>
          <w:sz w:val="20"/>
          <w:lang w:val="ru-RU"/>
        </w:rPr>
        <w:t xml:space="preserve">) </w:t>
      </w:r>
      <w:r w:rsidRPr="00903C04">
        <w:rPr>
          <w:rFonts w:ascii="Calibri" w:hAnsi="Calibri" w:cs="Calibri"/>
          <w:sz w:val="20"/>
          <w:lang w:val="ru-RU"/>
        </w:rPr>
        <w:t>вуставномкапиталеучастника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включаяакциинапредъявителя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илиданныелица</w:t>
      </w:r>
      <w:r w:rsidRPr="00903C04">
        <w:rPr>
          <w:rFonts w:ascii="Arial LatRus" w:hAnsi="Arial LatRus"/>
          <w:sz w:val="20"/>
          <w:lang w:val="ru-RU"/>
        </w:rPr>
        <w:t xml:space="preserve"> (</w:t>
      </w:r>
      <w:r w:rsidRPr="00903C04">
        <w:rPr>
          <w:rFonts w:ascii="Calibri" w:hAnsi="Calibri" w:cs="Calibri"/>
          <w:sz w:val="20"/>
          <w:lang w:val="ru-RU"/>
        </w:rPr>
        <w:t>лиц</w:t>
      </w:r>
      <w:r w:rsidRPr="00903C04">
        <w:rPr>
          <w:rFonts w:ascii="Arial LatRus" w:hAnsi="Arial LatRus"/>
          <w:sz w:val="20"/>
          <w:lang w:val="ru-RU"/>
        </w:rPr>
        <w:t xml:space="preserve">), </w:t>
      </w:r>
      <w:r w:rsidRPr="00903C04">
        <w:rPr>
          <w:rFonts w:ascii="Calibri" w:hAnsi="Calibri" w:cs="Calibri"/>
          <w:sz w:val="20"/>
          <w:lang w:val="ru-RU"/>
        </w:rPr>
        <w:t>обладающего</w:t>
      </w:r>
      <w:r w:rsidRPr="00903C04">
        <w:rPr>
          <w:rFonts w:ascii="Arial LatRus" w:hAnsi="Arial LatRus"/>
          <w:sz w:val="20"/>
          <w:lang w:val="ru-RU"/>
        </w:rPr>
        <w:t xml:space="preserve"> (</w:t>
      </w:r>
      <w:r w:rsidRPr="00903C04">
        <w:rPr>
          <w:rFonts w:ascii="Calibri" w:hAnsi="Calibri" w:cs="Calibri"/>
          <w:sz w:val="20"/>
          <w:lang w:val="ru-RU"/>
        </w:rPr>
        <w:t>обладающих</w:t>
      </w:r>
      <w:r w:rsidRPr="00903C04">
        <w:rPr>
          <w:rFonts w:ascii="Arial LatRus" w:hAnsi="Arial LatRus"/>
          <w:sz w:val="20"/>
          <w:lang w:val="ru-RU"/>
        </w:rPr>
        <w:t xml:space="preserve">) </w:t>
      </w:r>
      <w:r w:rsidRPr="00903C04">
        <w:rPr>
          <w:rFonts w:ascii="Calibri" w:hAnsi="Calibri" w:cs="Calibri"/>
          <w:sz w:val="20"/>
          <w:lang w:val="ru-RU"/>
        </w:rPr>
        <w:t>правомназначатьилиосвобождатьотдолжностичленовисполнительногоорганаучастника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либополучающего</w:t>
      </w:r>
      <w:r w:rsidRPr="00903C04">
        <w:rPr>
          <w:rFonts w:ascii="Arial LatRus" w:hAnsi="Arial LatRus"/>
          <w:sz w:val="20"/>
          <w:lang w:val="ru-RU"/>
        </w:rPr>
        <w:t xml:space="preserve"> (</w:t>
      </w:r>
      <w:r w:rsidRPr="00903C04">
        <w:rPr>
          <w:rFonts w:ascii="Calibri" w:hAnsi="Calibri" w:cs="Calibri"/>
          <w:sz w:val="20"/>
          <w:lang w:val="ru-RU"/>
        </w:rPr>
        <w:t>получающих</w:t>
      </w:r>
      <w:r w:rsidRPr="00903C04">
        <w:rPr>
          <w:rFonts w:ascii="Arial LatRus" w:hAnsi="Arial LatRus"/>
          <w:sz w:val="20"/>
          <w:lang w:val="ru-RU"/>
        </w:rPr>
        <w:t xml:space="preserve">) </w:t>
      </w:r>
      <w:r w:rsidRPr="00903C04">
        <w:rPr>
          <w:rFonts w:ascii="Calibri" w:hAnsi="Calibri" w:cs="Calibri"/>
          <w:sz w:val="20"/>
          <w:lang w:val="ru-RU"/>
        </w:rPr>
        <w:t>болеепятнадцатипроцентовот</w:t>
      </w:r>
      <w:r w:rsidRPr="00903C04">
        <w:rPr>
          <w:rFonts w:ascii="Calibri" w:hAnsi="Calibri" w:cs="Calibri"/>
          <w:spacing w:val="-6"/>
          <w:sz w:val="20"/>
          <w:lang w:val="ru-RU"/>
        </w:rPr>
        <w:t>прибыли</w:t>
      </w:r>
      <w:r w:rsidRPr="00903C04">
        <w:rPr>
          <w:rFonts w:ascii="Arial LatRus" w:hAnsi="Arial LatRus"/>
          <w:spacing w:val="-6"/>
          <w:sz w:val="20"/>
          <w:lang w:val="ru-RU"/>
        </w:rPr>
        <w:t xml:space="preserve">, </w:t>
      </w:r>
      <w:r w:rsidRPr="00903C04">
        <w:rPr>
          <w:rFonts w:ascii="Calibri" w:hAnsi="Calibri" w:cs="Calibri"/>
          <w:spacing w:val="-6"/>
          <w:sz w:val="20"/>
          <w:lang w:val="ru-RU"/>
        </w:rPr>
        <w:t>полученнойврезультатеосуществленияучастникомпредпринимательскойилиинойдеятельности</w:t>
      </w:r>
      <w:r w:rsidRPr="00903C04">
        <w:rPr>
          <w:rFonts w:ascii="Arial LatRus" w:hAnsi="Arial LatRus"/>
          <w:spacing w:val="-6"/>
          <w:sz w:val="20"/>
          <w:lang w:val="ru-RU"/>
        </w:rPr>
        <w:t xml:space="preserve">. </w:t>
      </w:r>
      <w:r w:rsidRPr="00903C04">
        <w:rPr>
          <w:rFonts w:ascii="Calibri" w:hAnsi="Calibri" w:cs="Calibri"/>
          <w:spacing w:val="-6"/>
          <w:sz w:val="20"/>
          <w:lang w:val="ru-RU"/>
        </w:rPr>
        <w:t>Приотсутствииуказанныхвнастоящемподпунктелиц</w:t>
      </w:r>
      <w:r w:rsidRPr="00903C04">
        <w:rPr>
          <w:rFonts w:ascii="Arial LatRus" w:hAnsi="Arial LatRus"/>
          <w:spacing w:val="-6"/>
          <w:sz w:val="20"/>
          <w:lang w:val="ru-RU"/>
        </w:rPr>
        <w:t xml:space="preserve">, </w:t>
      </w:r>
      <w:r w:rsidRPr="00903C04">
        <w:rPr>
          <w:rFonts w:ascii="Calibri" w:hAnsi="Calibri" w:cs="Calibri"/>
          <w:spacing w:val="-6"/>
          <w:sz w:val="20"/>
          <w:lang w:val="ru-RU"/>
        </w:rPr>
        <w:t>представляютсяданныеруководителяичленовисполнительногооргана</w:t>
      </w:r>
      <w:r w:rsidRPr="00903C04">
        <w:rPr>
          <w:rFonts w:ascii="Arial LatRus" w:hAnsi="Arial LatRus"/>
          <w:spacing w:val="-6"/>
          <w:sz w:val="20"/>
          <w:lang w:val="ru-RU"/>
        </w:rPr>
        <w:t xml:space="preserve">. </w:t>
      </w:r>
      <w:r w:rsidRPr="00903C04">
        <w:rPr>
          <w:rFonts w:ascii="Calibri" w:hAnsi="Calibri" w:cs="Calibri"/>
          <w:spacing w:val="-6"/>
          <w:sz w:val="20"/>
          <w:lang w:val="ru-RU"/>
        </w:rPr>
        <w:t>Приэтом</w:t>
      </w:r>
      <w:r w:rsidRPr="00903C04">
        <w:rPr>
          <w:rFonts w:ascii="Arial LatRus" w:hAnsi="Arial LatRus"/>
          <w:spacing w:val="-6"/>
          <w:sz w:val="20"/>
          <w:lang w:val="ru-RU"/>
        </w:rPr>
        <w:t xml:space="preserve">, </w:t>
      </w:r>
      <w:r w:rsidRPr="00903C04">
        <w:rPr>
          <w:rFonts w:ascii="Calibri" w:hAnsi="Calibri" w:cs="Calibri"/>
          <w:spacing w:val="-6"/>
          <w:sz w:val="20"/>
          <w:lang w:val="ru-RU"/>
        </w:rPr>
        <w:t>еслиучастникобъявляетсяотобраннымучастником</w:t>
      </w:r>
      <w:r w:rsidRPr="00903C04">
        <w:rPr>
          <w:rFonts w:ascii="Arial LatRus" w:hAnsi="Arial LatRus"/>
          <w:spacing w:val="-6"/>
          <w:sz w:val="20"/>
          <w:lang w:val="ru-RU"/>
        </w:rPr>
        <w:t xml:space="preserve">, </w:t>
      </w:r>
      <w:r w:rsidRPr="00903C04">
        <w:rPr>
          <w:rFonts w:ascii="Calibri" w:hAnsi="Calibri" w:cs="Calibri"/>
          <w:spacing w:val="-6"/>
          <w:sz w:val="20"/>
          <w:lang w:val="ru-RU"/>
        </w:rPr>
        <w:t>топредусмотреннаянастоящимабзацеминформация</w:t>
      </w:r>
      <w:r w:rsidRPr="00903C04">
        <w:rPr>
          <w:rFonts w:ascii="Arial LatRus" w:hAnsi="Arial LatRus"/>
          <w:spacing w:val="-6"/>
          <w:sz w:val="20"/>
          <w:lang w:val="ru-RU"/>
        </w:rPr>
        <w:t xml:space="preserve">, </w:t>
      </w:r>
      <w:r w:rsidRPr="00903C04">
        <w:rPr>
          <w:rFonts w:ascii="Calibri" w:hAnsi="Calibri" w:cs="Calibri"/>
          <w:spacing w:val="-6"/>
          <w:sz w:val="20"/>
          <w:lang w:val="ru-RU"/>
        </w:rPr>
        <w:t>опубликовываетсявбюллетеневместесобъявлениемо</w:t>
      </w:r>
      <w:r w:rsidRPr="00903C04">
        <w:rPr>
          <w:rFonts w:ascii="Calibri" w:hAnsi="Calibri" w:cs="Calibri"/>
          <w:sz w:val="20"/>
          <w:lang w:val="ru-RU"/>
        </w:rPr>
        <w:t>решениизаключитьдоговор</w:t>
      </w:r>
      <w:r w:rsidRPr="00903C04">
        <w:rPr>
          <w:rFonts w:ascii="Arial LatRus" w:hAnsi="Arial LatRus"/>
          <w:sz w:val="20"/>
          <w:lang w:val="ru-RU"/>
        </w:rPr>
        <w:t>;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 w:cs="Sylfaen"/>
          <w:sz w:val="20"/>
          <w:lang w:val="ru-RU"/>
        </w:rPr>
      </w:pPr>
      <w:r w:rsidRPr="00903C04">
        <w:rPr>
          <w:rFonts w:ascii="Arial LatRus" w:hAnsi="Arial LatRus"/>
          <w:sz w:val="20"/>
          <w:lang w:val="ru-RU"/>
        </w:rPr>
        <w:t>2)</w:t>
      </w:r>
      <w:r w:rsidRPr="00903C04">
        <w:rPr>
          <w:rFonts w:ascii="Arial LatRus" w:hAnsi="Arial LatRus"/>
          <w:sz w:val="20"/>
          <w:lang w:val="ru-RU"/>
        </w:rPr>
        <w:tab/>
      </w:r>
      <w:r w:rsidRPr="00903C04">
        <w:rPr>
          <w:rFonts w:ascii="Calibri" w:hAnsi="Calibri" w:cs="Calibri"/>
          <w:sz w:val="20"/>
          <w:lang w:val="ru-RU"/>
        </w:rPr>
        <w:t>утвержденноеимценовоепредложение</w:t>
      </w:r>
      <w:r w:rsidRPr="00903C04">
        <w:rPr>
          <w:rFonts w:ascii="Arial LatRus" w:hAnsi="Arial LatRus"/>
          <w:sz w:val="20"/>
          <w:lang w:val="ru-RU"/>
        </w:rPr>
        <w:t>;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обеспечениезаявки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вформеналичныхденегилибанковскойгарантии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Style w:val="FootnoteReference"/>
          <w:rFonts w:ascii="Arial LatRus" w:hAnsi="Arial LatRus"/>
          <w:sz w:val="20"/>
          <w:szCs w:val="20"/>
        </w:rPr>
        <w:footnoteReference w:customMarkFollows="1" w:id="5"/>
        <w:t>7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/>
          <w:sz w:val="20"/>
          <w:lang w:val="ru-RU"/>
        </w:rPr>
      </w:pPr>
      <w:r w:rsidRPr="00903C04">
        <w:rPr>
          <w:rFonts w:ascii="Arial LatRus" w:hAnsi="Arial LatRus"/>
          <w:sz w:val="20"/>
          <w:lang w:val="ru-RU"/>
        </w:rPr>
        <w:t>4)</w:t>
      </w:r>
      <w:r w:rsidRPr="00903C04">
        <w:rPr>
          <w:rFonts w:ascii="Calibri" w:hAnsi="Calibri" w:cs="Calibri"/>
          <w:sz w:val="20"/>
          <w:lang w:val="ru-RU"/>
        </w:rPr>
        <w:t>призакупкестроительныхработ</w:t>
      </w:r>
      <w:r w:rsidRPr="00903C04">
        <w:rPr>
          <w:rFonts w:ascii="Arial LatRus" w:hAnsi="Arial LatRus"/>
          <w:sz w:val="20"/>
          <w:lang w:val="ru-RU"/>
        </w:rPr>
        <w:t>:</w:t>
      </w:r>
    </w:p>
    <w:p w:rsidR="0007338B" w:rsidRPr="00903C04" w:rsidRDefault="0007338B" w:rsidP="009F1ACF">
      <w:pPr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 xml:space="preserve">- </w:t>
      </w:r>
      <w:r w:rsidRPr="00903C04">
        <w:rPr>
          <w:rFonts w:ascii="Calibri" w:hAnsi="Calibri" w:cs="Calibri"/>
          <w:sz w:val="20"/>
          <w:szCs w:val="20"/>
        </w:rPr>
        <w:t>утвержденнуюим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заполненнуюобъемнуюведомость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смету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сучетомприложеннойкданномуприглашениюобъемнойспецификациипоразделамработ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суказаниемопределенныхмаксимальныхвесов</w:t>
      </w:r>
      <w:r w:rsidRPr="00903C04">
        <w:rPr>
          <w:rFonts w:ascii="Arial LatRus" w:hAnsi="Arial LatRus"/>
          <w:sz w:val="20"/>
          <w:szCs w:val="20"/>
        </w:rPr>
        <w:t xml:space="preserve"> - </w:t>
      </w:r>
      <w:r w:rsidRPr="00903C04">
        <w:rPr>
          <w:rFonts w:ascii="Calibri" w:hAnsi="Calibri" w:cs="Calibri"/>
          <w:sz w:val="20"/>
          <w:szCs w:val="20"/>
        </w:rPr>
        <w:t>объемныхзначений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Приэтом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объемныезначения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применяемыеучастникомксвоемуценовомупредложению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немогутбытьбольшеилименьше</w:t>
      </w:r>
      <w:r w:rsidRPr="00903C04">
        <w:rPr>
          <w:rFonts w:ascii="Arial LatRus" w:hAnsi="Arial LatRus"/>
          <w:sz w:val="20"/>
          <w:szCs w:val="20"/>
        </w:rPr>
        <w:t xml:space="preserve"> 10%, </w:t>
      </w:r>
      <w:r w:rsidRPr="00903C04">
        <w:rPr>
          <w:rFonts w:ascii="Calibri" w:hAnsi="Calibri" w:cs="Calibri"/>
          <w:sz w:val="20"/>
          <w:szCs w:val="20"/>
        </w:rPr>
        <w:t>имеетсяввидурасхождениеобъемныхзначенийсразделамиспецификации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приложеннойкнастоящейконкурснойдокументации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Разделыработнемогутбытьискусственнообъединеныилиразъедены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0"/>
        <w:rPr>
          <w:rFonts w:ascii="Arial LatRus" w:hAnsi="Arial LatRus"/>
          <w:sz w:val="20"/>
          <w:lang w:val="ru-RU"/>
        </w:rPr>
      </w:pPr>
      <w:r w:rsidRPr="00903C04">
        <w:rPr>
          <w:rFonts w:ascii="Arial LatRus" w:hAnsi="Arial LatRus"/>
          <w:sz w:val="20"/>
          <w:lang w:val="ru-RU"/>
        </w:rPr>
        <w:t xml:space="preserve">- </w:t>
      </w:r>
      <w:r w:rsidRPr="00903C04">
        <w:rPr>
          <w:rFonts w:ascii="Calibri" w:hAnsi="Calibri" w:cs="Calibri"/>
          <w:sz w:val="20"/>
          <w:lang w:val="ru-RU"/>
        </w:rPr>
        <w:t>техническиехарактеристики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товарныезнаки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фирменныенаименования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марки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производителейигарантийныесрокисоответствующегооборудованияиприборов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определенныхпроектнойдокументацией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приложеннойкданномуприглашению</w:t>
      </w:r>
      <w:r w:rsidRPr="00903C04">
        <w:rPr>
          <w:rFonts w:ascii="Arial LatRus" w:hAnsi="Arial LatRus"/>
          <w:sz w:val="20"/>
          <w:lang w:val="ru-RU"/>
        </w:rPr>
        <w:t>;</w:t>
      </w:r>
      <w:r w:rsidRPr="00903C04">
        <w:rPr>
          <w:rStyle w:val="FootnoteReference"/>
          <w:rFonts w:ascii="Arial LatRus" w:hAnsi="Arial LatRus"/>
          <w:sz w:val="20"/>
          <w:lang w:val="ru-RU"/>
        </w:rPr>
        <w:footnoteReference w:customMarkFollows="1" w:id="6"/>
        <w:t>8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 w:cs="Sylfaen"/>
          <w:sz w:val="20"/>
          <w:lang w:val="ru-RU"/>
        </w:rPr>
      </w:pPr>
      <w:r w:rsidRPr="00903C04">
        <w:rPr>
          <w:rFonts w:ascii="Arial LatRus" w:hAnsi="Arial LatRus"/>
          <w:sz w:val="20"/>
          <w:lang w:val="ru-RU"/>
        </w:rPr>
        <w:t>5)</w:t>
      </w:r>
      <w:r w:rsidRPr="00903C04">
        <w:rPr>
          <w:rFonts w:ascii="Arial LatRus" w:hAnsi="Arial LatRus"/>
          <w:sz w:val="20"/>
          <w:lang w:val="ru-RU"/>
        </w:rPr>
        <w:tab/>
      </w:r>
      <w:r w:rsidRPr="00903C04">
        <w:rPr>
          <w:rFonts w:ascii="Calibri" w:hAnsi="Calibri" w:cs="Calibri"/>
          <w:sz w:val="20"/>
          <w:lang w:val="ru-RU"/>
        </w:rPr>
        <w:t>копиюдоговорасубподрядаиданныелица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являющегосясторонойэтогодоговора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еслизаключаемыйдоговорбудетисполнятьсячерезсубподряд</w:t>
      </w:r>
      <w:r w:rsidRPr="00903C04">
        <w:rPr>
          <w:rFonts w:ascii="Arial LatRus" w:hAnsi="Arial LatRus"/>
          <w:sz w:val="20"/>
          <w:lang w:val="ru-RU"/>
        </w:rPr>
        <w:t>;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/>
          <w:sz w:val="20"/>
          <w:lang w:val="ru-RU"/>
        </w:rPr>
      </w:pPr>
      <w:r w:rsidRPr="00903C04">
        <w:rPr>
          <w:rFonts w:ascii="Arial LatRus" w:hAnsi="Arial LatRus"/>
          <w:sz w:val="20"/>
          <w:lang w:val="ru-RU"/>
        </w:rPr>
        <w:t>6)</w:t>
      </w:r>
      <w:r w:rsidRPr="00903C04">
        <w:rPr>
          <w:rFonts w:ascii="Arial LatRus" w:hAnsi="Arial LatRus"/>
          <w:sz w:val="20"/>
          <w:lang w:val="ru-RU"/>
        </w:rPr>
        <w:tab/>
      </w:r>
      <w:r w:rsidRPr="00903C04">
        <w:rPr>
          <w:rFonts w:ascii="Calibri" w:hAnsi="Calibri" w:cs="Calibri"/>
          <w:sz w:val="20"/>
          <w:lang w:val="ru-RU"/>
        </w:rPr>
        <w:t>представитькопиюдоговораосовместнойдеятельности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еслиучастникиучаствуютвнастоящейпроцедуревпорядкесовместнойдеятельности</w:t>
      </w:r>
      <w:r w:rsidRPr="00903C04">
        <w:rPr>
          <w:rFonts w:ascii="Arial LatRus" w:hAnsi="Arial LatRus"/>
          <w:sz w:val="20"/>
          <w:lang w:val="ru-RU"/>
        </w:rPr>
        <w:t xml:space="preserve"> (</w:t>
      </w:r>
      <w:r w:rsidRPr="00903C04">
        <w:rPr>
          <w:rFonts w:ascii="Calibri" w:hAnsi="Calibri" w:cs="Calibri"/>
          <w:sz w:val="20"/>
          <w:lang w:val="ru-RU"/>
        </w:rPr>
        <w:t>консорциумом</w:t>
      </w:r>
      <w:r w:rsidRPr="00903C04">
        <w:rPr>
          <w:rFonts w:ascii="Arial LatRus" w:hAnsi="Arial LatRus"/>
          <w:sz w:val="20"/>
          <w:lang w:val="ru-RU"/>
        </w:rPr>
        <w:t>);</w:t>
      </w:r>
    </w:p>
    <w:p w:rsidR="0007338B" w:rsidRPr="00903C04" w:rsidRDefault="0007338B" w:rsidP="009F1ACF">
      <w:pPr>
        <w:spacing w:after="0" w:line="240" w:lineRule="auto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Приэтомвслучаеучастиявнастоящейпроцедуревпорядкесовместнойдеятельности</w:t>
      </w:r>
      <w:r w:rsidRPr="00903C04">
        <w:rPr>
          <w:rFonts w:ascii="Arial LatRus" w:hAnsi="Arial LatRus" w:cs="Sylfaen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консорциумом</w:t>
      </w:r>
      <w:r w:rsidRPr="00903C04">
        <w:rPr>
          <w:rFonts w:ascii="Arial LatRus" w:hAnsi="Arial LatRus" w:cs="Sylfaen"/>
          <w:sz w:val="20"/>
          <w:szCs w:val="20"/>
        </w:rPr>
        <w:t xml:space="preserve">) </w:t>
      </w:r>
    </w:p>
    <w:p w:rsidR="0007338B" w:rsidRPr="00903C04" w:rsidRDefault="0007338B" w:rsidP="009F1ACF">
      <w:pPr>
        <w:spacing w:after="0" w:line="240" w:lineRule="auto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 w:cs="Sylfaen"/>
          <w:sz w:val="20"/>
          <w:szCs w:val="20"/>
        </w:rPr>
        <w:t xml:space="preserve">  • </w:t>
      </w:r>
      <w:r w:rsidRPr="00903C04">
        <w:rPr>
          <w:rFonts w:ascii="Calibri" w:hAnsi="Calibri" w:cs="Calibri"/>
          <w:sz w:val="20"/>
          <w:szCs w:val="20"/>
        </w:rPr>
        <w:t>ниоднаизсторондоговораосовместнойдеятельностинеможетподаватьотдельнуюзаявкунаданнуюпроцедуру</w:t>
      </w:r>
      <w:r w:rsidRPr="00903C04">
        <w:rPr>
          <w:rFonts w:ascii="Arial LatRus" w:hAnsi="Arial LatRus" w:cs="Sylfaen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наодинитотжелот</w:t>
      </w:r>
      <w:r w:rsidRPr="00903C04">
        <w:rPr>
          <w:rFonts w:ascii="Arial LatRus" w:hAnsi="Arial LatRus" w:cs="Sylfaen"/>
          <w:sz w:val="20"/>
          <w:szCs w:val="20"/>
        </w:rPr>
        <w:t xml:space="preserve">). </w:t>
      </w:r>
      <w:r w:rsidRPr="00903C04">
        <w:rPr>
          <w:rFonts w:ascii="Calibri" w:hAnsi="Calibri" w:cs="Calibri"/>
          <w:sz w:val="20"/>
          <w:szCs w:val="20"/>
        </w:rPr>
        <w:t>Вслучаенесоблюдениятребованиянастоящегоабзацаназаседанииповскрытиюзаявокотклоняютсякаквпорядкесовместнойдеятельности</w:t>
      </w:r>
      <w:r w:rsidRPr="00903C04">
        <w:rPr>
          <w:rFonts w:ascii="Arial LatRus" w:hAnsi="Arial LatRus" w:cs="Sylfaen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такиотдельнопредставленныезаявки</w:t>
      </w:r>
      <w:r w:rsidRPr="00903C04">
        <w:rPr>
          <w:rFonts w:ascii="Arial LatRus" w:hAnsi="Arial LatRus" w:cs="Sylfaen"/>
          <w:sz w:val="20"/>
          <w:szCs w:val="20"/>
        </w:rPr>
        <w:t>;</w:t>
      </w:r>
    </w:p>
    <w:p w:rsidR="0007338B" w:rsidRPr="00903C04" w:rsidRDefault="0007338B" w:rsidP="009F1ACF">
      <w:pPr>
        <w:pStyle w:val="norm"/>
        <w:widowControl w:val="0"/>
        <w:spacing w:line="240" w:lineRule="auto"/>
        <w:ind w:firstLine="0"/>
        <w:rPr>
          <w:rFonts w:ascii="Arial LatRus" w:hAnsi="Arial LatRus" w:cs="Sylfaen"/>
          <w:sz w:val="20"/>
          <w:lang w:val="ru-RU"/>
        </w:rPr>
      </w:pPr>
      <w:r w:rsidRPr="00903C04">
        <w:rPr>
          <w:rFonts w:ascii="Arial LatRus" w:hAnsi="Arial LatRus" w:cs="Sylfaen"/>
          <w:sz w:val="20"/>
          <w:lang w:val="ru-RU"/>
        </w:rPr>
        <w:t xml:space="preserve">  • </w:t>
      </w:r>
      <w:r w:rsidRPr="00903C04">
        <w:rPr>
          <w:rFonts w:ascii="Calibri" w:hAnsi="Calibri" w:cs="Calibri"/>
          <w:sz w:val="20"/>
          <w:lang w:val="ru-RU"/>
        </w:rPr>
        <w:t>еслидоговоромосовместнойдеятельностиустановлено</w:t>
      </w:r>
      <w:r w:rsidRPr="00903C04">
        <w:rPr>
          <w:rFonts w:ascii="Arial LatRus" w:hAnsi="Arial LatRus" w:cs="Sylfaen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чтообщиеделаучастниковведетотдельныйучастникдоговораосовместнойдеятельности</w:t>
      </w:r>
      <w:r w:rsidRPr="00903C04">
        <w:rPr>
          <w:rFonts w:ascii="Arial LatRus" w:hAnsi="Arial LatRus" w:cs="Sylfaen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тозаявкаподается</w:t>
      </w:r>
      <w:r w:rsidRPr="00903C04">
        <w:rPr>
          <w:rFonts w:ascii="Arial LatRus" w:hAnsi="Arial LatRus" w:cs="Sylfaen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авслучаезаключениядоговоравыплатыпроизводятсяэтомуучастнику</w:t>
      </w:r>
      <w:r w:rsidRPr="00903C04">
        <w:rPr>
          <w:rFonts w:ascii="Arial LatRus" w:hAnsi="Arial LatRus" w:cs="Sylfaen"/>
          <w:sz w:val="20"/>
          <w:lang w:val="ru-RU"/>
        </w:rPr>
        <w:t xml:space="preserve">. </w:t>
      </w:r>
      <w:r w:rsidRPr="00903C04">
        <w:rPr>
          <w:rFonts w:ascii="Calibri" w:hAnsi="Calibri" w:cs="Calibri"/>
          <w:sz w:val="20"/>
          <w:lang w:val="ru-RU"/>
        </w:rPr>
        <w:t>Вслучае</w:t>
      </w:r>
      <w:r w:rsidRPr="00903C04">
        <w:rPr>
          <w:rFonts w:ascii="Arial LatRus" w:hAnsi="Arial LatRus" w:cs="Sylfaen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lastRenderedPageBreak/>
        <w:t>когдадоговоромосовместнойдеятельностипредусмотрено</w:t>
      </w:r>
      <w:r w:rsidRPr="00903C04">
        <w:rPr>
          <w:rFonts w:ascii="Arial LatRus" w:hAnsi="Arial LatRus" w:cs="Sylfaen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чтоприведенииобщихделкаждыйучастникимеетправодействоватьотименивсехучастников</w:t>
      </w:r>
      <w:r w:rsidRPr="00903C04">
        <w:rPr>
          <w:rFonts w:ascii="Arial LatRus" w:hAnsi="Arial LatRus" w:cs="Sylfaen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товслучаезаключениядоговораплатежинаегооснованиипроизводятсяпредставившемузаявкуучастнику</w:t>
      </w:r>
      <w:r w:rsidRPr="00903C04">
        <w:rPr>
          <w:rFonts w:ascii="Arial LatRus" w:hAnsi="Arial LatRus" w:cs="Sylfaen"/>
          <w:sz w:val="20"/>
          <w:lang w:val="ru-RU"/>
        </w:rPr>
        <w:t>.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 w:cs="Sylfaen"/>
          <w:sz w:val="20"/>
          <w:lang w:val="ru-RU"/>
        </w:rPr>
      </w:pPr>
    </w:p>
    <w:p w:rsidR="0007338B" w:rsidRPr="00903C04" w:rsidRDefault="0007338B" w:rsidP="009F1ACF">
      <w:pPr>
        <w:spacing w:after="0" w:line="240" w:lineRule="auto"/>
        <w:rPr>
          <w:rFonts w:ascii="Arial LatRus" w:hAnsi="Arial LatRus"/>
          <w:b/>
          <w:sz w:val="20"/>
          <w:szCs w:val="20"/>
        </w:rPr>
      </w:pPr>
    </w:p>
    <w:p w:rsidR="0007338B" w:rsidRPr="00903C04" w:rsidRDefault="0007338B" w:rsidP="009F1ACF">
      <w:pPr>
        <w:spacing w:after="0" w:line="240" w:lineRule="auto"/>
        <w:rPr>
          <w:rFonts w:ascii="Arial LatRus" w:hAnsi="Arial LatRus"/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br w:type="page"/>
      </w:r>
    </w:p>
    <w:p w:rsidR="0007338B" w:rsidRPr="00903C04" w:rsidRDefault="0007338B" w:rsidP="009F1ACF">
      <w:pPr>
        <w:widowControl w:val="0"/>
        <w:spacing w:after="0" w:line="240" w:lineRule="auto"/>
        <w:jc w:val="center"/>
        <w:rPr>
          <w:rFonts w:ascii="Arial LatRus" w:hAnsi="Arial LatRus"/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lastRenderedPageBreak/>
        <w:t>5.</w:t>
      </w:r>
      <w:r w:rsidRPr="00903C04">
        <w:rPr>
          <w:rFonts w:ascii="Calibri" w:hAnsi="Calibri" w:cs="Calibri"/>
          <w:b/>
          <w:sz w:val="20"/>
          <w:szCs w:val="20"/>
        </w:rPr>
        <w:t>ЦЕНОВОЕПРЕДЛОЖЕНИЕЗАЯВКИ</w:t>
      </w:r>
    </w:p>
    <w:p w:rsidR="0007338B" w:rsidRPr="00903C04" w:rsidRDefault="0007338B" w:rsidP="009F1ACF">
      <w:pPr>
        <w:widowControl w:val="0"/>
        <w:spacing w:after="0" w:line="240" w:lineRule="auto"/>
        <w:jc w:val="center"/>
        <w:rPr>
          <w:rFonts w:ascii="Arial LatRus" w:hAnsi="Arial LatRus" w:cs="Arial"/>
          <w:b/>
          <w:sz w:val="20"/>
          <w:szCs w:val="20"/>
        </w:rPr>
      </w:pP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5.1.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Предлагаемаяценапомимостоимостиработвключаеттакжерасходыпочаститранспортировки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страхования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пошлин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налогов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иныхплатежейинеможетбытьнижеихсебестоимости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Расчетпредлагаемойценыдолженбытьпредставленвзаявке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 w:cs="Sylfaen"/>
          <w:sz w:val="20"/>
          <w:lang w:val="ru-RU"/>
        </w:rPr>
      </w:pPr>
      <w:r w:rsidRPr="00903C04">
        <w:rPr>
          <w:rFonts w:ascii="Arial LatRus" w:hAnsi="Arial LatRus"/>
          <w:sz w:val="20"/>
          <w:lang w:val="ru-RU"/>
        </w:rPr>
        <w:t>5.2.</w:t>
      </w:r>
      <w:r w:rsidRPr="00903C04">
        <w:rPr>
          <w:rFonts w:ascii="Arial LatRus" w:hAnsi="Arial LatRus"/>
          <w:sz w:val="20"/>
          <w:lang w:val="ru-RU"/>
        </w:rPr>
        <w:tab/>
      </w:r>
      <w:r w:rsidRPr="00903C04">
        <w:rPr>
          <w:rFonts w:ascii="Calibri" w:hAnsi="Calibri" w:cs="Calibri"/>
          <w:sz w:val="20"/>
          <w:lang w:val="ru-RU"/>
        </w:rPr>
        <w:t>Участникпредставляетценовоепредложениевформерасчета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состоящегоизобобщенныхкомпонентов</w:t>
      </w:r>
      <w:r w:rsidRPr="00903C04">
        <w:rPr>
          <w:rFonts w:ascii="Arial LatRus" w:hAnsi="Arial LatRus"/>
          <w:sz w:val="20"/>
          <w:lang w:val="ru-RU"/>
        </w:rPr>
        <w:t>-</w:t>
      </w:r>
      <w:r w:rsidRPr="00903C04">
        <w:rPr>
          <w:rFonts w:ascii="Calibri" w:hAnsi="Calibri" w:cs="Calibri"/>
          <w:sz w:val="20"/>
          <w:lang w:val="ru-RU"/>
        </w:rPr>
        <w:t>стоимость</w:t>
      </w:r>
      <w:r w:rsidRPr="00903C04">
        <w:rPr>
          <w:rFonts w:ascii="Arial LatRus" w:hAnsi="Arial LatRus"/>
          <w:sz w:val="20"/>
          <w:lang w:val="ru-RU"/>
        </w:rPr>
        <w:t>(</w:t>
      </w:r>
      <w:r w:rsidRPr="00903C04">
        <w:rPr>
          <w:rFonts w:ascii="Calibri" w:hAnsi="Calibri" w:cs="Calibri"/>
          <w:sz w:val="20"/>
          <w:lang w:val="ru-RU"/>
        </w:rPr>
        <w:t>совокупностьсебестоимостиипрогнозируемойприбыли</w:t>
      </w:r>
      <w:r w:rsidRPr="00903C04">
        <w:rPr>
          <w:rFonts w:ascii="Arial LatRus" w:hAnsi="Arial LatRus"/>
          <w:sz w:val="20"/>
          <w:lang w:val="ru-RU"/>
        </w:rPr>
        <w:t xml:space="preserve">) </w:t>
      </w:r>
      <w:r w:rsidRPr="00903C04">
        <w:rPr>
          <w:rFonts w:ascii="Calibri" w:hAnsi="Calibri" w:cs="Calibri"/>
          <w:sz w:val="20"/>
          <w:lang w:val="ru-RU"/>
        </w:rPr>
        <w:t>иналогнадобавленнуюстоимость</w:t>
      </w:r>
      <w:r w:rsidRPr="00903C04">
        <w:rPr>
          <w:rFonts w:ascii="Arial LatRus" w:hAnsi="Arial LatRus"/>
          <w:sz w:val="20"/>
          <w:lang w:val="ru-RU"/>
        </w:rPr>
        <w:t xml:space="preserve">. </w:t>
      </w:r>
      <w:r w:rsidRPr="00903C04">
        <w:rPr>
          <w:rFonts w:ascii="Calibri" w:hAnsi="Calibri" w:cs="Calibri"/>
          <w:sz w:val="20"/>
          <w:lang w:val="ru-RU"/>
        </w:rPr>
        <w:t>Расчеткомпонентовстоимости</w:t>
      </w:r>
      <w:r w:rsidRPr="00903C04">
        <w:rPr>
          <w:rFonts w:ascii="Arial LatRus" w:hAnsi="Arial LatRus" w:cs="Arial LatRus"/>
          <w:sz w:val="20"/>
          <w:lang w:val="ru-RU"/>
        </w:rPr>
        <w:t>—</w:t>
      </w:r>
      <w:r w:rsidRPr="00903C04">
        <w:rPr>
          <w:rFonts w:ascii="Calibri" w:hAnsi="Calibri" w:cs="Calibri"/>
          <w:sz w:val="20"/>
          <w:lang w:val="ru-RU"/>
        </w:rPr>
        <w:t>разбивкаилидругиедетали</w:t>
      </w:r>
      <w:r w:rsidRPr="00903C04">
        <w:rPr>
          <w:rFonts w:ascii="Arial LatRus" w:hAnsi="Arial LatRus" w:cs="Arial LatRus"/>
          <w:sz w:val="20"/>
          <w:lang w:val="ru-RU"/>
        </w:rPr>
        <w:t>—</w:t>
      </w:r>
      <w:r w:rsidRPr="00903C04">
        <w:rPr>
          <w:rFonts w:ascii="Calibri" w:hAnsi="Calibri" w:cs="Calibri"/>
          <w:sz w:val="20"/>
          <w:lang w:val="ru-RU"/>
        </w:rPr>
        <w:t>нетребуютсяинепредставляются</w:t>
      </w:r>
      <w:r w:rsidRPr="00903C04">
        <w:rPr>
          <w:rFonts w:ascii="Arial LatRus" w:hAnsi="Arial LatRus"/>
          <w:sz w:val="20"/>
          <w:lang w:val="ru-RU"/>
        </w:rPr>
        <w:t xml:space="preserve">. </w:t>
      </w:r>
      <w:r w:rsidRPr="00903C04">
        <w:rPr>
          <w:rFonts w:ascii="Calibri" w:hAnsi="Calibri" w:cs="Calibri"/>
          <w:sz w:val="20"/>
          <w:lang w:val="ru-RU"/>
        </w:rPr>
        <w:t>ЕслипочастиданнойсделкиучастникдолженуплатитьвгосударственныйбюджетРеспубликиАрменияналогнадобавленнуюстоимость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товпредставляемомценовомпредложенииотдельнойстрокойпредусматриваетсяразмерсуммы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подлежащейвыплатепочастиданноговиданалога</w:t>
      </w:r>
      <w:r w:rsidRPr="00903C04">
        <w:rPr>
          <w:rFonts w:ascii="Arial LatRus" w:hAnsi="Arial LatRus"/>
          <w:sz w:val="20"/>
          <w:lang w:val="ru-RU"/>
        </w:rPr>
        <w:t xml:space="preserve">. </w:t>
      </w:r>
    </w:p>
    <w:p w:rsidR="0007338B" w:rsidRPr="00903C04" w:rsidRDefault="0007338B" w:rsidP="009F1ACF">
      <w:pPr>
        <w:pStyle w:val="norm"/>
        <w:widowControl w:val="0"/>
        <w:spacing w:line="240" w:lineRule="auto"/>
        <w:ind w:firstLine="567"/>
        <w:rPr>
          <w:rFonts w:ascii="Arial LatRus" w:hAnsi="Arial LatRus" w:cs="Sylfaen"/>
          <w:sz w:val="20"/>
          <w:lang w:val="ru-RU"/>
        </w:rPr>
      </w:pPr>
      <w:r w:rsidRPr="00903C04">
        <w:rPr>
          <w:rFonts w:ascii="Calibri" w:hAnsi="Calibri" w:cs="Calibri"/>
          <w:sz w:val="20"/>
          <w:lang w:val="ru-RU"/>
        </w:rPr>
        <w:t>Оценкаисравнениеценовыхпредложенийучастниковосуществляютсябезисчисленияуказаннойвнастоящемпунктесуммыналога</w:t>
      </w:r>
      <w:r w:rsidRPr="00903C04">
        <w:rPr>
          <w:rFonts w:ascii="Arial LatRus" w:hAnsi="Arial LatRus"/>
          <w:sz w:val="20"/>
          <w:lang w:val="ru-RU"/>
        </w:rPr>
        <w:t xml:space="preserve">. </w:t>
      </w:r>
      <w:r w:rsidRPr="00903C04">
        <w:rPr>
          <w:rFonts w:ascii="Calibri" w:hAnsi="Calibri" w:cs="Calibri"/>
          <w:sz w:val="20"/>
          <w:lang w:val="ru-RU"/>
        </w:rPr>
        <w:t>Приэтомзаявкаучастниканеподлежитотклонению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если</w:t>
      </w:r>
      <w:r w:rsidRPr="00903C04">
        <w:rPr>
          <w:rFonts w:ascii="Arial LatRus" w:hAnsi="Arial LatRus"/>
          <w:sz w:val="20"/>
          <w:lang w:val="ru-RU"/>
        </w:rPr>
        <w:t>: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 w:cs="Sylfaen"/>
          <w:sz w:val="20"/>
          <w:lang w:val="ru-RU"/>
        </w:rPr>
      </w:pPr>
      <w:r w:rsidRPr="00903C04">
        <w:rPr>
          <w:rFonts w:ascii="Calibri" w:hAnsi="Calibri" w:cs="Calibri"/>
          <w:sz w:val="20"/>
          <w:lang w:val="ru-RU"/>
        </w:rPr>
        <w:t>а</w:t>
      </w:r>
      <w:r w:rsidRPr="00903C04">
        <w:rPr>
          <w:rFonts w:ascii="Arial LatRus" w:hAnsi="Arial LatRus"/>
          <w:sz w:val="20"/>
          <w:lang w:val="ru-RU"/>
        </w:rPr>
        <w:t>.</w:t>
      </w:r>
      <w:r w:rsidRPr="00903C04">
        <w:rPr>
          <w:rFonts w:ascii="Arial LatRus" w:hAnsi="Arial LatRus"/>
          <w:sz w:val="20"/>
          <w:lang w:val="ru-RU"/>
        </w:rPr>
        <w:tab/>
      </w:r>
      <w:r w:rsidRPr="00903C04">
        <w:rPr>
          <w:rFonts w:ascii="Calibri" w:hAnsi="Calibri" w:cs="Calibri"/>
          <w:sz w:val="20"/>
          <w:lang w:val="ru-RU"/>
        </w:rPr>
        <w:t>графы</w:t>
      </w:r>
      <w:r w:rsidRPr="00903C04">
        <w:rPr>
          <w:rFonts w:ascii="Arial LatRus" w:hAnsi="Arial LatRus"/>
          <w:sz w:val="20"/>
          <w:lang w:val="ru-RU"/>
        </w:rPr>
        <w:t xml:space="preserve"> "</w:t>
      </w:r>
      <w:r w:rsidRPr="00903C04">
        <w:rPr>
          <w:rFonts w:ascii="Calibri" w:hAnsi="Calibri" w:cs="Calibri"/>
          <w:sz w:val="20"/>
          <w:lang w:val="ru-RU"/>
        </w:rPr>
        <w:t>стоимость</w:t>
      </w:r>
      <w:r w:rsidRPr="00903C04">
        <w:rPr>
          <w:rFonts w:ascii="Arial LatRus" w:hAnsi="Arial LatRus"/>
          <w:sz w:val="20"/>
          <w:lang w:val="ru-RU"/>
        </w:rPr>
        <w:t>"</w:t>
      </w:r>
      <w:r w:rsidRPr="00903C04">
        <w:rPr>
          <w:rFonts w:ascii="Calibri" w:hAnsi="Calibri" w:cs="Calibri"/>
          <w:sz w:val="20"/>
          <w:lang w:val="ru-RU"/>
        </w:rPr>
        <w:t>и</w:t>
      </w:r>
      <w:r w:rsidRPr="00903C04">
        <w:rPr>
          <w:rFonts w:ascii="Arial LatRus" w:hAnsi="Arial LatRus"/>
          <w:sz w:val="20"/>
          <w:lang w:val="ru-RU"/>
        </w:rPr>
        <w:t xml:space="preserve"> "</w:t>
      </w:r>
      <w:r w:rsidRPr="00903C04">
        <w:rPr>
          <w:rFonts w:ascii="Calibri" w:hAnsi="Calibri" w:cs="Calibri"/>
          <w:sz w:val="20"/>
          <w:lang w:val="ru-RU"/>
        </w:rPr>
        <w:t>налогнадобавленнуюстоимость</w:t>
      </w:r>
      <w:r w:rsidRPr="00903C04">
        <w:rPr>
          <w:rFonts w:ascii="Arial LatRus" w:hAnsi="Arial LatRus"/>
          <w:sz w:val="20"/>
          <w:lang w:val="ru-RU"/>
        </w:rPr>
        <w:t xml:space="preserve">" </w:t>
      </w:r>
      <w:r w:rsidRPr="00903C04">
        <w:rPr>
          <w:rFonts w:ascii="Calibri" w:hAnsi="Calibri" w:cs="Calibri"/>
          <w:sz w:val="20"/>
          <w:lang w:val="ru-RU"/>
        </w:rPr>
        <w:t>ценовогопредложениязаполненытолькоцифрами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аграфа</w:t>
      </w:r>
      <w:r w:rsidRPr="00903C04">
        <w:rPr>
          <w:rFonts w:ascii="Arial LatRus" w:hAnsi="Arial LatRus"/>
          <w:sz w:val="20"/>
          <w:lang w:val="ru-RU"/>
        </w:rPr>
        <w:t xml:space="preserve"> "</w:t>
      </w:r>
      <w:r w:rsidRPr="00903C04">
        <w:rPr>
          <w:rFonts w:ascii="Calibri" w:hAnsi="Calibri" w:cs="Calibri"/>
          <w:sz w:val="20"/>
          <w:lang w:val="ru-RU"/>
        </w:rPr>
        <w:t>общаяцена</w:t>
      </w:r>
      <w:r w:rsidRPr="00903C04">
        <w:rPr>
          <w:rFonts w:ascii="Arial LatRus" w:hAnsi="Arial LatRus"/>
          <w:sz w:val="20"/>
          <w:lang w:val="ru-RU"/>
        </w:rPr>
        <w:t xml:space="preserve">" </w:t>
      </w:r>
      <w:r w:rsidRPr="00903C04">
        <w:rPr>
          <w:rFonts w:ascii="Arial LatRus" w:hAnsi="Arial LatRus" w:cs="Arial LatRus"/>
          <w:sz w:val="20"/>
          <w:lang w:val="ru-RU"/>
        </w:rPr>
        <w:t>—</w:t>
      </w:r>
      <w:r w:rsidRPr="00903C04">
        <w:rPr>
          <w:rFonts w:ascii="Calibri" w:hAnsi="Calibri" w:cs="Calibri"/>
          <w:sz w:val="20"/>
          <w:lang w:val="ru-RU"/>
        </w:rPr>
        <w:t>ипрописью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ицифрамиилитолькопрописью</w:t>
      </w:r>
      <w:r w:rsidRPr="00903C04">
        <w:rPr>
          <w:rFonts w:ascii="Arial LatRus" w:hAnsi="Arial LatRus"/>
          <w:sz w:val="20"/>
          <w:lang w:val="ru-RU"/>
        </w:rPr>
        <w:t>.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 w:cs="Sylfaen"/>
          <w:sz w:val="20"/>
          <w:lang w:val="ru-RU"/>
        </w:rPr>
      </w:pPr>
      <w:r w:rsidRPr="00903C04">
        <w:rPr>
          <w:rFonts w:ascii="Calibri" w:hAnsi="Calibri" w:cs="Calibri"/>
          <w:sz w:val="20"/>
          <w:lang w:val="ru-RU"/>
        </w:rPr>
        <w:t>б</w:t>
      </w:r>
      <w:r w:rsidRPr="00903C04">
        <w:rPr>
          <w:rFonts w:ascii="Arial LatRus" w:hAnsi="Arial LatRus"/>
          <w:sz w:val="20"/>
          <w:lang w:val="ru-RU"/>
        </w:rPr>
        <w:t>.</w:t>
      </w:r>
      <w:r w:rsidRPr="00903C04">
        <w:rPr>
          <w:rFonts w:ascii="Arial LatRus" w:hAnsi="Arial LatRus"/>
          <w:sz w:val="20"/>
          <w:lang w:val="ru-RU"/>
        </w:rPr>
        <w:tab/>
      </w:r>
      <w:r w:rsidRPr="00903C04">
        <w:rPr>
          <w:rFonts w:ascii="Calibri" w:hAnsi="Calibri" w:cs="Calibri"/>
          <w:sz w:val="20"/>
          <w:lang w:val="ru-RU"/>
        </w:rPr>
        <w:t>междусуммами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указаннымипрописьюилицифрамивграфах</w:t>
      </w:r>
      <w:r w:rsidRPr="00903C04">
        <w:rPr>
          <w:rFonts w:ascii="Arial LatRus" w:hAnsi="Arial LatRus"/>
          <w:sz w:val="20"/>
          <w:lang w:val="ru-RU"/>
        </w:rPr>
        <w:t xml:space="preserve"> "</w:t>
      </w:r>
      <w:r w:rsidRPr="00903C04">
        <w:rPr>
          <w:rFonts w:ascii="Calibri" w:hAnsi="Calibri" w:cs="Calibri"/>
          <w:sz w:val="20"/>
          <w:lang w:val="ru-RU"/>
        </w:rPr>
        <w:t>стоимость</w:t>
      </w:r>
      <w:r w:rsidRPr="00903C04">
        <w:rPr>
          <w:rFonts w:ascii="Arial LatRus" w:hAnsi="Arial LatRus"/>
          <w:sz w:val="20"/>
          <w:lang w:val="ru-RU"/>
        </w:rPr>
        <w:t>"</w:t>
      </w:r>
      <w:r w:rsidRPr="00903C04">
        <w:rPr>
          <w:rFonts w:ascii="Calibri" w:hAnsi="Calibri" w:cs="Calibri"/>
          <w:sz w:val="20"/>
          <w:lang w:val="ru-RU"/>
        </w:rPr>
        <w:t>и</w:t>
      </w:r>
      <w:r w:rsidRPr="00903C04">
        <w:rPr>
          <w:rFonts w:ascii="Arial LatRus" w:hAnsi="Arial LatRus"/>
          <w:sz w:val="20"/>
          <w:lang w:val="ru-RU"/>
        </w:rPr>
        <w:t xml:space="preserve"> "</w:t>
      </w:r>
      <w:r w:rsidRPr="00903C04">
        <w:rPr>
          <w:rFonts w:ascii="Calibri" w:hAnsi="Calibri" w:cs="Calibri"/>
          <w:sz w:val="20"/>
          <w:lang w:val="ru-RU"/>
        </w:rPr>
        <w:t>налогнадобавленнуюстоимость</w:t>
      </w:r>
      <w:r w:rsidRPr="00903C04">
        <w:rPr>
          <w:rFonts w:ascii="Arial LatRus" w:hAnsi="Arial LatRus"/>
          <w:sz w:val="20"/>
          <w:lang w:val="ru-RU"/>
        </w:rPr>
        <w:t xml:space="preserve">", </w:t>
      </w:r>
      <w:r w:rsidRPr="00903C04">
        <w:rPr>
          <w:rFonts w:ascii="Calibri" w:hAnsi="Calibri" w:cs="Calibri"/>
          <w:sz w:val="20"/>
          <w:lang w:val="ru-RU"/>
        </w:rPr>
        <w:t>естьнесоответствие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однакообщаясуммакакой</w:t>
      </w:r>
      <w:r w:rsidRPr="00903C04">
        <w:rPr>
          <w:rFonts w:ascii="Arial LatRus" w:hAnsi="Arial LatRus"/>
          <w:sz w:val="20"/>
          <w:lang w:val="ru-RU"/>
        </w:rPr>
        <w:t>-</w:t>
      </w:r>
      <w:r w:rsidRPr="00903C04">
        <w:rPr>
          <w:rFonts w:ascii="Calibri" w:hAnsi="Calibri" w:cs="Calibri"/>
          <w:sz w:val="20"/>
          <w:lang w:val="ru-RU"/>
        </w:rPr>
        <w:t>либоизсумм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указанныхпрописьюилицифрами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соответствуетуказаннойпрописьюсуммевграфе</w:t>
      </w:r>
      <w:r w:rsidRPr="00903C04">
        <w:rPr>
          <w:rFonts w:ascii="Arial LatRus" w:hAnsi="Arial LatRus"/>
          <w:sz w:val="20"/>
          <w:lang w:val="ru-RU"/>
        </w:rPr>
        <w:t xml:space="preserve"> "</w:t>
      </w:r>
      <w:r w:rsidRPr="00903C04">
        <w:rPr>
          <w:rFonts w:ascii="Calibri" w:hAnsi="Calibri" w:cs="Calibri"/>
          <w:sz w:val="20"/>
          <w:lang w:val="ru-RU"/>
        </w:rPr>
        <w:t>общаяцена</w:t>
      </w:r>
      <w:r w:rsidRPr="00903C04">
        <w:rPr>
          <w:rFonts w:ascii="Arial LatRus" w:hAnsi="Arial LatRus"/>
          <w:sz w:val="20"/>
          <w:lang w:val="ru-RU"/>
        </w:rPr>
        <w:t>";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/>
          <w:sz w:val="20"/>
          <w:lang w:val="ru-RU"/>
        </w:rPr>
      </w:pPr>
      <w:r w:rsidRPr="00903C04">
        <w:rPr>
          <w:rFonts w:ascii="Calibri" w:hAnsi="Calibri" w:cs="Calibri"/>
          <w:sz w:val="20"/>
          <w:lang w:val="ru-RU"/>
        </w:rPr>
        <w:t>в</w:t>
      </w:r>
      <w:r w:rsidRPr="00903C04">
        <w:rPr>
          <w:rFonts w:ascii="Arial LatRus" w:hAnsi="Arial LatRus"/>
          <w:sz w:val="20"/>
          <w:lang w:val="ru-RU"/>
        </w:rPr>
        <w:t>.</w:t>
      </w:r>
      <w:r w:rsidRPr="00903C04">
        <w:rPr>
          <w:rFonts w:ascii="Arial LatRus" w:hAnsi="Arial LatRus"/>
          <w:sz w:val="20"/>
          <w:lang w:val="ru-RU"/>
        </w:rPr>
        <w:tab/>
      </w:r>
      <w:r w:rsidRPr="00903C04">
        <w:rPr>
          <w:rFonts w:ascii="Calibri" w:hAnsi="Calibri" w:cs="Calibri"/>
          <w:sz w:val="20"/>
          <w:lang w:val="ru-RU"/>
        </w:rPr>
        <w:t>номерлотавценовомпредложенииуказанневерно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однаконаименованиепредметазакупкизаполненоправильно</w:t>
      </w:r>
      <w:r w:rsidRPr="00903C04">
        <w:rPr>
          <w:rFonts w:ascii="Arial LatRus" w:hAnsi="Arial LatRus"/>
          <w:sz w:val="20"/>
          <w:lang w:val="ru-RU"/>
        </w:rPr>
        <w:t>.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/>
          <w:sz w:val="20"/>
          <w:lang w:val="ru-RU"/>
        </w:rPr>
      </w:pPr>
      <w:r w:rsidRPr="00903C04">
        <w:rPr>
          <w:rFonts w:ascii="Calibri" w:hAnsi="Calibri" w:cs="Calibri"/>
          <w:sz w:val="20"/>
          <w:lang w:val="ru-RU"/>
        </w:rPr>
        <w:t>г</w:t>
      </w:r>
      <w:r w:rsidRPr="00903C04">
        <w:rPr>
          <w:rFonts w:ascii="Arial LatRus" w:hAnsi="Arial LatRus"/>
          <w:sz w:val="20"/>
          <w:lang w:val="ru-RU"/>
        </w:rPr>
        <w:t>.</w:t>
      </w:r>
      <w:r w:rsidRPr="00903C04">
        <w:rPr>
          <w:rFonts w:ascii="Calibri" w:hAnsi="Calibri" w:cs="Calibri"/>
          <w:sz w:val="20"/>
          <w:lang w:val="ru-RU"/>
        </w:rPr>
        <w:t>стоимость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налогнадобавленнуюстоимостьиобщаясуммаценовогопредложения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указанныевграфахпрописьюилицифрами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округленыдопятидесятых</w:t>
      </w:r>
      <w:r w:rsidRPr="00903C04">
        <w:rPr>
          <w:rFonts w:ascii="Arial LatRus" w:hAnsi="Arial LatRus"/>
          <w:sz w:val="20"/>
          <w:lang w:val="ru-RU"/>
        </w:rPr>
        <w:t>-</w:t>
      </w:r>
      <w:r w:rsidRPr="00903C04">
        <w:rPr>
          <w:rFonts w:ascii="Calibri" w:hAnsi="Calibri" w:cs="Calibri"/>
          <w:sz w:val="20"/>
          <w:lang w:val="ru-RU"/>
        </w:rPr>
        <w:t>доцелогочисланиже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апятьдесятыхиболее</w:t>
      </w:r>
      <w:r w:rsidRPr="00903C04">
        <w:rPr>
          <w:rFonts w:ascii="Arial LatRus" w:hAnsi="Arial LatRus"/>
          <w:sz w:val="20"/>
          <w:lang w:val="ru-RU"/>
        </w:rPr>
        <w:t>-</w:t>
      </w:r>
      <w:r w:rsidRPr="00903C04">
        <w:rPr>
          <w:rFonts w:ascii="Calibri" w:hAnsi="Calibri" w:cs="Calibri"/>
          <w:sz w:val="20"/>
          <w:lang w:val="ru-RU"/>
        </w:rPr>
        <w:t>доцелогочиславыше</w:t>
      </w:r>
      <w:r w:rsidRPr="00903C04">
        <w:rPr>
          <w:rFonts w:ascii="Arial LatRus" w:hAnsi="Arial LatRus"/>
          <w:sz w:val="20"/>
          <w:lang w:val="ru-RU"/>
        </w:rPr>
        <w:t xml:space="preserve">, 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/>
          <w:sz w:val="20"/>
          <w:lang w:val="ru-RU"/>
        </w:rPr>
      </w:pPr>
      <w:r w:rsidRPr="00903C04">
        <w:rPr>
          <w:rFonts w:ascii="Calibri" w:hAnsi="Calibri" w:cs="Calibri"/>
          <w:sz w:val="20"/>
          <w:lang w:val="ru-RU"/>
        </w:rPr>
        <w:t>д</w:t>
      </w:r>
      <w:r w:rsidRPr="00903C04">
        <w:rPr>
          <w:rFonts w:ascii="Arial LatRus" w:hAnsi="Arial LatRus"/>
          <w:sz w:val="20"/>
          <w:lang w:val="ru-RU"/>
        </w:rPr>
        <w:t>.</w:t>
      </w:r>
      <w:r w:rsidRPr="00903C04">
        <w:rPr>
          <w:rFonts w:ascii="Calibri" w:hAnsi="Calibri" w:cs="Calibri"/>
          <w:sz w:val="20"/>
          <w:lang w:val="ru-RU"/>
        </w:rPr>
        <w:t>вграфахстоимостьиналогнадобавленнуюстоимостьценовогопредложениясуммызаполненыкакцифрами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такипрописью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ионисоответствуютдругдругу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авсумме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указаннойбуквамивграфеобщейцены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заполненылишниеслова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врезультатечегополучаетсянесуществующаяцифра</w:t>
      </w:r>
      <w:r w:rsidRPr="00903C04">
        <w:rPr>
          <w:rFonts w:ascii="Arial LatRus" w:hAnsi="Arial LatRus"/>
          <w:sz w:val="20"/>
          <w:lang w:val="ru-RU"/>
        </w:rPr>
        <w:t>.</w:t>
      </w:r>
      <w:r w:rsidRPr="00903C04">
        <w:rPr>
          <w:rFonts w:ascii="Calibri" w:hAnsi="Calibri" w:cs="Calibri"/>
          <w:sz w:val="20"/>
          <w:lang w:val="ru-RU"/>
        </w:rPr>
        <w:t>Приэтомвслучае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указанномвнастоящемабзаце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оценочнаякомиссияприоценкезаявкипринимаетзаосновусовокупностьсумм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заполненныхпрописьювграфах</w:t>
      </w:r>
      <w:r w:rsidRPr="00903C04">
        <w:rPr>
          <w:rFonts w:ascii="Arial LatRus" w:hAnsi="Arial LatRus"/>
          <w:sz w:val="20"/>
          <w:lang w:val="ru-RU"/>
        </w:rPr>
        <w:t xml:space="preserve"> "</w:t>
      </w:r>
      <w:r w:rsidRPr="00903C04">
        <w:rPr>
          <w:rFonts w:ascii="Calibri" w:hAnsi="Calibri" w:cs="Calibri"/>
          <w:sz w:val="20"/>
          <w:lang w:val="ru-RU"/>
        </w:rPr>
        <w:t>стоимость</w:t>
      </w:r>
      <w:r w:rsidRPr="00903C04">
        <w:rPr>
          <w:rFonts w:ascii="Arial LatRus" w:hAnsi="Arial LatRus"/>
          <w:sz w:val="20"/>
          <w:lang w:val="ru-RU"/>
        </w:rPr>
        <w:t xml:space="preserve">" </w:t>
      </w:r>
      <w:r w:rsidRPr="00903C04">
        <w:rPr>
          <w:rFonts w:ascii="Calibri" w:hAnsi="Calibri" w:cs="Calibri"/>
          <w:sz w:val="20"/>
          <w:lang w:val="ru-RU"/>
        </w:rPr>
        <w:t>и</w:t>
      </w:r>
      <w:r w:rsidRPr="00903C04">
        <w:rPr>
          <w:rFonts w:ascii="Arial LatRus" w:hAnsi="Arial LatRus"/>
          <w:sz w:val="20"/>
          <w:lang w:val="ru-RU"/>
        </w:rPr>
        <w:t xml:space="preserve"> "</w:t>
      </w:r>
      <w:r w:rsidRPr="00903C04">
        <w:rPr>
          <w:rFonts w:ascii="Calibri" w:hAnsi="Calibri" w:cs="Calibri"/>
          <w:sz w:val="20"/>
          <w:lang w:val="ru-RU"/>
        </w:rPr>
        <w:t>налогнадобавленнуюстоимость</w:t>
      </w:r>
      <w:r w:rsidRPr="00903C04">
        <w:rPr>
          <w:rFonts w:ascii="Arial LatRus" w:hAnsi="Arial LatRus"/>
          <w:sz w:val="20"/>
          <w:lang w:val="ru-RU"/>
        </w:rPr>
        <w:t>".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 w:cs="Sylfaen"/>
          <w:sz w:val="20"/>
          <w:lang w:val="ru-RU"/>
        </w:rPr>
      </w:pPr>
      <w:r w:rsidRPr="00903C04">
        <w:rPr>
          <w:rFonts w:ascii="Calibri" w:hAnsi="Calibri" w:cs="Calibri"/>
          <w:sz w:val="20"/>
          <w:lang w:val="ru-RU"/>
        </w:rPr>
        <w:t>е</w:t>
      </w:r>
      <w:r w:rsidRPr="00903C04">
        <w:rPr>
          <w:rFonts w:ascii="Arial LatRus" w:hAnsi="Arial LatRus"/>
          <w:sz w:val="20"/>
          <w:lang w:val="ru-RU"/>
        </w:rPr>
        <w:t>.</w:t>
      </w:r>
      <w:r w:rsidRPr="00903C04">
        <w:rPr>
          <w:rFonts w:ascii="Calibri" w:hAnsi="Calibri" w:cs="Calibri"/>
          <w:sz w:val="20"/>
          <w:lang w:val="ru-RU"/>
        </w:rPr>
        <w:t>всуммах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заполненныхбуквамивграфахценовогопредложения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лумыуказанывцифрах</w:t>
      </w:r>
      <w:r w:rsidRPr="00903C04">
        <w:rPr>
          <w:rFonts w:ascii="Arial LatRus" w:hAnsi="Arial LatRus"/>
          <w:sz w:val="20"/>
          <w:lang w:val="ru-RU"/>
        </w:rPr>
        <w:t>.</w:t>
      </w:r>
    </w:p>
    <w:p w:rsidR="0007338B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Theme="minorHAnsi" w:hAnsiTheme="minorHAnsi"/>
          <w:sz w:val="20"/>
          <w:lang w:val="ru-RU"/>
        </w:rPr>
      </w:pPr>
      <w:r w:rsidRPr="00903C04">
        <w:rPr>
          <w:rFonts w:ascii="Arial LatRus" w:hAnsi="Arial LatRus"/>
          <w:sz w:val="20"/>
          <w:lang w:val="ru-RU"/>
        </w:rPr>
        <w:t>5.3.</w:t>
      </w:r>
      <w:r w:rsidRPr="00903C04">
        <w:rPr>
          <w:rFonts w:ascii="Arial LatRus" w:hAnsi="Arial LatRus"/>
          <w:sz w:val="20"/>
          <w:lang w:val="ru-RU"/>
        </w:rPr>
        <w:tab/>
      </w:r>
      <w:r w:rsidRPr="00903C04">
        <w:rPr>
          <w:rFonts w:ascii="Calibri" w:hAnsi="Calibri" w:cs="Calibri"/>
          <w:sz w:val="20"/>
          <w:lang w:val="ru-RU"/>
        </w:rPr>
        <w:t>Еслиценазаключаемогодоговорастабильна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тоценовоепредложениепредставляетсяоднимчислом</w:t>
      </w:r>
      <w:r w:rsidRPr="00903C04">
        <w:rPr>
          <w:rFonts w:ascii="Arial LatRus" w:hAnsi="Arial LatRus" w:cs="Arial LatRus"/>
          <w:sz w:val="20"/>
          <w:lang w:val="ru-RU"/>
        </w:rPr>
        <w:t>—</w:t>
      </w:r>
      <w:r w:rsidRPr="00903C04">
        <w:rPr>
          <w:rFonts w:ascii="Calibri" w:hAnsi="Calibri" w:cs="Calibri"/>
          <w:sz w:val="20"/>
          <w:lang w:val="ru-RU"/>
        </w:rPr>
        <w:t>общейпредлагаемойдляисполнениядоговораценой</w:t>
      </w:r>
      <w:r w:rsidRPr="00903C04">
        <w:rPr>
          <w:rFonts w:ascii="Arial LatRus" w:hAnsi="Arial LatRus"/>
          <w:sz w:val="20"/>
          <w:lang w:val="ru-RU"/>
        </w:rPr>
        <w:t xml:space="preserve">. </w:t>
      </w:r>
      <w:r w:rsidRPr="00903C04">
        <w:rPr>
          <w:rFonts w:ascii="Calibri" w:hAnsi="Calibri" w:cs="Calibri"/>
          <w:sz w:val="20"/>
          <w:lang w:val="ru-RU"/>
        </w:rPr>
        <w:t>Приэтомотучастниканеможеттребоватьсяпредставленияобоснованийценовогопредложенияиликаких</w:t>
      </w:r>
      <w:r w:rsidRPr="00903C04">
        <w:rPr>
          <w:rFonts w:ascii="Arial LatRus" w:hAnsi="Arial LatRus"/>
          <w:sz w:val="20"/>
          <w:lang w:val="ru-RU"/>
        </w:rPr>
        <w:t>-</w:t>
      </w:r>
      <w:r w:rsidRPr="00903C04">
        <w:rPr>
          <w:rFonts w:ascii="Calibri" w:hAnsi="Calibri" w:cs="Calibri"/>
          <w:sz w:val="20"/>
          <w:lang w:val="ru-RU"/>
        </w:rPr>
        <w:t>либосведенийилидокументовиноготипа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такжеразмерприбылиучастниканеможетбытьограниченприглашением</w:t>
      </w:r>
      <w:r w:rsidRPr="00903C04">
        <w:rPr>
          <w:rFonts w:ascii="Arial LatRus" w:hAnsi="Arial LatRus"/>
          <w:sz w:val="20"/>
          <w:lang w:val="ru-RU"/>
        </w:rPr>
        <w:t>.</w:t>
      </w:r>
    </w:p>
    <w:p w:rsidR="00754821" w:rsidRPr="00754821" w:rsidRDefault="00754821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Theme="minorHAnsi" w:hAnsiTheme="minorHAnsi"/>
          <w:sz w:val="20"/>
          <w:lang w:val="ru-RU"/>
        </w:rPr>
      </w:pPr>
    </w:p>
    <w:p w:rsidR="0007338B" w:rsidRDefault="0007338B" w:rsidP="009F1ACF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t xml:space="preserve">6. </w:t>
      </w:r>
      <w:r w:rsidRPr="00903C04">
        <w:rPr>
          <w:rFonts w:ascii="Calibri" w:hAnsi="Calibri" w:cs="Calibri"/>
          <w:b/>
          <w:sz w:val="20"/>
          <w:szCs w:val="20"/>
        </w:rPr>
        <w:t>СРОКДЕЙСТВИЯЗАЯВКИ</w:t>
      </w:r>
      <w:r w:rsidRPr="00903C04">
        <w:rPr>
          <w:rFonts w:ascii="Arial LatRus" w:hAnsi="Arial LatRus"/>
          <w:b/>
          <w:sz w:val="20"/>
          <w:szCs w:val="20"/>
        </w:rPr>
        <w:t xml:space="preserve">, </w:t>
      </w:r>
      <w:r w:rsidRPr="00903C04">
        <w:rPr>
          <w:rFonts w:ascii="Arial LatRus" w:hAnsi="Arial LatRus"/>
          <w:b/>
          <w:sz w:val="20"/>
          <w:szCs w:val="20"/>
        </w:rPr>
        <w:br/>
      </w:r>
      <w:r w:rsidRPr="00903C04">
        <w:rPr>
          <w:rFonts w:ascii="Calibri" w:hAnsi="Calibri" w:cs="Calibri"/>
          <w:b/>
          <w:sz w:val="20"/>
          <w:szCs w:val="20"/>
        </w:rPr>
        <w:t>ПОРЯДОКВНЕСЕНИЯИЗМЕНЕНИЙВЗАЯВКИИИХОТЗЫВА</w:t>
      </w:r>
    </w:p>
    <w:p w:rsidR="00754821" w:rsidRPr="00903C04" w:rsidRDefault="00754821" w:rsidP="009F1ACF">
      <w:pPr>
        <w:spacing w:after="0" w:line="240" w:lineRule="auto"/>
        <w:jc w:val="center"/>
        <w:rPr>
          <w:rFonts w:ascii="Arial LatRus" w:hAnsi="Arial LatRus"/>
          <w:b/>
          <w:sz w:val="20"/>
          <w:szCs w:val="20"/>
        </w:rPr>
      </w:pPr>
    </w:p>
    <w:p w:rsidR="0007338B" w:rsidRPr="00903C04" w:rsidRDefault="0007338B" w:rsidP="009F1ACF">
      <w:pPr>
        <w:pStyle w:val="BodyTextIndent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/>
          <w:i w:val="0"/>
          <w:lang w:val="ru-RU"/>
        </w:rPr>
      </w:pPr>
      <w:r w:rsidRPr="00903C04">
        <w:rPr>
          <w:rFonts w:ascii="Arial LatRus" w:hAnsi="Arial LatRus"/>
          <w:i w:val="0"/>
          <w:lang w:val="ru-RU"/>
        </w:rPr>
        <w:t>6.1.</w:t>
      </w:r>
      <w:r w:rsidRPr="00903C04">
        <w:rPr>
          <w:rFonts w:ascii="Arial LatRus" w:hAnsi="Arial LatRus"/>
          <w:i w:val="0"/>
          <w:lang w:val="ru-RU"/>
        </w:rPr>
        <w:tab/>
      </w:r>
      <w:r w:rsidRPr="00903C04">
        <w:rPr>
          <w:rFonts w:ascii="Calibri" w:hAnsi="Calibri" w:cs="Calibri"/>
          <w:i w:val="0"/>
          <w:lang w:val="ru-RU"/>
        </w:rPr>
        <w:t>Согласностатье</w:t>
      </w:r>
      <w:r w:rsidRPr="00903C04">
        <w:rPr>
          <w:rFonts w:ascii="Arial LatRus" w:hAnsi="Arial LatRus"/>
          <w:i w:val="0"/>
          <w:lang w:val="ru-RU"/>
        </w:rPr>
        <w:t xml:space="preserve"> 31 </w:t>
      </w:r>
      <w:r w:rsidRPr="00903C04">
        <w:rPr>
          <w:rFonts w:ascii="Calibri" w:hAnsi="Calibri" w:cs="Calibri"/>
          <w:i w:val="0"/>
          <w:lang w:val="ru-RU"/>
        </w:rPr>
        <w:t>ЗаконазаявкадействительнадозаключениядоговоравсоответствиисЗаконом</w:t>
      </w:r>
      <w:r w:rsidRPr="00903C04">
        <w:rPr>
          <w:rFonts w:ascii="Arial LatRus" w:hAnsi="Arial LatRus"/>
          <w:i w:val="0"/>
          <w:lang w:val="ru-RU"/>
        </w:rPr>
        <w:t xml:space="preserve">, </w:t>
      </w:r>
      <w:r w:rsidRPr="00903C04">
        <w:rPr>
          <w:rFonts w:ascii="Calibri" w:hAnsi="Calibri" w:cs="Calibri"/>
          <w:i w:val="0"/>
          <w:lang w:val="ru-RU"/>
        </w:rPr>
        <w:t>отзывазаявкиучастником</w:t>
      </w:r>
      <w:r w:rsidRPr="00903C04">
        <w:rPr>
          <w:rFonts w:ascii="Arial LatRus" w:hAnsi="Arial LatRus"/>
          <w:i w:val="0"/>
          <w:lang w:val="ru-RU"/>
        </w:rPr>
        <w:t xml:space="preserve">, </w:t>
      </w:r>
      <w:r w:rsidRPr="00903C04">
        <w:rPr>
          <w:rFonts w:ascii="Calibri" w:hAnsi="Calibri" w:cs="Calibri"/>
          <w:i w:val="0"/>
          <w:lang w:val="ru-RU"/>
        </w:rPr>
        <w:t>отклонениязаявкиилиобъявлениянастоящейпроцедурынесостоявшейся</w:t>
      </w:r>
      <w:r w:rsidRPr="00903C04">
        <w:rPr>
          <w:rFonts w:ascii="Arial LatRus" w:hAnsi="Arial LatRus"/>
          <w:i w:val="0"/>
          <w:lang w:val="ru-RU"/>
        </w:rPr>
        <w:t>.</w:t>
      </w:r>
    </w:p>
    <w:p w:rsidR="0007338B" w:rsidRDefault="0007338B" w:rsidP="009F1ACF">
      <w:pPr>
        <w:pStyle w:val="BodyTextIndent"/>
        <w:widowControl w:val="0"/>
        <w:tabs>
          <w:tab w:val="left" w:pos="1134"/>
        </w:tabs>
        <w:spacing w:line="240" w:lineRule="auto"/>
        <w:ind w:firstLine="567"/>
        <w:rPr>
          <w:rFonts w:asciiTheme="minorHAnsi" w:hAnsiTheme="minorHAnsi"/>
          <w:i w:val="0"/>
          <w:lang w:val="ru-RU"/>
        </w:rPr>
      </w:pPr>
      <w:r w:rsidRPr="00903C04">
        <w:rPr>
          <w:rFonts w:ascii="Arial LatRus" w:hAnsi="Arial LatRus"/>
          <w:i w:val="0"/>
          <w:lang w:val="ru-RU"/>
        </w:rPr>
        <w:t>6.2.</w:t>
      </w:r>
      <w:r w:rsidRPr="00903C04">
        <w:rPr>
          <w:rFonts w:ascii="Arial LatRus" w:hAnsi="Arial LatRus"/>
          <w:i w:val="0"/>
          <w:lang w:val="ru-RU"/>
        </w:rPr>
        <w:tab/>
      </w:r>
      <w:r w:rsidRPr="00903C04">
        <w:rPr>
          <w:rFonts w:ascii="Calibri" w:hAnsi="Calibri" w:cs="Calibri"/>
          <w:i w:val="0"/>
          <w:lang w:val="ru-RU"/>
        </w:rPr>
        <w:t>Согласностатье</w:t>
      </w:r>
      <w:r w:rsidRPr="00903C04">
        <w:rPr>
          <w:rFonts w:ascii="Arial LatRus" w:hAnsi="Arial LatRus"/>
          <w:i w:val="0"/>
          <w:lang w:val="ru-RU"/>
        </w:rPr>
        <w:t xml:space="preserve"> 31 </w:t>
      </w:r>
      <w:r w:rsidRPr="00903C04">
        <w:rPr>
          <w:rFonts w:ascii="Calibri" w:hAnsi="Calibri" w:cs="Calibri"/>
          <w:i w:val="0"/>
          <w:lang w:val="ru-RU"/>
        </w:rPr>
        <w:t>Законаучастникдоуказанноговпункте</w:t>
      </w:r>
      <w:r w:rsidRPr="00903C04">
        <w:rPr>
          <w:rFonts w:ascii="Arial LatRus" w:hAnsi="Arial LatRus"/>
          <w:i w:val="0"/>
          <w:lang w:val="ru-RU"/>
        </w:rPr>
        <w:t xml:space="preserve"> 4.2 </w:t>
      </w:r>
      <w:r w:rsidRPr="00903C04">
        <w:rPr>
          <w:rFonts w:ascii="Calibri" w:hAnsi="Calibri" w:cs="Calibri"/>
          <w:i w:val="0"/>
          <w:lang w:val="ru-RU"/>
        </w:rPr>
        <w:t>части</w:t>
      </w:r>
      <w:r w:rsidRPr="00903C04">
        <w:rPr>
          <w:rFonts w:ascii="Arial LatRus" w:hAnsi="Arial LatRus"/>
          <w:i w:val="0"/>
          <w:lang w:val="ru-RU"/>
        </w:rPr>
        <w:t xml:space="preserve"> 1 </w:t>
      </w:r>
      <w:r w:rsidRPr="00903C04">
        <w:rPr>
          <w:rFonts w:ascii="Calibri" w:hAnsi="Calibri" w:cs="Calibri"/>
          <w:i w:val="0"/>
          <w:lang w:val="ru-RU"/>
        </w:rPr>
        <w:t>настоящегоПриглашенияокончательногосрокаподачизаявокможетизменитьилиотозватьсвоюзаявку</w:t>
      </w:r>
      <w:r w:rsidRPr="00903C04">
        <w:rPr>
          <w:rFonts w:ascii="Arial LatRus" w:hAnsi="Arial LatRus"/>
          <w:i w:val="0"/>
          <w:lang w:val="ru-RU"/>
        </w:rPr>
        <w:t>.</w:t>
      </w:r>
    </w:p>
    <w:p w:rsidR="00754821" w:rsidRPr="00754821" w:rsidRDefault="00754821" w:rsidP="009F1ACF">
      <w:pPr>
        <w:pStyle w:val="BodyTextIndent"/>
        <w:widowControl w:val="0"/>
        <w:tabs>
          <w:tab w:val="left" w:pos="1134"/>
        </w:tabs>
        <w:spacing w:line="240" w:lineRule="auto"/>
        <w:ind w:firstLine="567"/>
        <w:rPr>
          <w:rFonts w:asciiTheme="minorHAnsi" w:hAnsiTheme="minorHAnsi" w:cs="Sylfaen"/>
          <w:i w:val="0"/>
          <w:lang w:val="ru-RU"/>
        </w:rPr>
      </w:pPr>
    </w:p>
    <w:p w:rsidR="0007338B" w:rsidRDefault="0007338B" w:rsidP="009F1ACF">
      <w:pPr>
        <w:widowControl w:val="0"/>
        <w:spacing w:after="0" w:line="240" w:lineRule="auto"/>
        <w:jc w:val="center"/>
        <w:rPr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t xml:space="preserve">7. </w:t>
      </w:r>
      <w:r w:rsidRPr="00903C04">
        <w:rPr>
          <w:rFonts w:ascii="Calibri" w:hAnsi="Calibri" w:cs="Calibri"/>
          <w:b/>
          <w:sz w:val="20"/>
          <w:szCs w:val="20"/>
        </w:rPr>
        <w:t>ОБЕСПЕЧЕНИЕЗАЯВКИ</w:t>
      </w:r>
    </w:p>
    <w:p w:rsidR="00754821" w:rsidRPr="00754821" w:rsidRDefault="00754821" w:rsidP="009F1ACF">
      <w:pPr>
        <w:widowControl w:val="0"/>
        <w:spacing w:after="0" w:line="240" w:lineRule="auto"/>
        <w:jc w:val="center"/>
        <w:rPr>
          <w:b/>
          <w:sz w:val="20"/>
          <w:szCs w:val="20"/>
        </w:rPr>
      </w:pP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7.1.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Участникзаявкойвпорядке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установленномнастоящимПриглашением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представляетобеспечениезаявки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Обеспечениезаявкипредставляетсяввидебанковскойгарантии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Приложение</w:t>
      </w:r>
      <w:r w:rsidRPr="00903C04">
        <w:rPr>
          <w:rFonts w:ascii="Arial LatRus" w:hAnsi="Arial LatRus"/>
          <w:sz w:val="20"/>
          <w:szCs w:val="20"/>
        </w:rPr>
        <w:t xml:space="preserve"> 3) </w:t>
      </w:r>
      <w:r w:rsidRPr="00903C04">
        <w:rPr>
          <w:rFonts w:ascii="Calibri" w:hAnsi="Calibri" w:cs="Calibri"/>
          <w:sz w:val="20"/>
          <w:szCs w:val="20"/>
        </w:rPr>
        <w:t>илиналичныхденегвразмере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равномпятипроцентамотценовогопредложенияучастника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Приэтомеслиучастникпредставилобеспечениезаявкивразмере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превышающемустановленныйнастоящимпунктомразмер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тозаявкасчитаетсяудовлетворяющейтребованиямПриглашенияинеподлежитотклонению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Представленноеввиденаличныхденегобеспечениезаявкидолжнобытьперечисленонаказначейскийсчет</w:t>
      </w:r>
      <w:r w:rsidRPr="00903C04">
        <w:rPr>
          <w:rFonts w:ascii="Arial LatRus" w:hAnsi="Arial LatRus"/>
          <w:sz w:val="20"/>
          <w:szCs w:val="20"/>
        </w:rPr>
        <w:t xml:space="preserve"> "900008000466", </w:t>
      </w:r>
      <w:r w:rsidRPr="00903C04">
        <w:rPr>
          <w:rFonts w:ascii="Calibri" w:hAnsi="Calibri" w:cs="Calibri"/>
          <w:sz w:val="20"/>
          <w:szCs w:val="20"/>
        </w:rPr>
        <w:t>открытыйвЦентральномказначейственаимяуполномоченногооргана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подлежитвозвратупредставившемуданноеобеспечениеучастникувтечениедвадцатирабочихднейпослезаключениядоговораврамкахнастоящейпроцедурыилиобъявлениянастоящейпроцедурынесостоявшейс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заисключениемслучаев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предусмотренныхпунктом</w:t>
      </w:r>
      <w:r w:rsidRPr="00903C04">
        <w:rPr>
          <w:rFonts w:ascii="Arial LatRus" w:hAnsi="Arial LatRus"/>
          <w:sz w:val="20"/>
          <w:szCs w:val="20"/>
        </w:rPr>
        <w:t xml:space="preserve"> 7.3 </w:t>
      </w:r>
      <w:r w:rsidRPr="00903C04">
        <w:rPr>
          <w:rFonts w:ascii="Calibri" w:hAnsi="Calibri" w:cs="Calibri"/>
          <w:sz w:val="20"/>
          <w:szCs w:val="20"/>
        </w:rPr>
        <w:t>части</w:t>
      </w:r>
      <w:r w:rsidRPr="00903C04">
        <w:rPr>
          <w:rFonts w:ascii="Arial LatRus" w:hAnsi="Arial LatRus"/>
          <w:sz w:val="20"/>
          <w:szCs w:val="20"/>
        </w:rPr>
        <w:t xml:space="preserve"> 1 </w:t>
      </w:r>
      <w:r w:rsidRPr="00903C04">
        <w:rPr>
          <w:rFonts w:ascii="Calibri" w:hAnsi="Calibri" w:cs="Calibri"/>
          <w:sz w:val="20"/>
          <w:szCs w:val="20"/>
        </w:rPr>
        <w:t>настоящегоприглашения</w:t>
      </w:r>
      <w:r w:rsidRPr="00903C04">
        <w:rPr>
          <w:rFonts w:ascii="Arial LatRus" w:hAnsi="Arial LatRus"/>
          <w:sz w:val="20"/>
          <w:szCs w:val="20"/>
        </w:rPr>
        <w:t xml:space="preserve">. 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7.2.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Приорганизациипроцедурызакупкиполотам</w:t>
      </w:r>
      <w:r w:rsidRPr="00903C04">
        <w:rPr>
          <w:rFonts w:ascii="Arial LatRus" w:hAnsi="Arial LatRus"/>
          <w:sz w:val="20"/>
          <w:szCs w:val="20"/>
        </w:rPr>
        <w:t>: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а</w:t>
      </w:r>
      <w:r w:rsidRPr="00903C04">
        <w:rPr>
          <w:rFonts w:ascii="Arial LatRus" w:hAnsi="Arial LatRus"/>
          <w:sz w:val="20"/>
          <w:szCs w:val="20"/>
        </w:rPr>
        <w:t>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еслиучастникподаетзаявкунаболеечемодинлот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lastRenderedPageBreak/>
        <w:t>томожетпредставитьобеспечениезаявкикакдлякаждоголотавотдельности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такидлявсехлотов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В</w:t>
      </w:r>
      <w:r w:rsidRPr="00903C04">
        <w:rPr>
          <w:rFonts w:ascii="Arial LatRus" w:hAnsi="Arial LatRus" w:cs="Calibri"/>
          <w:sz w:val="20"/>
          <w:szCs w:val="20"/>
          <w:lang w:val="en-US"/>
        </w:rPr>
        <w:t> </w:t>
      </w:r>
      <w:r w:rsidRPr="00903C04">
        <w:rPr>
          <w:rFonts w:ascii="Calibri" w:hAnsi="Calibri" w:cs="Calibri"/>
          <w:sz w:val="20"/>
          <w:szCs w:val="20"/>
        </w:rPr>
        <w:t>случаепредставленияобеспеченияоднойзаявки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егосуммаисчисляетсявотношенииобщейсуммыценовыхпредложенийпо</w:t>
      </w:r>
      <w:r w:rsidRPr="00903C04">
        <w:rPr>
          <w:rFonts w:ascii="Arial LatRus" w:hAnsi="Arial LatRus" w:cs="Calibri"/>
          <w:sz w:val="20"/>
          <w:szCs w:val="20"/>
          <w:lang w:val="en-US"/>
        </w:rPr>
        <w:t> </w:t>
      </w:r>
      <w:r w:rsidRPr="00903C04">
        <w:rPr>
          <w:rFonts w:ascii="Calibri" w:hAnsi="Calibri" w:cs="Calibri"/>
          <w:sz w:val="20"/>
          <w:szCs w:val="20"/>
        </w:rPr>
        <w:t>представленнымлотам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Еслиобщаясуммапредставленныхполотамценовыхпредложенийпревышает</w:t>
      </w:r>
      <w:r w:rsidRPr="00903C04">
        <w:rPr>
          <w:rFonts w:ascii="Arial LatRus" w:hAnsi="Arial LatRus"/>
          <w:sz w:val="20"/>
          <w:szCs w:val="20"/>
        </w:rPr>
        <w:t xml:space="preserve"> 10</w:t>
      </w:r>
      <w:r w:rsidRPr="00903C04">
        <w:rPr>
          <w:rFonts w:ascii="Calibri" w:hAnsi="Calibri" w:cs="Calibri"/>
          <w:sz w:val="20"/>
          <w:szCs w:val="20"/>
        </w:rPr>
        <w:t>млн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драмовРА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однакопредставленныепо</w:t>
      </w:r>
      <w:r w:rsidRPr="00903C04">
        <w:rPr>
          <w:rFonts w:ascii="Arial LatRus" w:hAnsi="Arial LatRus" w:cs="Calibri"/>
          <w:sz w:val="20"/>
          <w:szCs w:val="20"/>
          <w:lang w:val="en-US"/>
        </w:rPr>
        <w:t> </w:t>
      </w:r>
      <w:r w:rsidRPr="00903C04">
        <w:rPr>
          <w:rFonts w:ascii="Calibri" w:hAnsi="Calibri" w:cs="Calibri"/>
          <w:sz w:val="20"/>
          <w:szCs w:val="20"/>
        </w:rPr>
        <w:t>отдельнымлотамценовыепредложениянепревышаютэтогоразмера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то</w:t>
      </w:r>
      <w:r w:rsidRPr="00903C04">
        <w:rPr>
          <w:rFonts w:ascii="Arial LatRus" w:hAnsi="Arial LatRus" w:cs="Calibri"/>
          <w:sz w:val="20"/>
          <w:szCs w:val="20"/>
          <w:lang w:val="en-US"/>
        </w:rPr>
        <w:t> </w:t>
      </w:r>
      <w:r w:rsidRPr="00903C04">
        <w:rPr>
          <w:rFonts w:ascii="Calibri" w:hAnsi="Calibri" w:cs="Calibri"/>
          <w:sz w:val="20"/>
          <w:szCs w:val="20"/>
        </w:rPr>
        <w:t>обеспечениезаявкинепредставляется</w:t>
      </w:r>
      <w:r w:rsidRPr="00903C04">
        <w:rPr>
          <w:rFonts w:ascii="Arial LatRus" w:hAnsi="Arial LatRus"/>
          <w:sz w:val="20"/>
          <w:szCs w:val="20"/>
        </w:rPr>
        <w:t>;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б</w:t>
      </w:r>
      <w:r w:rsidRPr="00903C04">
        <w:rPr>
          <w:rFonts w:ascii="Arial LatRus" w:hAnsi="Arial LatRus"/>
          <w:sz w:val="20"/>
          <w:szCs w:val="20"/>
        </w:rPr>
        <w:t>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еслиучастникотказываетсяоткакого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либолотаилиотзаключениядоговора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либолишаетсяправаназаключениедоговора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тообеспечениезаявкивыплачиваетсявразмересуммыобеспечения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исчисленнойвотношениитолькоданноголота</w:t>
      </w:r>
      <w:r w:rsidRPr="00903C04">
        <w:rPr>
          <w:rFonts w:ascii="Arial LatRus" w:hAnsi="Arial LatRus"/>
          <w:sz w:val="20"/>
          <w:szCs w:val="20"/>
        </w:rPr>
        <w:t>.</w:t>
      </w:r>
      <w:r w:rsidRPr="00903C04">
        <w:rPr>
          <w:rStyle w:val="FootnoteReference"/>
          <w:rFonts w:ascii="Arial LatRus" w:hAnsi="Arial LatRus"/>
          <w:sz w:val="20"/>
          <w:szCs w:val="20"/>
        </w:rPr>
        <w:footnoteReference w:customMarkFollows="1" w:id="7"/>
        <w:t>9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7.3.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Участниквыплачиваетобеспечениезаявки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еслион</w:t>
      </w:r>
      <w:r w:rsidRPr="00903C04">
        <w:rPr>
          <w:rFonts w:ascii="Arial LatRus" w:hAnsi="Arial LatRus"/>
          <w:sz w:val="20"/>
          <w:szCs w:val="20"/>
        </w:rPr>
        <w:t>: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объявленотобраннымучастником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ноотказываетсяотзаключениядоговоралиболишаетсяправанаегозаключение</w:t>
      </w:r>
      <w:r w:rsidRPr="00903C04">
        <w:rPr>
          <w:rFonts w:ascii="Arial LatRus" w:hAnsi="Arial LatRus"/>
          <w:sz w:val="20"/>
          <w:szCs w:val="20"/>
        </w:rPr>
        <w:t>;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2)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нарушилобязательство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взятоенасебяврамкахпроцессазакупки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чтопривелокпрекращениюдальнейшегоучастияданногоучастникавпроцессе</w:t>
      </w:r>
      <w:r w:rsidRPr="00903C04">
        <w:rPr>
          <w:rFonts w:ascii="Arial LatRus" w:hAnsi="Arial LatRus"/>
          <w:sz w:val="20"/>
          <w:szCs w:val="20"/>
        </w:rPr>
        <w:t>;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послевскрытиязаявокотказалсяотдальнейшегоучастиявнастоящейпроцедуре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7.4.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Обеспечениезаявкидолжнобытьдействительновтечение</w:t>
      </w:r>
      <w:r w:rsidRPr="00903C04">
        <w:rPr>
          <w:rFonts w:ascii="Arial LatRus" w:hAnsi="Arial LatRus"/>
          <w:sz w:val="20"/>
          <w:szCs w:val="20"/>
        </w:rPr>
        <w:t xml:space="preserve"> 90</w:t>
      </w:r>
      <w:r w:rsidRPr="00903C04">
        <w:rPr>
          <w:rFonts w:ascii="Arial LatRus" w:hAnsi="Arial LatRus" w:cs="Calibri"/>
          <w:sz w:val="20"/>
          <w:szCs w:val="20"/>
        </w:rPr>
        <w:t> </w:t>
      </w:r>
      <w:r w:rsidRPr="00903C04">
        <w:rPr>
          <w:rFonts w:ascii="Arial LatRus" w:hAnsi="Arial LatRus"/>
          <w:sz w:val="20"/>
          <w:szCs w:val="20"/>
        </w:rPr>
        <w:t>(</w:t>
      </w:r>
      <w:r w:rsidRPr="00903C04">
        <w:rPr>
          <w:rFonts w:ascii="Calibri" w:hAnsi="Calibri" w:cs="Calibri"/>
          <w:sz w:val="20"/>
          <w:szCs w:val="20"/>
        </w:rPr>
        <w:t>девяноста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рабочихднейсодняподачизаявки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Обеспечениезаявкиподлежитвозвратупредставившемуданноеобеспечениеучастникувтечениедвадцатирабочихднейпослезаключениядоговораврамкахнастоящейпроцедурыилиобъявлениянастоящейпроцедурынесостоявшейс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заисключениемслучаев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предусмотренныхпунктом</w:t>
      </w:r>
      <w:r w:rsidRPr="00903C04">
        <w:rPr>
          <w:rFonts w:ascii="Arial LatRus" w:hAnsi="Arial LatRus"/>
          <w:sz w:val="20"/>
          <w:szCs w:val="20"/>
        </w:rPr>
        <w:t xml:space="preserve"> 7.3. </w:t>
      </w:r>
      <w:r w:rsidRPr="00903C04">
        <w:rPr>
          <w:rFonts w:ascii="Calibri" w:hAnsi="Calibri" w:cs="Calibri"/>
          <w:sz w:val="20"/>
          <w:szCs w:val="20"/>
        </w:rPr>
        <w:t>части</w:t>
      </w:r>
      <w:r w:rsidRPr="00903C04">
        <w:rPr>
          <w:rFonts w:ascii="Arial LatRus" w:hAnsi="Arial LatRus"/>
          <w:sz w:val="20"/>
          <w:szCs w:val="20"/>
        </w:rPr>
        <w:t xml:space="preserve"> 1 </w:t>
      </w:r>
      <w:r w:rsidRPr="00903C04">
        <w:rPr>
          <w:rFonts w:ascii="Calibri" w:hAnsi="Calibri" w:cs="Calibri"/>
          <w:sz w:val="20"/>
          <w:szCs w:val="20"/>
        </w:rPr>
        <w:t>настоящегоПриглашения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spacing w:after="0" w:line="240" w:lineRule="auto"/>
        <w:rPr>
          <w:rFonts w:ascii="Arial LatRus" w:hAnsi="Arial LatRus" w:cs="Sylfaen"/>
          <w:sz w:val="20"/>
          <w:szCs w:val="20"/>
        </w:rPr>
      </w:pPr>
    </w:p>
    <w:p w:rsidR="0007338B" w:rsidRDefault="0007338B" w:rsidP="009F1ACF">
      <w:pPr>
        <w:widowControl w:val="0"/>
        <w:spacing w:after="0" w:line="240" w:lineRule="auto"/>
        <w:jc w:val="center"/>
        <w:rPr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t>8.</w:t>
      </w:r>
      <w:r w:rsidRPr="00903C04">
        <w:rPr>
          <w:rFonts w:ascii="Calibri" w:hAnsi="Calibri" w:cs="Calibri"/>
          <w:b/>
          <w:sz w:val="20"/>
          <w:szCs w:val="20"/>
        </w:rPr>
        <w:t>ВСКРЫТИЕ</w:t>
      </w:r>
      <w:r w:rsidRPr="00903C04">
        <w:rPr>
          <w:rFonts w:ascii="Arial LatRus" w:hAnsi="Arial LatRus"/>
          <w:b/>
          <w:sz w:val="20"/>
          <w:szCs w:val="20"/>
        </w:rPr>
        <w:t xml:space="preserve">, </w:t>
      </w:r>
      <w:r w:rsidRPr="00903C04">
        <w:rPr>
          <w:rFonts w:ascii="Calibri" w:hAnsi="Calibri" w:cs="Calibri"/>
          <w:b/>
          <w:sz w:val="20"/>
          <w:szCs w:val="20"/>
        </w:rPr>
        <w:t>ОЦЕНКАЗАЯВОКИ</w:t>
      </w:r>
      <w:r w:rsidRPr="00903C04">
        <w:rPr>
          <w:rFonts w:ascii="Arial LatRus" w:hAnsi="Arial LatRus"/>
          <w:b/>
          <w:sz w:val="20"/>
          <w:szCs w:val="20"/>
        </w:rPr>
        <w:br/>
      </w:r>
      <w:r w:rsidRPr="00903C04">
        <w:rPr>
          <w:rFonts w:ascii="Calibri" w:hAnsi="Calibri" w:cs="Calibri"/>
          <w:b/>
          <w:sz w:val="20"/>
          <w:szCs w:val="20"/>
        </w:rPr>
        <w:t>ПОДВЕДЕНИЕИТОГОВ</w:t>
      </w:r>
    </w:p>
    <w:p w:rsidR="00754821" w:rsidRPr="00754821" w:rsidRDefault="00754821" w:rsidP="009F1ACF">
      <w:pPr>
        <w:widowControl w:val="0"/>
        <w:spacing w:after="0" w:line="240" w:lineRule="auto"/>
        <w:jc w:val="center"/>
        <w:rPr>
          <w:b/>
          <w:sz w:val="20"/>
          <w:szCs w:val="20"/>
        </w:rPr>
      </w:pPr>
    </w:p>
    <w:p w:rsidR="00122B0E" w:rsidRPr="00903C04" w:rsidRDefault="0007338B" w:rsidP="009F1ACF">
      <w:pPr>
        <w:pStyle w:val="BodyTextIndent2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/>
        </w:rPr>
      </w:pPr>
      <w:r w:rsidRPr="00903C04">
        <w:rPr>
          <w:rFonts w:ascii="Arial LatRus" w:hAnsi="Arial LatRus"/>
        </w:rPr>
        <w:t>8.1.</w:t>
      </w:r>
      <w:r w:rsidR="00122B0E" w:rsidRPr="00903C04">
        <w:rPr>
          <w:rFonts w:ascii="Calibri" w:hAnsi="Calibri" w:cs="Calibri"/>
        </w:rPr>
        <w:t>Заявкабудетоткрытанапервомзаседаниизаявоккомиссии</w:t>
      </w:r>
      <w:r w:rsidR="00122B0E" w:rsidRPr="00903C04">
        <w:rPr>
          <w:rFonts w:ascii="Arial LatRus" w:hAnsi="Arial LatRus"/>
        </w:rPr>
        <w:t xml:space="preserve">, </w:t>
      </w:r>
      <w:r w:rsidR="00122B0E" w:rsidRPr="00903C04">
        <w:rPr>
          <w:rFonts w:ascii="Calibri" w:hAnsi="Calibri" w:cs="Calibri"/>
        </w:rPr>
        <w:t>объявленииобэтойпроцедур</w:t>
      </w:r>
      <w:r w:rsidR="008224D3" w:rsidRPr="00903C04">
        <w:rPr>
          <w:rFonts w:ascii="Calibri" w:hAnsi="Calibri" w:cs="Calibri"/>
        </w:rPr>
        <w:t>еиприглашениина</w:t>
      </w:r>
      <w:r w:rsidR="008224D3" w:rsidRPr="00903C04">
        <w:rPr>
          <w:rFonts w:ascii="Arial LatRus" w:hAnsi="Arial LatRus" w:cs="Arial LatRus"/>
        </w:rPr>
        <w:t>«</w:t>
      </w:r>
      <w:r w:rsidR="008224D3" w:rsidRPr="00903C04">
        <w:rPr>
          <w:rFonts w:ascii="Arial LatRus" w:hAnsi="Arial LatRus"/>
        </w:rPr>
        <w:t>11:00</w:t>
      </w:r>
      <w:r w:rsidR="008224D3" w:rsidRPr="00903C04">
        <w:rPr>
          <w:rFonts w:ascii="Arial LatRus" w:hAnsi="Arial LatRus" w:cs="Arial LatRus"/>
        </w:rPr>
        <w:t>»</w:t>
      </w:r>
      <w:r w:rsidR="008224D3" w:rsidRPr="00903C04">
        <w:rPr>
          <w:rFonts w:ascii="Calibri" w:hAnsi="Calibri" w:cs="Calibri"/>
        </w:rPr>
        <w:t>в</w:t>
      </w:r>
      <w:r w:rsidR="008224D3" w:rsidRPr="00903C04">
        <w:rPr>
          <w:rFonts w:ascii="Arial LatRus" w:hAnsi="Arial LatRus" w:cs="Arial LatRus"/>
        </w:rPr>
        <w:t>«</w:t>
      </w:r>
      <w:r w:rsidR="008224D3" w:rsidRPr="00903C04">
        <w:rPr>
          <w:rFonts w:ascii="Arial LatRus" w:hAnsi="Arial LatRus"/>
        </w:rPr>
        <w:t>7</w:t>
      </w:r>
      <w:r w:rsidR="00122B0E" w:rsidRPr="00903C04">
        <w:rPr>
          <w:rFonts w:ascii="Arial LatRus" w:hAnsi="Arial LatRus"/>
        </w:rPr>
        <w:t>-</w:t>
      </w:r>
      <w:r w:rsidR="00122B0E" w:rsidRPr="00903C04">
        <w:rPr>
          <w:rFonts w:ascii="Calibri" w:hAnsi="Calibri" w:cs="Calibri"/>
        </w:rPr>
        <w:t>йдень</w:t>
      </w:r>
      <w:r w:rsidR="00122B0E" w:rsidRPr="00903C04">
        <w:rPr>
          <w:rFonts w:ascii="Arial LatRus" w:hAnsi="Arial LatRus" w:cs="Arial LatRus"/>
        </w:rPr>
        <w:t>»</w:t>
      </w:r>
      <w:r w:rsidR="00122B0E" w:rsidRPr="00903C04">
        <w:rPr>
          <w:rFonts w:ascii="Calibri" w:hAnsi="Calibri" w:cs="Calibri"/>
        </w:rPr>
        <w:t>сдатыпубликациивбюллетене</w:t>
      </w:r>
      <w:r w:rsidR="00122B0E" w:rsidRPr="00903C04">
        <w:rPr>
          <w:rFonts w:ascii="Arial LatRus" w:hAnsi="Arial LatRus"/>
        </w:rPr>
        <w:t>.</w:t>
      </w:r>
    </w:p>
    <w:p w:rsidR="0007338B" w:rsidRPr="00903C04" w:rsidRDefault="00122B0E" w:rsidP="009F1ACF">
      <w:pPr>
        <w:pStyle w:val="BodyTextIndent2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/>
        </w:rPr>
      </w:pPr>
      <w:r w:rsidRPr="00903C04">
        <w:rPr>
          <w:rFonts w:ascii="Calibri" w:hAnsi="Calibri" w:cs="Calibri"/>
        </w:rPr>
        <w:t>Открытиеприложенияисессияоценки</w:t>
      </w:r>
      <w:r w:rsidR="0007338B" w:rsidRPr="00903C04">
        <w:rPr>
          <w:rFonts w:ascii="Calibri" w:hAnsi="Calibri" w:cs="Calibri"/>
        </w:rPr>
        <w:t>бюллетенеобъявленияиприглашениянанастоящуюпроцедуру</w:t>
      </w:r>
      <w:r w:rsidR="0007338B" w:rsidRPr="00903C04">
        <w:rPr>
          <w:rFonts w:ascii="Arial LatRus" w:hAnsi="Arial LatRus"/>
        </w:rPr>
        <w:t>.</w:t>
      </w:r>
    </w:p>
    <w:p w:rsidR="0007338B" w:rsidRPr="00903C04" w:rsidRDefault="0007338B" w:rsidP="009F1ACF">
      <w:pPr>
        <w:widowControl w:val="0"/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Назаседанииповскрытиюиоценкезаявок</w:t>
      </w:r>
      <w:r w:rsidRPr="00903C04">
        <w:rPr>
          <w:rFonts w:ascii="Arial LatRus" w:hAnsi="Arial LatRus"/>
          <w:sz w:val="20"/>
          <w:szCs w:val="20"/>
        </w:rPr>
        <w:t>:</w:t>
      </w:r>
    </w:p>
    <w:p w:rsidR="0007338B" w:rsidRPr="00903C04" w:rsidRDefault="0007338B" w:rsidP="009F1ACF">
      <w:pPr>
        <w:widowControl w:val="0"/>
        <w:spacing w:after="0" w:line="240" w:lineRule="auto"/>
        <w:ind w:firstLine="284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 xml:space="preserve"> 1)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председателькомиссии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председательствующийназаседании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объявляетзаседаниеоткрытымиоглашаетвыраженнуюоднимчисломценуназакупаемыеврамкахнастоящейпроцедурыработы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атакжевыраженныеоднимчисломценовыепредложенияподавшихзаявкиучастников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принимаязаоснованиепредставленнуюпрописьюзапись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2)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послепередачипредседателю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председательствующемуназаседании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документов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указанныхвподпункте</w:t>
      </w:r>
      <w:r w:rsidRPr="00903C04">
        <w:rPr>
          <w:rFonts w:ascii="Arial LatRus" w:hAnsi="Arial LatRus"/>
          <w:sz w:val="20"/>
          <w:szCs w:val="20"/>
        </w:rPr>
        <w:t xml:space="preserve"> 1 </w:t>
      </w:r>
      <w:r w:rsidRPr="00903C04">
        <w:rPr>
          <w:rFonts w:ascii="Calibri" w:hAnsi="Calibri" w:cs="Calibri"/>
          <w:sz w:val="20"/>
          <w:szCs w:val="20"/>
        </w:rPr>
        <w:t>настоящегопункта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комиссияоценивает</w:t>
      </w:r>
      <w:r w:rsidRPr="00903C04">
        <w:rPr>
          <w:rFonts w:ascii="Arial LatRus" w:hAnsi="Arial LatRus"/>
          <w:sz w:val="20"/>
          <w:szCs w:val="20"/>
        </w:rPr>
        <w:t>: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а</w:t>
      </w:r>
      <w:r w:rsidRPr="00903C04">
        <w:rPr>
          <w:rFonts w:ascii="Arial LatRus" w:hAnsi="Arial LatRus"/>
          <w:sz w:val="20"/>
          <w:szCs w:val="20"/>
        </w:rPr>
        <w:t>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соответствиесоставленияиподачисодержащихзаявкиконвертовустановленномупорядкуивскрываетзаявки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оцененныекаксоответствующие</w:t>
      </w:r>
      <w:r w:rsidRPr="00903C04">
        <w:rPr>
          <w:rFonts w:ascii="Arial LatRus" w:hAnsi="Arial LatRus"/>
          <w:sz w:val="20"/>
          <w:szCs w:val="20"/>
        </w:rPr>
        <w:t>;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б</w:t>
      </w:r>
      <w:r w:rsidRPr="00903C04">
        <w:rPr>
          <w:rFonts w:ascii="Arial LatRus" w:hAnsi="Arial LatRus"/>
          <w:sz w:val="20"/>
          <w:szCs w:val="20"/>
        </w:rPr>
        <w:t>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наличиетребуемых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предусмотренных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документоввкаждомвскрытомконвертеисоответствиеихсоставленияустановленнымприглашениемреквизитам</w:t>
      </w:r>
      <w:r w:rsidRPr="00903C04">
        <w:rPr>
          <w:rFonts w:ascii="Arial LatRus" w:hAnsi="Arial LatRus"/>
          <w:sz w:val="20"/>
          <w:szCs w:val="20"/>
        </w:rPr>
        <w:t>;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председателькомиссииобъявляетвыраженныеоднимчисломценовыепредложенияподавшихзаявкиучастников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принимаязаоснованиепредставленнуюпрописьюзапись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pStyle w:val="BodyTextIndent2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/>
        </w:rPr>
      </w:pPr>
      <w:r w:rsidRPr="00903C04">
        <w:rPr>
          <w:rFonts w:ascii="Arial LatRus" w:hAnsi="Arial LatRus"/>
        </w:rPr>
        <w:t>8.2.</w:t>
      </w:r>
      <w:r w:rsidRPr="00903C04">
        <w:rPr>
          <w:rFonts w:ascii="Arial LatRus" w:hAnsi="Arial LatRus"/>
        </w:rPr>
        <w:tab/>
      </w:r>
      <w:r w:rsidRPr="00903C04">
        <w:rPr>
          <w:rFonts w:ascii="Calibri" w:hAnsi="Calibri" w:cs="Calibri"/>
        </w:rPr>
        <w:t>Заявкиоцениваютсявпорядке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установленномнастоящимприглашением</w:t>
      </w:r>
      <w:r w:rsidRPr="00903C04">
        <w:rPr>
          <w:rFonts w:ascii="Arial LatRus" w:hAnsi="Arial LatRus"/>
        </w:rPr>
        <w:t xml:space="preserve">. </w:t>
      </w:r>
    </w:p>
    <w:p w:rsidR="0007338B" w:rsidRPr="00903C04" w:rsidRDefault="0007338B" w:rsidP="009F1ACF">
      <w:pPr>
        <w:widowControl w:val="0"/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Есликоличестволотоввпроцедурезакупокнепревышаетсемдесятьпятьлотов</w:t>
      </w:r>
      <w:r w:rsidRPr="00903C04">
        <w:rPr>
          <w:rFonts w:ascii="Arial LatRus" w:hAnsi="Arial LatRus"/>
          <w:sz w:val="20"/>
          <w:szCs w:val="20"/>
        </w:rPr>
        <w:t xml:space="preserve">- </w:t>
      </w:r>
      <w:r w:rsidRPr="00903C04">
        <w:rPr>
          <w:rFonts w:ascii="Calibri" w:hAnsi="Calibri" w:cs="Calibri"/>
          <w:sz w:val="20"/>
          <w:szCs w:val="20"/>
        </w:rPr>
        <w:t>оценказаявокосуществляетсявтечениедесятирабочихднейсодняистеченияокончательногосрокаихподачи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априпревышении</w:t>
      </w:r>
      <w:r w:rsidRPr="00903C04">
        <w:rPr>
          <w:rFonts w:ascii="Arial LatRus" w:hAnsi="Arial LatRus"/>
          <w:sz w:val="20"/>
          <w:szCs w:val="20"/>
        </w:rPr>
        <w:t xml:space="preserve">- </w:t>
      </w:r>
      <w:r w:rsidRPr="00903C04">
        <w:rPr>
          <w:rFonts w:ascii="Calibri" w:hAnsi="Calibri" w:cs="Calibri"/>
          <w:sz w:val="20"/>
          <w:szCs w:val="20"/>
        </w:rPr>
        <w:t>втечениепятнадцатирабочихдней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"</w:t>
      </w:r>
      <w:r w:rsidRPr="00903C04">
        <w:rPr>
          <w:rFonts w:ascii="Calibri" w:hAnsi="Calibri" w:cs="Calibri"/>
          <w:sz w:val="20"/>
          <w:szCs w:val="20"/>
        </w:rPr>
        <w:t>Удовлетворительно</w:t>
      </w:r>
      <w:r w:rsidRPr="00903C04">
        <w:rPr>
          <w:rFonts w:ascii="Arial LatRus" w:hAnsi="Arial LatRus"/>
          <w:sz w:val="20"/>
          <w:szCs w:val="20"/>
        </w:rPr>
        <w:t xml:space="preserve">" </w:t>
      </w:r>
      <w:r w:rsidRPr="00903C04">
        <w:rPr>
          <w:rFonts w:ascii="Calibri" w:hAnsi="Calibri" w:cs="Calibri"/>
          <w:sz w:val="20"/>
          <w:szCs w:val="20"/>
        </w:rPr>
        <w:t>оцениваютсязаявки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соответствующиепредусмотреннымнастоящимприглашениемусловиям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впротивномслучае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заявкиоцениваютсякакнеудовлетворительныеиотклоняются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Приэтом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назаседанииповскрытиюиоценкезаявоккомиссияотклоняеттезаявки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вкоторыхотсутствуютценовоепредложение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либоте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которыенесоответствуюттребованиямприглашения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pStyle w:val="BodyTextIndent2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 w:cs="Sylfaen"/>
        </w:rPr>
      </w:pPr>
      <w:r w:rsidRPr="00903C04">
        <w:rPr>
          <w:rFonts w:ascii="Arial LatRus" w:hAnsi="Arial LatRus"/>
        </w:rPr>
        <w:t>8.3.</w:t>
      </w:r>
      <w:r w:rsidRPr="00903C04">
        <w:rPr>
          <w:rFonts w:ascii="Arial LatRus" w:hAnsi="Arial LatRus"/>
        </w:rPr>
        <w:tab/>
      </w:r>
      <w:r w:rsidRPr="00903C04">
        <w:rPr>
          <w:rFonts w:ascii="Calibri" w:hAnsi="Calibri" w:cs="Calibri"/>
        </w:rPr>
        <w:t>Отобранныйучастникопределяетсяизчислаучастников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представившихзаявки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оцененныекакудовлетворительные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попринципупредпочтения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отдаваемогоучастнику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представившемуминимальноеценовоепредложение</w:t>
      </w:r>
      <w:r w:rsidRPr="00903C04">
        <w:rPr>
          <w:rFonts w:ascii="Arial LatRus" w:hAnsi="Arial LatRus"/>
        </w:rPr>
        <w:t xml:space="preserve">. </w:t>
      </w:r>
      <w:r w:rsidRPr="00903C04">
        <w:rPr>
          <w:rFonts w:ascii="Calibri" w:hAnsi="Calibri" w:cs="Calibri"/>
        </w:rPr>
        <w:t>Причемприопределениикомиссиейотобранногоучастникаиучастников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занявшихпоследующиеместа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оценкаисравнениеценовыхпредложенийосуществляютсябезисчислениясуммыналога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указанноговпункте</w:t>
      </w:r>
      <w:r w:rsidRPr="00903C04">
        <w:rPr>
          <w:rFonts w:ascii="Arial LatRus" w:hAnsi="Arial LatRus"/>
        </w:rPr>
        <w:t xml:space="preserve"> 5.2. </w:t>
      </w:r>
      <w:r w:rsidRPr="00903C04">
        <w:rPr>
          <w:rFonts w:ascii="Calibri" w:hAnsi="Calibri" w:cs="Calibri"/>
        </w:rPr>
        <w:lastRenderedPageBreak/>
        <w:t>части</w:t>
      </w:r>
      <w:r w:rsidRPr="00903C04">
        <w:rPr>
          <w:rFonts w:ascii="Arial LatRus" w:hAnsi="Arial LatRus"/>
        </w:rPr>
        <w:t xml:space="preserve"> 1 </w:t>
      </w:r>
      <w:r w:rsidRPr="00903C04">
        <w:rPr>
          <w:rFonts w:ascii="Calibri" w:hAnsi="Calibri" w:cs="Calibri"/>
        </w:rPr>
        <w:t>настоящегоприглашения</w:t>
      </w:r>
      <w:r w:rsidRPr="00903C04">
        <w:rPr>
          <w:rFonts w:ascii="Arial LatRus" w:hAnsi="Arial LatRus"/>
        </w:rPr>
        <w:t>.</w:t>
      </w:r>
    </w:p>
    <w:p w:rsidR="0007338B" w:rsidRPr="00903C04" w:rsidRDefault="0007338B" w:rsidP="009F1ACF">
      <w:pPr>
        <w:pStyle w:val="BodyTextIndent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 w:cs="Sylfaen"/>
          <w:i w:val="0"/>
          <w:lang w:val="ru-RU"/>
        </w:rPr>
      </w:pPr>
      <w:r w:rsidRPr="00903C04">
        <w:rPr>
          <w:rFonts w:ascii="Arial LatRus" w:hAnsi="Arial LatRus"/>
          <w:i w:val="0"/>
          <w:lang w:val="ru-RU"/>
        </w:rPr>
        <w:t>8.4.</w:t>
      </w:r>
      <w:r w:rsidRPr="00903C04">
        <w:rPr>
          <w:rFonts w:ascii="Arial LatRus" w:hAnsi="Arial LatRus"/>
          <w:i w:val="0"/>
          <w:lang w:val="ru-RU"/>
        </w:rPr>
        <w:tab/>
      </w:r>
      <w:r w:rsidRPr="00903C04">
        <w:rPr>
          <w:rFonts w:ascii="Calibri" w:hAnsi="Calibri" w:cs="Calibri"/>
          <w:i w:val="0"/>
          <w:lang w:val="ru-RU"/>
        </w:rPr>
        <w:t>Есливзаявкеимеетсянесоответствиемеждусуммами</w:t>
      </w:r>
      <w:r w:rsidRPr="00903C04">
        <w:rPr>
          <w:rFonts w:ascii="Arial LatRus" w:hAnsi="Arial LatRus"/>
          <w:i w:val="0"/>
          <w:lang w:val="ru-RU"/>
        </w:rPr>
        <w:t xml:space="preserve">, </w:t>
      </w:r>
      <w:r w:rsidRPr="00903C04">
        <w:rPr>
          <w:rFonts w:ascii="Calibri" w:hAnsi="Calibri" w:cs="Calibri"/>
          <w:i w:val="0"/>
          <w:lang w:val="ru-RU"/>
        </w:rPr>
        <w:t>написаннымипрописьюицифрами</w:t>
      </w:r>
      <w:r w:rsidRPr="00903C04">
        <w:rPr>
          <w:rFonts w:ascii="Arial LatRus" w:hAnsi="Arial LatRus"/>
          <w:i w:val="0"/>
          <w:lang w:val="ru-RU"/>
        </w:rPr>
        <w:t xml:space="preserve">, </w:t>
      </w:r>
      <w:r w:rsidRPr="00903C04">
        <w:rPr>
          <w:rFonts w:ascii="Calibri" w:hAnsi="Calibri" w:cs="Calibri"/>
          <w:i w:val="0"/>
          <w:lang w:val="ru-RU"/>
        </w:rPr>
        <w:t>заоснованиепринимаетсясумма</w:t>
      </w:r>
      <w:r w:rsidRPr="00903C04">
        <w:rPr>
          <w:rFonts w:ascii="Arial LatRus" w:hAnsi="Arial LatRus"/>
          <w:i w:val="0"/>
          <w:lang w:val="ru-RU"/>
        </w:rPr>
        <w:t xml:space="preserve">, </w:t>
      </w:r>
      <w:r w:rsidRPr="00903C04">
        <w:rPr>
          <w:rFonts w:ascii="Calibri" w:hAnsi="Calibri" w:cs="Calibri"/>
          <w:i w:val="0"/>
          <w:lang w:val="ru-RU"/>
        </w:rPr>
        <w:t>написаннаяпрописью</w:t>
      </w:r>
      <w:r w:rsidRPr="00903C04">
        <w:rPr>
          <w:rFonts w:ascii="Arial LatRus" w:hAnsi="Arial LatRus"/>
          <w:i w:val="0"/>
          <w:lang w:val="ru-RU"/>
        </w:rPr>
        <w:t xml:space="preserve">. </w:t>
      </w:r>
      <w:r w:rsidRPr="00903C04">
        <w:rPr>
          <w:rFonts w:ascii="Calibri" w:hAnsi="Calibri" w:cs="Calibri"/>
          <w:i w:val="0"/>
          <w:lang w:val="ru-RU"/>
        </w:rPr>
        <w:t>Еслипредлагаемыеценыпредставленывдвухилиболеевалютах</w:t>
      </w:r>
      <w:r w:rsidRPr="00903C04">
        <w:rPr>
          <w:rFonts w:ascii="Arial LatRus" w:hAnsi="Arial LatRus"/>
          <w:i w:val="0"/>
          <w:lang w:val="ru-RU"/>
        </w:rPr>
        <w:t xml:space="preserve">, </w:t>
      </w:r>
      <w:r w:rsidRPr="00903C04">
        <w:rPr>
          <w:rFonts w:ascii="Calibri" w:hAnsi="Calibri" w:cs="Calibri"/>
          <w:i w:val="0"/>
          <w:lang w:val="ru-RU"/>
        </w:rPr>
        <w:t>онисопоставляютсясдрамомРеспубликиАрменияпокурсу</w:t>
      </w:r>
      <w:r w:rsidR="00122B0E" w:rsidRPr="00903C04">
        <w:rPr>
          <w:rFonts w:ascii="Arial LatRus" w:hAnsi="Arial LatRus"/>
          <w:i w:val="0"/>
          <w:lang w:val="ru-RU"/>
        </w:rPr>
        <w:t xml:space="preserve">, </w:t>
      </w:r>
      <w:r w:rsidR="00122B0E" w:rsidRPr="00903C04">
        <w:rPr>
          <w:rFonts w:ascii="Calibri" w:hAnsi="Calibri" w:cs="Calibri"/>
          <w:i w:val="0"/>
          <w:lang w:val="ru-RU"/>
        </w:rPr>
        <w:t>установленномуЦентральнымбанкомРеспубликиАрмениянаданныйдень</w:t>
      </w:r>
      <w:r w:rsidR="00122B0E" w:rsidRPr="00903C04">
        <w:rPr>
          <w:rFonts w:ascii="Arial LatRus" w:hAnsi="Arial LatRus"/>
          <w:i w:val="0"/>
          <w:lang w:val="ru-RU"/>
        </w:rPr>
        <w:t>.</w:t>
      </w:r>
      <w:r w:rsidRPr="00903C04">
        <w:rPr>
          <w:rStyle w:val="FootnoteReference"/>
          <w:rFonts w:ascii="Arial LatRus" w:hAnsi="Arial LatRus"/>
          <w:i w:val="0"/>
          <w:lang w:val="ru-RU"/>
        </w:rPr>
        <w:t>0</w:t>
      </w:r>
      <w:r w:rsidRPr="00903C04">
        <w:rPr>
          <w:rFonts w:ascii="Arial LatRus" w:hAnsi="Arial LatRus"/>
          <w:i w:val="0"/>
          <w:lang w:val="ru-RU"/>
        </w:rPr>
        <w:t>.</w:t>
      </w:r>
    </w:p>
    <w:p w:rsidR="0007338B" w:rsidRPr="00903C04" w:rsidRDefault="0007338B" w:rsidP="009F1ACF">
      <w:pPr>
        <w:pStyle w:val="BodyTextIndent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 w:cs="Sylfaen"/>
          <w:i w:val="0"/>
          <w:lang w:val="ru-RU"/>
        </w:rPr>
      </w:pPr>
      <w:r w:rsidRPr="00903C04">
        <w:rPr>
          <w:rFonts w:ascii="Arial LatRus" w:hAnsi="Arial LatRus"/>
          <w:i w:val="0"/>
          <w:lang w:val="ru-RU"/>
        </w:rPr>
        <w:t>8.5.</w:t>
      </w:r>
      <w:r w:rsidRPr="00903C04">
        <w:rPr>
          <w:rFonts w:ascii="Arial LatRus" w:hAnsi="Arial LatRus"/>
          <w:i w:val="0"/>
          <w:lang w:val="ru-RU"/>
        </w:rPr>
        <w:tab/>
      </w:r>
      <w:r w:rsidRPr="00903C04">
        <w:rPr>
          <w:rFonts w:ascii="Calibri" w:hAnsi="Calibri" w:cs="Calibri"/>
          <w:i w:val="0"/>
          <w:lang w:val="ru-RU"/>
        </w:rPr>
        <w:t>Переговорымеждукомиссией</w:t>
      </w:r>
      <w:r w:rsidRPr="00903C04">
        <w:rPr>
          <w:rFonts w:ascii="Arial LatRus" w:hAnsi="Arial LatRus"/>
          <w:i w:val="0"/>
          <w:lang w:val="ru-RU"/>
        </w:rPr>
        <w:t xml:space="preserve">, </w:t>
      </w:r>
      <w:r w:rsidRPr="00903C04">
        <w:rPr>
          <w:rFonts w:ascii="Calibri" w:hAnsi="Calibri" w:cs="Calibri"/>
          <w:i w:val="0"/>
          <w:lang w:val="ru-RU"/>
        </w:rPr>
        <w:t>заказчикомиучастникамизапрещаются</w:t>
      </w:r>
      <w:r w:rsidRPr="00903C04">
        <w:rPr>
          <w:rFonts w:ascii="Arial LatRus" w:hAnsi="Arial LatRus"/>
          <w:i w:val="0"/>
          <w:lang w:val="ru-RU"/>
        </w:rPr>
        <w:t xml:space="preserve">, </w:t>
      </w:r>
      <w:r w:rsidRPr="00903C04">
        <w:rPr>
          <w:rFonts w:ascii="Calibri" w:hAnsi="Calibri" w:cs="Calibri"/>
          <w:i w:val="0"/>
          <w:lang w:val="ru-RU"/>
        </w:rPr>
        <w:t>заисключениемслучаев</w:t>
      </w:r>
      <w:r w:rsidRPr="00903C04">
        <w:rPr>
          <w:rFonts w:ascii="Arial LatRus" w:hAnsi="Arial LatRus"/>
          <w:i w:val="0"/>
          <w:lang w:val="ru-RU"/>
        </w:rPr>
        <w:t>,</w:t>
      </w:r>
    </w:p>
    <w:p w:rsidR="0007338B" w:rsidRPr="00903C04" w:rsidRDefault="0007338B" w:rsidP="009F1ACF">
      <w:pPr>
        <w:pStyle w:val="BodyTextIndent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 w:cs="Sylfaen"/>
          <w:i w:val="0"/>
          <w:lang w:val="ru-RU"/>
        </w:rPr>
      </w:pPr>
      <w:r w:rsidRPr="00903C04">
        <w:rPr>
          <w:rFonts w:ascii="Arial LatRus" w:hAnsi="Arial LatRus"/>
          <w:i w:val="0"/>
          <w:lang w:val="ru-RU"/>
        </w:rPr>
        <w:t>1)</w:t>
      </w:r>
      <w:r w:rsidRPr="00903C04">
        <w:rPr>
          <w:rFonts w:ascii="Arial LatRus" w:hAnsi="Arial LatRus"/>
          <w:i w:val="0"/>
          <w:lang w:val="ru-RU"/>
        </w:rPr>
        <w:tab/>
      </w:r>
      <w:r w:rsidRPr="00903C04">
        <w:rPr>
          <w:rFonts w:ascii="Calibri" w:hAnsi="Calibri" w:cs="Calibri"/>
          <w:i w:val="0"/>
          <w:lang w:val="ru-RU"/>
        </w:rPr>
        <w:t>когдавпроцедурепринялучастиеодинучастник</w:t>
      </w:r>
      <w:r w:rsidRPr="00903C04">
        <w:rPr>
          <w:rFonts w:ascii="Arial LatRus" w:hAnsi="Arial LatRus"/>
          <w:i w:val="0"/>
          <w:lang w:val="ru-RU"/>
        </w:rPr>
        <w:t xml:space="preserve">, </w:t>
      </w:r>
      <w:r w:rsidRPr="00903C04">
        <w:rPr>
          <w:rFonts w:ascii="Calibri" w:hAnsi="Calibri" w:cs="Calibri"/>
          <w:i w:val="0"/>
          <w:lang w:val="ru-RU"/>
        </w:rPr>
        <w:t>поданнаязаявкакоторогосоответствуеттребованиямприглашения</w:t>
      </w:r>
      <w:r w:rsidRPr="00903C04">
        <w:rPr>
          <w:rFonts w:ascii="Arial LatRus" w:hAnsi="Arial LatRus"/>
          <w:i w:val="0"/>
          <w:lang w:val="ru-RU"/>
        </w:rPr>
        <w:t xml:space="preserve">, </w:t>
      </w:r>
      <w:r w:rsidRPr="00903C04">
        <w:rPr>
          <w:rFonts w:ascii="Calibri" w:hAnsi="Calibri" w:cs="Calibri"/>
          <w:i w:val="0"/>
          <w:lang w:val="ru-RU"/>
        </w:rPr>
        <w:t>либоесливрезультатеоценкизаявокзаявкатолькоодногоучастникабылаоцененакаксоответствующаятребованиямприглашения</w:t>
      </w:r>
      <w:r w:rsidRPr="00903C04">
        <w:rPr>
          <w:rFonts w:ascii="Arial LatRus" w:hAnsi="Arial LatRus"/>
          <w:i w:val="0"/>
          <w:lang w:val="ru-RU"/>
        </w:rPr>
        <w:t xml:space="preserve">, </w:t>
      </w:r>
      <w:r w:rsidRPr="00903C04">
        <w:rPr>
          <w:rFonts w:ascii="Calibri" w:hAnsi="Calibri" w:cs="Calibri"/>
          <w:i w:val="0"/>
          <w:lang w:val="ru-RU"/>
        </w:rPr>
        <w:t>илиприравенствепредложенныхминимальныхцен</w:t>
      </w:r>
      <w:r w:rsidRPr="00903C04">
        <w:rPr>
          <w:rFonts w:ascii="Arial LatRus" w:hAnsi="Arial LatRus"/>
          <w:i w:val="0"/>
          <w:lang w:val="ru-RU"/>
        </w:rPr>
        <w:t xml:space="preserve">, </w:t>
      </w:r>
      <w:r w:rsidRPr="00903C04">
        <w:rPr>
          <w:rFonts w:ascii="Calibri" w:hAnsi="Calibri" w:cs="Calibri"/>
          <w:i w:val="0"/>
          <w:lang w:val="ru-RU"/>
        </w:rPr>
        <w:t>илиеслиценовыепредложения</w:t>
      </w:r>
      <w:r w:rsidRPr="00903C04">
        <w:rPr>
          <w:rFonts w:ascii="Arial LatRus" w:hAnsi="Arial LatRus"/>
          <w:i w:val="0"/>
          <w:lang w:val="ru-RU"/>
        </w:rPr>
        <w:t xml:space="preserve">, </w:t>
      </w:r>
      <w:r w:rsidRPr="00903C04">
        <w:rPr>
          <w:rFonts w:ascii="Calibri" w:hAnsi="Calibri" w:cs="Calibri"/>
          <w:i w:val="0"/>
          <w:lang w:val="ru-RU"/>
        </w:rPr>
        <w:t>представленныевсемиучастниками</w:t>
      </w:r>
      <w:r w:rsidRPr="00903C04">
        <w:rPr>
          <w:rFonts w:ascii="Arial LatRus" w:hAnsi="Arial LatRus"/>
          <w:i w:val="0"/>
          <w:lang w:val="ru-RU"/>
        </w:rPr>
        <w:t xml:space="preserve">, </w:t>
      </w:r>
      <w:r w:rsidRPr="00903C04">
        <w:rPr>
          <w:rFonts w:ascii="Calibri" w:hAnsi="Calibri" w:cs="Calibri"/>
          <w:i w:val="0"/>
          <w:lang w:val="ru-RU"/>
        </w:rPr>
        <w:t>подавшимизаявки</w:t>
      </w:r>
      <w:r w:rsidRPr="00903C04">
        <w:rPr>
          <w:rFonts w:ascii="Arial LatRus" w:hAnsi="Arial LatRus"/>
          <w:i w:val="0"/>
          <w:lang w:val="ru-RU"/>
        </w:rPr>
        <w:t xml:space="preserve">, </w:t>
      </w:r>
      <w:r w:rsidRPr="00903C04">
        <w:rPr>
          <w:rFonts w:ascii="Calibri" w:hAnsi="Calibri" w:cs="Calibri"/>
          <w:i w:val="0"/>
          <w:lang w:val="ru-RU"/>
        </w:rPr>
        <w:t>которыеоцененыкакудовлетворяющиенеценовымусловиям</w:t>
      </w:r>
      <w:r w:rsidRPr="00903C04">
        <w:rPr>
          <w:rFonts w:ascii="Arial LatRus" w:hAnsi="Arial LatRus"/>
          <w:i w:val="0"/>
          <w:lang w:val="ru-RU"/>
        </w:rPr>
        <w:t xml:space="preserve">, </w:t>
      </w:r>
      <w:r w:rsidRPr="00903C04">
        <w:rPr>
          <w:rFonts w:ascii="Calibri" w:hAnsi="Calibri" w:cs="Calibri"/>
          <w:i w:val="0"/>
          <w:lang w:val="ru-RU"/>
        </w:rPr>
        <w:t>превышаютфинансовыесредства</w:t>
      </w:r>
      <w:r w:rsidRPr="00903C04">
        <w:rPr>
          <w:rFonts w:ascii="Arial LatRus" w:hAnsi="Arial LatRus"/>
          <w:i w:val="0"/>
          <w:lang w:val="ru-RU"/>
        </w:rPr>
        <w:t xml:space="preserve">, </w:t>
      </w:r>
      <w:r w:rsidRPr="00903C04">
        <w:rPr>
          <w:rFonts w:ascii="Calibri" w:hAnsi="Calibri" w:cs="Calibri"/>
          <w:i w:val="0"/>
          <w:lang w:val="ru-RU"/>
        </w:rPr>
        <w:t>предусмотренныеабзацем</w:t>
      </w:r>
      <w:r w:rsidRPr="00903C04">
        <w:rPr>
          <w:rFonts w:ascii="Arial LatRus" w:hAnsi="Arial LatRus"/>
          <w:i w:val="0"/>
          <w:lang w:val="ru-RU"/>
        </w:rPr>
        <w:t xml:space="preserve"> 2 </w:t>
      </w:r>
      <w:r w:rsidRPr="00903C04">
        <w:rPr>
          <w:rFonts w:ascii="Calibri" w:hAnsi="Calibri" w:cs="Calibri"/>
          <w:i w:val="0"/>
          <w:lang w:val="ru-RU"/>
        </w:rPr>
        <w:t>пункта</w:t>
      </w:r>
      <w:r w:rsidRPr="00903C04">
        <w:rPr>
          <w:rFonts w:ascii="Arial LatRus" w:hAnsi="Arial LatRus"/>
          <w:i w:val="0"/>
          <w:lang w:val="ru-RU"/>
        </w:rPr>
        <w:t xml:space="preserve"> 8.1. </w:t>
      </w:r>
      <w:r w:rsidRPr="00903C04">
        <w:rPr>
          <w:rFonts w:ascii="Calibri" w:hAnsi="Calibri" w:cs="Calibri"/>
          <w:i w:val="0"/>
          <w:lang w:val="ru-RU"/>
        </w:rPr>
        <w:t>части</w:t>
      </w:r>
      <w:r w:rsidRPr="00903C04">
        <w:rPr>
          <w:rFonts w:ascii="Arial LatRus" w:hAnsi="Arial LatRus" w:cs="Calibri"/>
          <w:i w:val="0"/>
          <w:lang w:val="en-US"/>
        </w:rPr>
        <w:t> </w:t>
      </w:r>
      <w:r w:rsidRPr="00903C04">
        <w:rPr>
          <w:rFonts w:ascii="Arial LatRus" w:hAnsi="Arial LatRus"/>
          <w:i w:val="0"/>
          <w:lang w:val="ru-RU"/>
        </w:rPr>
        <w:t xml:space="preserve">1 </w:t>
      </w:r>
      <w:r w:rsidRPr="00903C04">
        <w:rPr>
          <w:rFonts w:ascii="Calibri" w:hAnsi="Calibri" w:cs="Calibri"/>
          <w:i w:val="0"/>
          <w:lang w:val="ru-RU"/>
        </w:rPr>
        <w:t>настоящегоприглашениядляосуществленияэтойзакупкиилизакупкаосуществляетсянаоснованиичасти</w:t>
      </w:r>
      <w:r w:rsidRPr="00903C04">
        <w:rPr>
          <w:rFonts w:ascii="Arial LatRus" w:hAnsi="Arial LatRus"/>
          <w:i w:val="0"/>
          <w:lang w:val="ru-RU"/>
        </w:rPr>
        <w:t xml:space="preserve"> 6 </w:t>
      </w:r>
      <w:r w:rsidRPr="00903C04">
        <w:rPr>
          <w:rFonts w:ascii="Calibri" w:hAnsi="Calibri" w:cs="Calibri"/>
          <w:i w:val="0"/>
          <w:lang w:val="ru-RU"/>
        </w:rPr>
        <w:t>статьи</w:t>
      </w:r>
      <w:r w:rsidRPr="00903C04">
        <w:rPr>
          <w:rFonts w:ascii="Arial LatRus" w:hAnsi="Arial LatRus"/>
          <w:i w:val="0"/>
          <w:lang w:val="ru-RU"/>
        </w:rPr>
        <w:t xml:space="preserve"> 15 </w:t>
      </w:r>
      <w:r w:rsidRPr="00903C04">
        <w:rPr>
          <w:rFonts w:ascii="Calibri" w:hAnsi="Calibri" w:cs="Calibri"/>
          <w:i w:val="0"/>
          <w:lang w:val="ru-RU"/>
        </w:rPr>
        <w:t>Закона</w:t>
      </w:r>
      <w:r w:rsidRPr="00903C04">
        <w:rPr>
          <w:rFonts w:ascii="Arial LatRus" w:hAnsi="Arial LatRus"/>
          <w:i w:val="0"/>
          <w:lang w:val="ru-RU"/>
        </w:rPr>
        <w:t>.</w:t>
      </w:r>
      <w:r w:rsidRPr="00903C04">
        <w:rPr>
          <w:rFonts w:ascii="Calibri" w:hAnsi="Calibri" w:cs="Calibri"/>
          <w:i w:val="0"/>
          <w:lang w:val="ru-RU"/>
        </w:rPr>
        <w:t>Переговоры</w:t>
      </w:r>
      <w:r w:rsidRPr="00903C04">
        <w:rPr>
          <w:rFonts w:ascii="Arial LatRus" w:hAnsi="Arial LatRus"/>
          <w:i w:val="0"/>
          <w:lang w:val="ru-RU"/>
        </w:rPr>
        <w:t xml:space="preserve">, </w:t>
      </w:r>
      <w:r w:rsidRPr="00903C04">
        <w:rPr>
          <w:rFonts w:ascii="Calibri" w:hAnsi="Calibri" w:cs="Calibri"/>
          <w:i w:val="0"/>
          <w:lang w:val="ru-RU"/>
        </w:rPr>
        <w:t>которыеведутсясогласнонастоящемупункту</w:t>
      </w:r>
      <w:r w:rsidRPr="00903C04">
        <w:rPr>
          <w:rFonts w:ascii="Arial LatRus" w:hAnsi="Arial LatRus"/>
          <w:i w:val="0"/>
          <w:lang w:val="ru-RU"/>
        </w:rPr>
        <w:t xml:space="preserve">, </w:t>
      </w:r>
      <w:r w:rsidRPr="00903C04">
        <w:rPr>
          <w:rFonts w:ascii="Calibri" w:hAnsi="Calibri" w:cs="Calibri"/>
          <w:i w:val="0"/>
          <w:lang w:val="ru-RU"/>
        </w:rPr>
        <w:t>могутпривеститолькокснижениюпредложеннойценыилиизменениюусловийоплаты</w:t>
      </w:r>
      <w:r w:rsidRPr="00903C04">
        <w:rPr>
          <w:rFonts w:ascii="Arial LatRus" w:hAnsi="Arial LatRus"/>
          <w:i w:val="0"/>
          <w:lang w:val="ru-RU"/>
        </w:rPr>
        <w:t xml:space="preserve">, </w:t>
      </w:r>
      <w:r w:rsidRPr="00903C04">
        <w:rPr>
          <w:rFonts w:ascii="Calibri" w:hAnsi="Calibri" w:cs="Calibri"/>
          <w:i w:val="0"/>
          <w:lang w:val="ru-RU"/>
        </w:rPr>
        <w:t>апереговорыведутсяодновременносовсемиучастниками</w:t>
      </w:r>
      <w:r w:rsidRPr="00903C04">
        <w:rPr>
          <w:rFonts w:ascii="Arial LatRus" w:hAnsi="Arial LatRus"/>
          <w:i w:val="0"/>
          <w:lang w:val="ru-RU"/>
        </w:rPr>
        <w:t>;</w:t>
      </w:r>
    </w:p>
    <w:p w:rsidR="0007338B" w:rsidRPr="00903C04" w:rsidDel="00992C40" w:rsidRDefault="0007338B" w:rsidP="009F1ACF">
      <w:pPr>
        <w:pStyle w:val="BodyTextIndent2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 w:cs="Sylfaen"/>
        </w:rPr>
      </w:pPr>
      <w:r w:rsidRPr="00903C04">
        <w:rPr>
          <w:rFonts w:ascii="Arial LatRus" w:hAnsi="Arial LatRus"/>
        </w:rPr>
        <w:t>2)</w:t>
      </w:r>
      <w:r w:rsidRPr="00903C04">
        <w:rPr>
          <w:rFonts w:ascii="Arial LatRus" w:hAnsi="Arial LatRus"/>
        </w:rPr>
        <w:tab/>
      </w:r>
      <w:r w:rsidRPr="00903C04">
        <w:rPr>
          <w:rFonts w:ascii="Calibri" w:hAnsi="Calibri" w:cs="Calibri"/>
        </w:rPr>
        <w:t>иныхслучаев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предусмотренныхЗаконом</w:t>
      </w:r>
      <w:r w:rsidRPr="00903C04">
        <w:rPr>
          <w:rFonts w:ascii="Arial LatRus" w:hAnsi="Arial LatRus"/>
        </w:rPr>
        <w:t>.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 w:cs="Sylfaen"/>
          <w:sz w:val="20"/>
          <w:lang w:val="ru-RU"/>
        </w:rPr>
      </w:pPr>
      <w:r w:rsidRPr="00903C04">
        <w:rPr>
          <w:rFonts w:ascii="Arial LatRus" w:hAnsi="Arial LatRus"/>
          <w:sz w:val="20"/>
          <w:lang w:val="ru-RU"/>
        </w:rPr>
        <w:t>8.6.</w:t>
      </w:r>
      <w:r w:rsidRPr="00903C04">
        <w:rPr>
          <w:rFonts w:ascii="Arial LatRus" w:hAnsi="Arial LatRus"/>
          <w:sz w:val="20"/>
          <w:lang w:val="ru-RU"/>
        </w:rPr>
        <w:tab/>
      </w:r>
      <w:r w:rsidRPr="00903C04">
        <w:rPr>
          <w:rFonts w:ascii="Calibri" w:hAnsi="Calibri" w:cs="Calibri"/>
          <w:sz w:val="20"/>
          <w:lang w:val="ru-RU"/>
        </w:rPr>
        <w:t>Изчислаучастников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подавшихзаявки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оцененныекакудовлетворяющиетребованиямприглашения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комиссияотбираетиобъявляетотобранногоучастникаиучастников</w:t>
      </w:r>
      <w:r w:rsidRPr="00903C04">
        <w:rPr>
          <w:rFonts w:ascii="Arial LatRus" w:hAnsi="Arial LatRus"/>
          <w:sz w:val="20"/>
          <w:lang w:val="ru-RU"/>
        </w:rPr>
        <w:t xml:space="preserve">,  </w:t>
      </w:r>
      <w:r w:rsidRPr="00903C04">
        <w:rPr>
          <w:rFonts w:ascii="Calibri" w:hAnsi="Calibri" w:cs="Calibri"/>
          <w:sz w:val="20"/>
          <w:lang w:val="ru-RU"/>
        </w:rPr>
        <w:t>занявшихпоследующиеместа</w:t>
      </w:r>
      <w:r w:rsidRPr="00903C04">
        <w:rPr>
          <w:rFonts w:ascii="Arial LatRus" w:hAnsi="Arial LatRus"/>
          <w:sz w:val="20"/>
          <w:lang w:val="ru-RU"/>
        </w:rPr>
        <w:t xml:space="preserve">. </w:t>
      </w:r>
      <w:r w:rsidRPr="00903C04">
        <w:rPr>
          <w:rFonts w:ascii="Calibri" w:hAnsi="Calibri" w:cs="Calibri"/>
          <w:sz w:val="20"/>
          <w:lang w:val="ru-RU"/>
        </w:rPr>
        <w:t>Призакупкестроительныхпрограммкомиссиятакжеоцениваетсоответствиетехническиххарактеристикпредставленныхприборовиоборудованиятребованиямприглашения</w:t>
      </w:r>
      <w:r w:rsidRPr="00903C04">
        <w:rPr>
          <w:rFonts w:ascii="Arial LatRus" w:hAnsi="Arial LatRus"/>
          <w:sz w:val="20"/>
          <w:lang w:val="ru-RU"/>
        </w:rPr>
        <w:t>.</w:t>
      </w:r>
      <w:r w:rsidRPr="00903C04">
        <w:rPr>
          <w:rFonts w:ascii="Calibri" w:hAnsi="Calibri" w:cs="Calibri"/>
          <w:sz w:val="20"/>
          <w:lang w:val="ru-RU"/>
        </w:rPr>
        <w:t>Приравенствепредложенныхнаименьшихцениливслучаееслиценовыепредложениявсехучастников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подавшихзаявки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оцененныекакудовлетворяющиенеценовымусловиям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превышаютцену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установленнуюзаявкойназакупкуприобретаемыхврамкахнастоящейпроцедурытоваровилизакупкаосуществляетсянаоснованиичасти</w:t>
      </w:r>
      <w:r w:rsidRPr="00903C04">
        <w:rPr>
          <w:rFonts w:ascii="Arial LatRus" w:hAnsi="Arial LatRus"/>
          <w:sz w:val="20"/>
          <w:lang w:val="ru-RU"/>
        </w:rPr>
        <w:t xml:space="preserve"> 6 </w:t>
      </w:r>
      <w:r w:rsidRPr="00903C04">
        <w:rPr>
          <w:rFonts w:ascii="Calibri" w:hAnsi="Calibri" w:cs="Calibri"/>
          <w:sz w:val="20"/>
          <w:lang w:val="ru-RU"/>
        </w:rPr>
        <w:t>статьи</w:t>
      </w:r>
      <w:r w:rsidRPr="00903C04">
        <w:rPr>
          <w:rFonts w:ascii="Arial LatRus" w:hAnsi="Arial LatRus"/>
          <w:sz w:val="20"/>
          <w:lang w:val="ru-RU"/>
        </w:rPr>
        <w:t xml:space="preserve"> 15 </w:t>
      </w:r>
      <w:r w:rsidRPr="00903C04">
        <w:rPr>
          <w:rFonts w:ascii="Calibri" w:hAnsi="Calibri" w:cs="Calibri"/>
          <w:sz w:val="20"/>
          <w:lang w:val="ru-RU"/>
        </w:rPr>
        <w:t>Закона</w:t>
      </w:r>
      <w:r w:rsidRPr="00903C04">
        <w:rPr>
          <w:rFonts w:ascii="Arial LatRus" w:hAnsi="Arial LatRus"/>
          <w:sz w:val="20"/>
          <w:lang w:val="ru-RU"/>
        </w:rPr>
        <w:t>: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 w:cs="Sylfaen"/>
          <w:sz w:val="20"/>
          <w:lang w:val="ru-RU"/>
        </w:rPr>
      </w:pPr>
      <w:r w:rsidRPr="00903C04">
        <w:rPr>
          <w:rFonts w:ascii="Calibri" w:hAnsi="Calibri" w:cs="Calibri"/>
          <w:sz w:val="20"/>
          <w:lang w:val="ru-RU"/>
        </w:rPr>
        <w:t>а</w:t>
      </w:r>
      <w:r w:rsidRPr="00903C04">
        <w:rPr>
          <w:rFonts w:ascii="Arial LatRus" w:hAnsi="Arial LatRus"/>
          <w:sz w:val="20"/>
          <w:lang w:val="ru-RU"/>
        </w:rPr>
        <w:t>.</w:t>
      </w:r>
      <w:r w:rsidRPr="00903C04">
        <w:rPr>
          <w:rFonts w:ascii="Arial LatRus" w:hAnsi="Arial LatRus"/>
          <w:sz w:val="20"/>
          <w:lang w:val="ru-RU"/>
        </w:rPr>
        <w:tab/>
      </w:r>
      <w:r w:rsidRPr="00903C04">
        <w:rPr>
          <w:rFonts w:ascii="Calibri" w:hAnsi="Calibri" w:cs="Calibri"/>
          <w:sz w:val="20"/>
          <w:lang w:val="ru-RU"/>
        </w:rPr>
        <w:t>дляопределенияотобранногоучастникаиучастников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занявшихпоследующиеместа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с</w:t>
      </w:r>
      <w:r w:rsidRPr="00903C04">
        <w:rPr>
          <w:rFonts w:ascii="Arial LatRus" w:hAnsi="Arial LatRus" w:cs="Calibri"/>
          <w:sz w:val="20"/>
        </w:rPr>
        <w:t> </w:t>
      </w:r>
      <w:r w:rsidRPr="00903C04">
        <w:rPr>
          <w:rFonts w:ascii="Calibri" w:hAnsi="Calibri" w:cs="Calibri"/>
          <w:sz w:val="20"/>
          <w:lang w:val="ru-RU"/>
        </w:rPr>
        <w:t>цельюсокращенияпредложенныхназаседаниикомиссиицен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совсемиучастниками</w:t>
      </w:r>
      <w:r w:rsidRPr="00903C04">
        <w:rPr>
          <w:rFonts w:ascii="Arial LatRus" w:hAnsi="Arial LatRus"/>
          <w:sz w:val="20"/>
          <w:lang w:val="ru-RU"/>
        </w:rPr>
        <w:t>,</w:t>
      </w:r>
      <w:r w:rsidRPr="00903C04">
        <w:rPr>
          <w:rFonts w:ascii="Calibri" w:hAnsi="Calibri" w:cs="Calibri"/>
          <w:sz w:val="20"/>
          <w:lang w:val="ru-RU"/>
        </w:rPr>
        <w:t>которыеоцененыкакудовлетворяющиенеценовымусловиям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проводятсяодновременныепереговоры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еслиназаседанииприсутствуютвсеучастники</w:t>
      </w:r>
      <w:r w:rsidRPr="00903C04">
        <w:rPr>
          <w:rFonts w:ascii="Arial LatRus" w:hAnsi="Arial LatRus"/>
          <w:sz w:val="20"/>
          <w:lang w:val="ru-RU"/>
        </w:rPr>
        <w:t xml:space="preserve"> (</w:t>
      </w:r>
      <w:r w:rsidRPr="00903C04">
        <w:rPr>
          <w:rFonts w:ascii="Calibri" w:hAnsi="Calibri" w:cs="Calibri"/>
          <w:sz w:val="20"/>
          <w:lang w:val="ru-RU"/>
        </w:rPr>
        <w:t>наделенныесоответствующимполномочиемпредставители</w:t>
      </w:r>
      <w:r w:rsidRPr="00903C04">
        <w:rPr>
          <w:rFonts w:ascii="Arial LatRus" w:hAnsi="Arial LatRus"/>
          <w:sz w:val="20"/>
          <w:lang w:val="ru-RU"/>
        </w:rPr>
        <w:t>),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 w:cs="Sylfaen"/>
          <w:sz w:val="20"/>
          <w:lang w:val="ru-RU"/>
        </w:rPr>
      </w:pPr>
      <w:r w:rsidRPr="00903C04">
        <w:rPr>
          <w:rFonts w:ascii="Calibri" w:hAnsi="Calibri" w:cs="Calibri"/>
          <w:sz w:val="20"/>
          <w:lang w:val="ru-RU"/>
        </w:rPr>
        <w:t>б</w:t>
      </w:r>
      <w:r w:rsidRPr="00903C04">
        <w:rPr>
          <w:rFonts w:ascii="Arial LatRus" w:hAnsi="Arial LatRus"/>
          <w:sz w:val="20"/>
          <w:lang w:val="ru-RU"/>
        </w:rPr>
        <w:t>.</w:t>
      </w:r>
      <w:r w:rsidRPr="00903C04">
        <w:rPr>
          <w:rFonts w:ascii="Arial LatRus" w:hAnsi="Arial LatRus"/>
          <w:sz w:val="20"/>
          <w:lang w:val="ru-RU"/>
        </w:rPr>
        <w:tab/>
      </w:r>
      <w:r w:rsidRPr="00903C04">
        <w:rPr>
          <w:rFonts w:ascii="Calibri" w:hAnsi="Calibri" w:cs="Calibri"/>
          <w:sz w:val="20"/>
          <w:lang w:val="ru-RU"/>
        </w:rPr>
        <w:t>впротивномслучаезаседаниекомиссииприостанавливается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ивтечениеодногорабочегоднясекретарькомиссиивэлектроннойформеодновременноуведомляетвсехоцененныхудовлетворительноучастниководате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временииместепроведенияодновременныхпереговоровпоснижениюцен</w:t>
      </w:r>
      <w:r w:rsidRPr="00903C04">
        <w:rPr>
          <w:rFonts w:ascii="Arial LatRus" w:hAnsi="Arial LatRus"/>
          <w:sz w:val="20"/>
          <w:lang w:val="ru-RU"/>
        </w:rPr>
        <w:t>,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 w:cs="Sylfaen"/>
          <w:sz w:val="20"/>
          <w:lang w:val="ru-RU"/>
        </w:rPr>
      </w:pPr>
      <w:r w:rsidRPr="00903C04">
        <w:rPr>
          <w:rFonts w:ascii="Calibri" w:hAnsi="Calibri" w:cs="Calibri"/>
          <w:sz w:val="20"/>
          <w:lang w:val="ru-RU"/>
        </w:rPr>
        <w:t>в</w:t>
      </w:r>
      <w:r w:rsidRPr="00903C04">
        <w:rPr>
          <w:rFonts w:ascii="Arial LatRus" w:hAnsi="Arial LatRus"/>
          <w:sz w:val="20"/>
          <w:lang w:val="ru-RU"/>
        </w:rPr>
        <w:t>.</w:t>
      </w:r>
      <w:r w:rsidRPr="00903C04">
        <w:rPr>
          <w:rFonts w:ascii="Arial LatRus" w:hAnsi="Arial LatRus"/>
          <w:sz w:val="20"/>
          <w:lang w:val="ru-RU"/>
        </w:rPr>
        <w:tab/>
      </w:r>
      <w:r w:rsidRPr="00903C04">
        <w:rPr>
          <w:rFonts w:ascii="Calibri" w:hAnsi="Calibri" w:cs="Calibri"/>
          <w:sz w:val="20"/>
          <w:lang w:val="ru-RU"/>
        </w:rPr>
        <w:t>переговорыпроводятсянераннеечемнавторойинепозднеечемнапятыйрабочийденьсодняотправкиизвещения</w:t>
      </w:r>
      <w:r w:rsidRPr="00903C04">
        <w:rPr>
          <w:rFonts w:ascii="Arial LatRus" w:hAnsi="Arial LatRus"/>
          <w:sz w:val="20"/>
          <w:lang w:val="ru-RU"/>
        </w:rPr>
        <w:t>,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 w:cs="Sylfaen"/>
          <w:sz w:val="20"/>
          <w:lang w:val="ru-RU"/>
        </w:rPr>
      </w:pPr>
      <w:r w:rsidRPr="00903C04">
        <w:rPr>
          <w:rFonts w:ascii="Calibri" w:hAnsi="Calibri" w:cs="Calibri"/>
          <w:sz w:val="20"/>
          <w:lang w:val="ru-RU"/>
        </w:rPr>
        <w:t>г</w:t>
      </w:r>
      <w:r w:rsidRPr="00903C04">
        <w:rPr>
          <w:rFonts w:ascii="Arial LatRus" w:hAnsi="Arial LatRus"/>
          <w:sz w:val="20"/>
          <w:lang w:val="ru-RU"/>
        </w:rPr>
        <w:t>.</w:t>
      </w:r>
      <w:r w:rsidRPr="00903C04">
        <w:rPr>
          <w:rFonts w:ascii="Arial LatRus" w:hAnsi="Arial LatRus"/>
          <w:sz w:val="20"/>
          <w:lang w:val="ru-RU"/>
        </w:rPr>
        <w:tab/>
      </w:r>
      <w:r w:rsidRPr="00903C04">
        <w:rPr>
          <w:rFonts w:ascii="Calibri" w:hAnsi="Calibri" w:cs="Calibri"/>
          <w:sz w:val="20"/>
          <w:lang w:val="ru-RU"/>
        </w:rPr>
        <w:t>представленноенатотмоменткаждымучастникомценовоепредложениеоглашаетсядляостальныхучастников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идоистеченияпредусмотренногодляпереговоровокончательногосрокаучастникможетпересмотретьсвоеценовоепредложение</w:t>
      </w:r>
      <w:r w:rsidRPr="00903C04">
        <w:rPr>
          <w:rFonts w:ascii="Arial LatRus" w:hAnsi="Arial LatRus"/>
          <w:sz w:val="20"/>
          <w:lang w:val="ru-RU"/>
        </w:rPr>
        <w:t>,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 w:cs="Sylfaen"/>
          <w:sz w:val="20"/>
          <w:lang w:val="ru-RU"/>
        </w:rPr>
      </w:pPr>
      <w:r w:rsidRPr="00903C04">
        <w:rPr>
          <w:rFonts w:ascii="Calibri" w:hAnsi="Calibri" w:cs="Calibri"/>
          <w:sz w:val="20"/>
          <w:lang w:val="ru-RU"/>
        </w:rPr>
        <w:t>д</w:t>
      </w:r>
      <w:r w:rsidRPr="00903C04">
        <w:rPr>
          <w:rFonts w:ascii="Arial LatRus" w:hAnsi="Arial LatRus"/>
          <w:sz w:val="20"/>
          <w:lang w:val="ru-RU"/>
        </w:rPr>
        <w:t>.</w:t>
      </w:r>
      <w:r w:rsidRPr="00903C04">
        <w:rPr>
          <w:rFonts w:ascii="Arial LatRus" w:hAnsi="Arial LatRus"/>
          <w:sz w:val="20"/>
          <w:lang w:val="ru-RU"/>
        </w:rPr>
        <w:tab/>
      </w:r>
      <w:r w:rsidRPr="00903C04">
        <w:rPr>
          <w:rFonts w:ascii="Calibri" w:hAnsi="Calibri" w:cs="Calibri"/>
          <w:sz w:val="20"/>
          <w:lang w:val="ru-RU"/>
        </w:rPr>
        <w:t>намоментистеченияустановленногодляпереговоровокончательногосрока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попредставленнымприсутствующимнапереговорахучастникамиценам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которыенепревышаютцену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установленнуюзаявкойназакупку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определяютсяиобъявляютсяотобранныйучастникиучастники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занявшиепоследующиеместа</w:t>
      </w:r>
      <w:r w:rsidRPr="00903C04">
        <w:rPr>
          <w:rFonts w:ascii="Arial LatRus" w:hAnsi="Arial LatRus"/>
          <w:sz w:val="20"/>
          <w:lang w:val="ru-RU"/>
        </w:rPr>
        <w:t>,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/>
          <w:sz w:val="20"/>
          <w:lang w:val="ru-RU"/>
        </w:rPr>
      </w:pPr>
      <w:r w:rsidRPr="00903C04">
        <w:rPr>
          <w:rFonts w:ascii="Calibri" w:hAnsi="Calibri" w:cs="Calibri"/>
          <w:sz w:val="20"/>
          <w:lang w:val="ru-RU"/>
        </w:rPr>
        <w:t>е</w:t>
      </w:r>
      <w:r w:rsidRPr="00903C04">
        <w:rPr>
          <w:rFonts w:ascii="Arial LatRus" w:hAnsi="Arial LatRus"/>
          <w:sz w:val="20"/>
          <w:lang w:val="ru-RU"/>
        </w:rPr>
        <w:t>.</w:t>
      </w:r>
      <w:r w:rsidRPr="00903C04">
        <w:rPr>
          <w:rFonts w:ascii="Arial LatRus" w:hAnsi="Arial LatRus"/>
          <w:sz w:val="20"/>
          <w:lang w:val="ru-RU"/>
        </w:rPr>
        <w:tab/>
      </w:r>
      <w:r w:rsidRPr="00903C04">
        <w:rPr>
          <w:rFonts w:ascii="Calibri" w:hAnsi="Calibri" w:cs="Calibri"/>
          <w:sz w:val="20"/>
          <w:lang w:val="ru-RU"/>
        </w:rPr>
        <w:t>еслинамоментистеченияустановленногодляпереговоровокончательногосрокапредставленныеприсутствующимнапереговорахучастникамиценыпревышаютцену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установленнуюзаявкойназакупку</w:t>
      </w:r>
      <w:r w:rsidRPr="00903C04">
        <w:rPr>
          <w:rFonts w:ascii="Arial LatRus" w:hAnsi="Arial LatRus"/>
          <w:sz w:val="20"/>
          <w:lang w:val="ru-RU"/>
        </w:rPr>
        <w:t>,</w:t>
      </w:r>
      <w:r w:rsidRPr="00903C04">
        <w:rPr>
          <w:rFonts w:ascii="Calibri" w:hAnsi="Calibri" w:cs="Calibri"/>
          <w:sz w:val="20"/>
          <w:lang w:val="ru-RU"/>
        </w:rPr>
        <w:t>тооценочнаякомиссияможетобъявитьотобраннымучастника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представившеговрезультатепереговоровнизкоеценовоепредложение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приусловии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что</w:t>
      </w:r>
      <w:r w:rsidRPr="00903C04">
        <w:rPr>
          <w:rFonts w:ascii="Arial LatRus" w:hAnsi="Arial LatRus"/>
          <w:sz w:val="20"/>
          <w:lang w:val="ru-RU"/>
        </w:rPr>
        <w:t>: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/>
          <w:sz w:val="20"/>
          <w:lang w:val="ru-RU"/>
        </w:rPr>
      </w:pPr>
      <w:r w:rsidRPr="00903C04">
        <w:rPr>
          <w:rFonts w:ascii="Arial LatRus" w:hAnsi="Arial LatRus"/>
          <w:sz w:val="20"/>
          <w:lang w:val="ru-RU"/>
        </w:rPr>
        <w:t>-</w:t>
      </w:r>
      <w:r w:rsidRPr="00903C04">
        <w:rPr>
          <w:rFonts w:ascii="Calibri" w:hAnsi="Calibri" w:cs="Calibri"/>
          <w:sz w:val="20"/>
          <w:lang w:val="ru-RU"/>
        </w:rPr>
        <w:t>похарактеристикамодногоитогожепредметазакупкивданномкалендарномгодуужебылаорганизованакакминимумоднаконкурентнаяпроцедуразакупки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котораябылаобъявленанесостоявшейсянаоснованиитого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чтопредставленныеучастникамиценыпревышаютцену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установленнуюзаявкойназакупку</w:t>
      </w:r>
      <w:r w:rsidRPr="00903C04">
        <w:rPr>
          <w:rFonts w:ascii="Arial LatRus" w:hAnsi="Arial LatRus"/>
          <w:sz w:val="20"/>
          <w:lang w:val="ru-RU"/>
        </w:rPr>
        <w:t>,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/>
          <w:sz w:val="20"/>
          <w:lang w:val="ru-RU"/>
        </w:rPr>
      </w:pPr>
      <w:r w:rsidRPr="00903C04">
        <w:rPr>
          <w:rFonts w:ascii="Arial LatRus" w:hAnsi="Arial LatRus"/>
          <w:sz w:val="20"/>
          <w:lang w:val="ru-RU"/>
        </w:rPr>
        <w:t>-</w:t>
      </w:r>
      <w:r w:rsidRPr="00903C04">
        <w:rPr>
          <w:rFonts w:ascii="Calibri" w:hAnsi="Calibri" w:cs="Calibri"/>
          <w:sz w:val="20"/>
          <w:lang w:val="ru-RU"/>
        </w:rPr>
        <w:t>праваиобязанностисторон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предусмотренныедоговором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заключаемымсотобраннымучастником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вступаютвсилувслучаепредусмотрениядополнительныхфинансовыхсредстввразмерецены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превышающейцену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установленнуюзаявкойназакупку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изаключениянаегооснованиисоглашениямеждусторонами</w:t>
      </w:r>
      <w:r w:rsidRPr="00903C04">
        <w:rPr>
          <w:rFonts w:ascii="Arial LatRus" w:hAnsi="Arial LatRus"/>
          <w:sz w:val="20"/>
          <w:lang w:val="ru-RU"/>
        </w:rPr>
        <w:t xml:space="preserve">. </w:t>
      </w:r>
      <w:r w:rsidRPr="00903C04">
        <w:rPr>
          <w:rFonts w:ascii="Calibri" w:hAnsi="Calibri" w:cs="Calibri"/>
          <w:sz w:val="20"/>
          <w:lang w:val="ru-RU"/>
        </w:rPr>
        <w:lastRenderedPageBreak/>
        <w:t>Приэтомсоглашениезаключаетсявтечениетрехрабочихднейпослепредусмотрениядополнительныхфинансовыхсредствспродлениемсроковработнапериодсоднязаключениядоговорадоднязаключениясоглашения</w:t>
      </w:r>
      <w:r w:rsidRPr="00903C04">
        <w:rPr>
          <w:rFonts w:ascii="Arial LatRus" w:hAnsi="Arial LatRus"/>
          <w:sz w:val="20"/>
          <w:lang w:val="ru-RU"/>
        </w:rPr>
        <w:t xml:space="preserve">. </w:t>
      </w:r>
      <w:r w:rsidRPr="00903C04">
        <w:rPr>
          <w:rFonts w:ascii="Calibri" w:hAnsi="Calibri" w:cs="Calibri"/>
          <w:sz w:val="20"/>
          <w:lang w:val="ru-RU"/>
        </w:rPr>
        <w:t>Договор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заключенныйвсоответствииснастоящимабзацем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расторгается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есливтечениетридцатикалендарныхдней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следующихзазаключениемдоговора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дополнительныефинансовыесредстванепредусматриваются</w:t>
      </w:r>
      <w:r w:rsidRPr="00903C04">
        <w:rPr>
          <w:rFonts w:ascii="Arial LatRus" w:hAnsi="Arial LatRus"/>
          <w:sz w:val="20"/>
          <w:lang w:val="ru-RU"/>
        </w:rPr>
        <w:t>.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/>
          <w:sz w:val="20"/>
          <w:lang w:val="ru-RU"/>
        </w:rPr>
      </w:pPr>
      <w:r w:rsidRPr="00903C04">
        <w:rPr>
          <w:rFonts w:ascii="Calibri" w:hAnsi="Calibri" w:cs="Calibri"/>
          <w:sz w:val="20"/>
          <w:lang w:val="ru-RU"/>
        </w:rPr>
        <w:t>ж</w:t>
      </w:r>
      <w:r w:rsidRPr="00903C04">
        <w:rPr>
          <w:rFonts w:ascii="Arial LatRus" w:hAnsi="Arial LatRus"/>
          <w:sz w:val="20"/>
          <w:lang w:val="ru-RU"/>
        </w:rPr>
        <w:t>.</w:t>
      </w:r>
      <w:r w:rsidRPr="00903C04">
        <w:rPr>
          <w:rFonts w:ascii="Calibri" w:hAnsi="Calibri" w:cs="Calibri"/>
          <w:sz w:val="20"/>
          <w:lang w:val="ru-RU"/>
        </w:rPr>
        <w:t>вмоментистеченияустановленногодляпереговоровсрока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еслицены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представленныеприсутствующиминанемучастниками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превышаютцену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установленнуюзаявкойназакупку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илиеслинаименьшиеценыравны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топроцедуразакупкиобъявляетсянесостоявшейсянаоснованиипункта</w:t>
      </w:r>
      <w:r w:rsidRPr="00903C04">
        <w:rPr>
          <w:rFonts w:ascii="Arial LatRus" w:hAnsi="Arial LatRus"/>
          <w:sz w:val="20"/>
          <w:lang w:val="ru-RU"/>
        </w:rPr>
        <w:t xml:space="preserve"> 1 </w:t>
      </w:r>
      <w:r w:rsidRPr="00903C04">
        <w:rPr>
          <w:rFonts w:ascii="Calibri" w:hAnsi="Calibri" w:cs="Calibri"/>
          <w:sz w:val="20"/>
          <w:lang w:val="ru-RU"/>
        </w:rPr>
        <w:t>части</w:t>
      </w:r>
      <w:r w:rsidRPr="00903C04">
        <w:rPr>
          <w:rFonts w:ascii="Arial LatRus" w:hAnsi="Arial LatRus"/>
          <w:sz w:val="20"/>
          <w:lang w:val="ru-RU"/>
        </w:rPr>
        <w:t xml:space="preserve"> 1 </w:t>
      </w:r>
      <w:r w:rsidRPr="00903C04">
        <w:rPr>
          <w:rFonts w:ascii="Calibri" w:hAnsi="Calibri" w:cs="Calibri"/>
          <w:sz w:val="20"/>
          <w:lang w:val="ru-RU"/>
        </w:rPr>
        <w:t>статьи</w:t>
      </w:r>
      <w:r w:rsidRPr="00903C04">
        <w:rPr>
          <w:rFonts w:ascii="Arial LatRus" w:hAnsi="Arial LatRus"/>
          <w:sz w:val="20"/>
          <w:lang w:val="ru-RU"/>
        </w:rPr>
        <w:t xml:space="preserve"> 37 </w:t>
      </w:r>
      <w:r w:rsidRPr="00903C04">
        <w:rPr>
          <w:rFonts w:ascii="Calibri" w:hAnsi="Calibri" w:cs="Calibri"/>
          <w:sz w:val="20"/>
          <w:lang w:val="ru-RU"/>
        </w:rPr>
        <w:t>Закона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заисключениемслучая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предусмотренногоабзацем</w:t>
      </w:r>
      <w:r w:rsidRPr="00903C04">
        <w:rPr>
          <w:rFonts w:ascii="Arial LatRus" w:hAnsi="Arial LatRus"/>
          <w:sz w:val="20"/>
          <w:lang w:val="ru-RU"/>
        </w:rPr>
        <w:t xml:space="preserve">,, </w:t>
      </w:r>
      <w:r w:rsidRPr="00903C04">
        <w:rPr>
          <w:rFonts w:ascii="Calibri" w:hAnsi="Calibri" w:cs="Calibri"/>
          <w:sz w:val="20"/>
          <w:lang w:val="ru-RU"/>
        </w:rPr>
        <w:t>е</w:t>
      </w:r>
      <w:r w:rsidRPr="00903C04">
        <w:rPr>
          <w:rFonts w:ascii="Arial LatRus" w:hAnsi="Arial LatRus"/>
          <w:sz w:val="20"/>
          <w:lang w:val="ru-RU"/>
        </w:rPr>
        <w:t xml:space="preserve"> " </w:t>
      </w:r>
      <w:r w:rsidRPr="00903C04">
        <w:rPr>
          <w:rFonts w:ascii="Calibri" w:hAnsi="Calibri" w:cs="Calibri"/>
          <w:sz w:val="20"/>
          <w:lang w:val="ru-RU"/>
        </w:rPr>
        <w:t>настоящегоподпункта</w:t>
      </w:r>
      <w:r w:rsidRPr="00903C04">
        <w:rPr>
          <w:rFonts w:ascii="Arial LatRus" w:hAnsi="Arial LatRus"/>
          <w:sz w:val="20"/>
          <w:lang w:val="ru-RU"/>
        </w:rPr>
        <w:t>.8.7.</w:t>
      </w:r>
      <w:r w:rsidRPr="00903C04">
        <w:rPr>
          <w:rFonts w:ascii="Arial LatRus" w:hAnsi="Arial LatRus"/>
          <w:sz w:val="20"/>
          <w:lang w:val="ru-RU"/>
        </w:rPr>
        <w:tab/>
      </w:r>
      <w:r w:rsidRPr="00903C04">
        <w:rPr>
          <w:rFonts w:ascii="Calibri" w:hAnsi="Calibri" w:cs="Calibri"/>
          <w:sz w:val="20"/>
          <w:lang w:val="ru-RU"/>
        </w:rPr>
        <w:t>Приналичиитребованиясекретарькомиссиинезамедлительнопредоставляетпредъявившемутакоетребованиеучастникукопиюзаявкилюбогоучастника</w:t>
      </w:r>
      <w:r w:rsidRPr="00903C04">
        <w:rPr>
          <w:rFonts w:ascii="Arial LatRus" w:hAnsi="Arial LatRus"/>
          <w:sz w:val="20"/>
          <w:lang w:val="ru-RU"/>
        </w:rPr>
        <w:t xml:space="preserve">,. </w:t>
      </w:r>
      <w:r w:rsidRPr="00903C04">
        <w:rPr>
          <w:rFonts w:ascii="Calibri" w:hAnsi="Calibri" w:cs="Calibri"/>
          <w:sz w:val="20"/>
          <w:lang w:val="ru-RU"/>
        </w:rPr>
        <w:t>Приневозможностивыполнениятребованиялицу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предъявившемутребование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незамедлительнопредоставляютсявключенныевзаявкудокументы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скоторымионознакомляетсянаместе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справомфотографироватьих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икоторыеонвозвращаетсекретарюкомиссиивходезаседания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не</w:t>
      </w:r>
      <w:r w:rsidRPr="00903C04">
        <w:rPr>
          <w:rFonts w:ascii="Arial LatRus" w:hAnsi="Arial LatRus" w:cs="Calibri"/>
          <w:sz w:val="20"/>
        </w:rPr>
        <w:t> </w:t>
      </w:r>
      <w:r w:rsidRPr="00903C04">
        <w:rPr>
          <w:rFonts w:ascii="Calibri" w:hAnsi="Calibri" w:cs="Calibri"/>
          <w:sz w:val="20"/>
          <w:lang w:val="ru-RU"/>
        </w:rPr>
        <w:t>препятствуянормальномуфункционированиюкомиссии</w:t>
      </w:r>
      <w:r w:rsidRPr="00903C04">
        <w:rPr>
          <w:rFonts w:ascii="Arial LatRus" w:hAnsi="Arial LatRus"/>
          <w:sz w:val="20"/>
          <w:lang w:val="ru-RU"/>
        </w:rPr>
        <w:t>.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/>
          <w:sz w:val="20"/>
          <w:lang w:val="ru-RU"/>
        </w:rPr>
      </w:pPr>
      <w:r w:rsidRPr="00903C04">
        <w:rPr>
          <w:rFonts w:ascii="Arial LatRus" w:hAnsi="Arial LatRus"/>
          <w:sz w:val="20"/>
          <w:lang w:val="ru-RU"/>
        </w:rPr>
        <w:t>8.7.</w:t>
      </w:r>
      <w:r w:rsidRPr="00903C04">
        <w:rPr>
          <w:rFonts w:ascii="Arial LatRus" w:hAnsi="Arial LatRus"/>
          <w:sz w:val="20"/>
          <w:lang w:val="ru-RU"/>
        </w:rPr>
        <w:tab/>
      </w:r>
      <w:r w:rsidRPr="00903C04">
        <w:rPr>
          <w:rFonts w:ascii="Calibri" w:hAnsi="Calibri" w:cs="Calibri"/>
          <w:sz w:val="20"/>
          <w:lang w:val="ru-RU"/>
        </w:rPr>
        <w:t>Есливрезультатеоценки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проведеннойвходезаседанияповскрытиюиоценкезаявок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взаявкеучастникафиксируютсянесоответствиятребованиямприглашения</w:t>
      </w:r>
      <w:r w:rsidRPr="00903C04">
        <w:rPr>
          <w:rFonts w:ascii="Arial LatRus" w:hAnsi="Arial LatRus"/>
          <w:sz w:val="20"/>
          <w:lang w:val="ru-RU"/>
        </w:rPr>
        <w:t>,</w:t>
      </w:r>
      <w:r w:rsidRPr="00903C04">
        <w:rPr>
          <w:rFonts w:ascii="Calibri" w:hAnsi="Calibri" w:cs="Calibri"/>
          <w:sz w:val="20"/>
          <w:lang w:val="ru-RU"/>
        </w:rPr>
        <w:t>тосекретарькомиссиивтотжеденьвэлектроннойформеинформируетобэтомучастника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предлагаяпоследнемуисправитьнесоответствиядоокончаниясрокаприостановления</w:t>
      </w:r>
      <w:r w:rsidRPr="00903C04">
        <w:rPr>
          <w:rFonts w:ascii="Arial LatRus" w:hAnsi="Arial LatRus"/>
          <w:sz w:val="20"/>
          <w:lang w:val="ru-RU"/>
        </w:rPr>
        <w:t>.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 w:cs="Sylfaen"/>
          <w:sz w:val="20"/>
          <w:lang w:val="ru-RU"/>
        </w:rPr>
      </w:pPr>
      <w:r w:rsidRPr="00903C04">
        <w:rPr>
          <w:rFonts w:ascii="Calibri" w:hAnsi="Calibri" w:cs="Calibri"/>
          <w:sz w:val="20"/>
          <w:lang w:val="ru-RU"/>
        </w:rPr>
        <w:t>Вслучаеобоснованногорешениянаоснованиипункта</w:t>
      </w:r>
      <w:r w:rsidRPr="00903C04">
        <w:rPr>
          <w:rFonts w:ascii="Arial LatRus" w:hAnsi="Arial LatRus"/>
          <w:sz w:val="20"/>
          <w:lang w:val="ru-RU"/>
        </w:rPr>
        <w:t xml:space="preserve"> 67 </w:t>
      </w:r>
      <w:r w:rsidRPr="00903C04">
        <w:rPr>
          <w:rFonts w:ascii="Calibri" w:hAnsi="Calibri" w:cs="Calibri"/>
          <w:sz w:val="20"/>
          <w:lang w:val="ru-RU"/>
        </w:rPr>
        <w:t>ПорядкаОценочнаякомиссияпосредствомКомитетагосударственныхдоходовРАможетпроверитьдостоверностьподтверждения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представленногозаявкойучастника</w:t>
      </w:r>
      <w:r w:rsidRPr="00903C04">
        <w:rPr>
          <w:rFonts w:ascii="Arial LatRus" w:hAnsi="Arial LatRus"/>
          <w:sz w:val="20"/>
          <w:lang w:val="ru-RU"/>
        </w:rPr>
        <w:t xml:space="preserve"> (</w:t>
      </w:r>
      <w:r w:rsidRPr="00903C04">
        <w:rPr>
          <w:rFonts w:ascii="Calibri" w:hAnsi="Calibri" w:cs="Calibri"/>
          <w:sz w:val="20"/>
          <w:lang w:val="ru-RU"/>
        </w:rPr>
        <w:t>участников</w:t>
      </w:r>
      <w:r w:rsidRPr="00903C04">
        <w:rPr>
          <w:rFonts w:ascii="Arial LatRus" w:hAnsi="Arial LatRus"/>
          <w:sz w:val="20"/>
          <w:lang w:val="ru-RU"/>
        </w:rPr>
        <w:t xml:space="preserve">) </w:t>
      </w:r>
      <w:r w:rsidRPr="00903C04">
        <w:rPr>
          <w:rFonts w:ascii="Calibri" w:hAnsi="Calibri" w:cs="Calibri"/>
          <w:sz w:val="20"/>
          <w:lang w:val="ru-RU"/>
        </w:rPr>
        <w:t>обудовлетворениипункта</w:t>
      </w:r>
      <w:r w:rsidRPr="00903C04">
        <w:rPr>
          <w:rFonts w:ascii="Arial LatRus" w:hAnsi="Arial LatRus"/>
          <w:sz w:val="20"/>
          <w:lang w:val="ru-RU"/>
        </w:rPr>
        <w:t xml:space="preserve"> 2 </w:t>
      </w:r>
      <w:r w:rsidRPr="00903C04">
        <w:rPr>
          <w:rFonts w:ascii="Calibri" w:hAnsi="Calibri" w:cs="Calibri"/>
          <w:sz w:val="20"/>
          <w:lang w:val="ru-RU"/>
        </w:rPr>
        <w:t>части</w:t>
      </w:r>
      <w:r w:rsidRPr="00903C04">
        <w:rPr>
          <w:rFonts w:ascii="Arial LatRus" w:hAnsi="Arial LatRus"/>
          <w:sz w:val="20"/>
          <w:lang w:val="ru-RU"/>
        </w:rPr>
        <w:t xml:space="preserve"> 1 </w:t>
      </w:r>
      <w:r w:rsidRPr="00903C04">
        <w:rPr>
          <w:rFonts w:ascii="Calibri" w:hAnsi="Calibri" w:cs="Calibri"/>
          <w:sz w:val="20"/>
          <w:lang w:val="ru-RU"/>
        </w:rPr>
        <w:t>статьи</w:t>
      </w:r>
      <w:r w:rsidRPr="00903C04">
        <w:rPr>
          <w:rFonts w:ascii="Arial LatRus" w:hAnsi="Arial LatRus"/>
          <w:sz w:val="20"/>
          <w:lang w:val="ru-RU"/>
        </w:rPr>
        <w:t xml:space="preserve"> 6 </w:t>
      </w:r>
      <w:r w:rsidRPr="00903C04">
        <w:rPr>
          <w:rFonts w:ascii="Calibri" w:hAnsi="Calibri" w:cs="Calibri"/>
          <w:sz w:val="20"/>
          <w:lang w:val="ru-RU"/>
        </w:rPr>
        <w:t>Закона</w:t>
      </w:r>
      <w:r w:rsidRPr="00903C04">
        <w:rPr>
          <w:rFonts w:ascii="Arial LatRus" w:hAnsi="Arial LatRus"/>
          <w:sz w:val="20"/>
          <w:lang w:val="ru-RU"/>
        </w:rPr>
        <w:t xml:space="preserve">. </w:t>
      </w:r>
      <w:r w:rsidRPr="00903C04">
        <w:rPr>
          <w:rFonts w:ascii="Calibri" w:hAnsi="Calibri" w:cs="Calibri"/>
          <w:sz w:val="20"/>
          <w:lang w:val="ru-RU"/>
        </w:rPr>
        <w:t>Вслучаепримененияданногоабзацапредставляемаявкомитетинформациядолжна</w:t>
      </w:r>
      <w:r w:rsidRPr="00903C04">
        <w:rPr>
          <w:rFonts w:ascii="Arial LatRus" w:hAnsi="Arial LatRus" w:cs="Sylfaen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какминимум</w:t>
      </w:r>
      <w:r w:rsidRPr="00903C04">
        <w:rPr>
          <w:rFonts w:ascii="Arial LatRus" w:hAnsi="Arial LatRus" w:cs="Sylfaen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содержатьданныеонаименованииучастника</w:t>
      </w:r>
      <w:r w:rsidRPr="00903C04">
        <w:rPr>
          <w:rFonts w:ascii="Arial LatRus" w:hAnsi="Arial LatRus" w:cs="Sylfaen"/>
          <w:sz w:val="20"/>
          <w:lang w:val="ru-RU"/>
        </w:rPr>
        <w:t xml:space="preserve"> (</w:t>
      </w:r>
      <w:r w:rsidRPr="00903C04">
        <w:rPr>
          <w:rFonts w:ascii="Calibri" w:hAnsi="Calibri" w:cs="Calibri"/>
          <w:sz w:val="20"/>
          <w:lang w:val="ru-RU"/>
        </w:rPr>
        <w:t>участников</w:t>
      </w:r>
      <w:r w:rsidRPr="00903C04">
        <w:rPr>
          <w:rFonts w:ascii="Arial LatRus" w:hAnsi="Arial LatRus" w:cs="Sylfaen"/>
          <w:sz w:val="20"/>
          <w:lang w:val="ru-RU"/>
        </w:rPr>
        <w:t xml:space="preserve">), </w:t>
      </w:r>
      <w:r w:rsidRPr="00903C04">
        <w:rPr>
          <w:rFonts w:ascii="Calibri" w:hAnsi="Calibri" w:cs="Calibri"/>
          <w:sz w:val="20"/>
          <w:lang w:val="ru-RU"/>
        </w:rPr>
        <w:t>учетномномереналогоплательщикаидате</w:t>
      </w:r>
      <w:r w:rsidRPr="00903C04">
        <w:rPr>
          <w:rFonts w:ascii="Arial LatRus" w:hAnsi="Arial LatRus" w:cs="Sylfaen"/>
          <w:sz w:val="20"/>
          <w:lang w:val="ru-RU"/>
        </w:rPr>
        <w:t xml:space="preserve"> (</w:t>
      </w:r>
      <w:r w:rsidRPr="00903C04">
        <w:rPr>
          <w:rFonts w:ascii="Calibri" w:hAnsi="Calibri" w:cs="Calibri"/>
          <w:sz w:val="20"/>
          <w:lang w:val="ru-RU"/>
        </w:rPr>
        <w:t>число</w:t>
      </w:r>
      <w:r w:rsidRPr="00903C04">
        <w:rPr>
          <w:rFonts w:ascii="Arial LatRus" w:hAnsi="Arial LatRus" w:cs="Sylfaen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месяц</w:t>
      </w:r>
      <w:r w:rsidRPr="00903C04">
        <w:rPr>
          <w:rFonts w:ascii="Arial LatRus" w:hAnsi="Arial LatRus" w:cs="Sylfaen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год</w:t>
      </w:r>
      <w:r w:rsidRPr="00903C04">
        <w:rPr>
          <w:rFonts w:ascii="Arial LatRus" w:hAnsi="Arial LatRus" w:cs="Sylfaen"/>
          <w:sz w:val="20"/>
          <w:lang w:val="ru-RU"/>
        </w:rPr>
        <w:t xml:space="preserve">) </w:t>
      </w:r>
      <w:r w:rsidRPr="00903C04">
        <w:rPr>
          <w:rFonts w:ascii="Calibri" w:hAnsi="Calibri" w:cs="Calibri"/>
          <w:sz w:val="20"/>
          <w:lang w:val="ru-RU"/>
        </w:rPr>
        <w:t>представлениязаявки</w:t>
      </w:r>
      <w:r w:rsidRPr="00903C04">
        <w:rPr>
          <w:rFonts w:ascii="Arial LatRus" w:hAnsi="Arial LatRus" w:cs="Sylfaen"/>
          <w:sz w:val="20"/>
          <w:lang w:val="ru-RU"/>
        </w:rPr>
        <w:t>.</w:t>
      </w:r>
      <w:r w:rsidRPr="00903C04">
        <w:rPr>
          <w:rFonts w:ascii="Calibri" w:hAnsi="Calibri" w:cs="Calibri"/>
          <w:sz w:val="20"/>
          <w:lang w:val="ru-RU"/>
        </w:rPr>
        <w:t>Еслинесоответствиезафиксированонаоснованииинформации</w:t>
      </w:r>
      <w:r w:rsidRPr="00903C04">
        <w:rPr>
          <w:rFonts w:ascii="Arial LatRus" w:hAnsi="Arial LatRus" w:cs="Sylfaen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полученнойизКомитетагосударственныхдоходовРА</w:t>
      </w:r>
      <w:r w:rsidRPr="00903C04">
        <w:rPr>
          <w:rFonts w:ascii="Arial LatRus" w:hAnsi="Arial LatRus" w:cs="Sylfaen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токуведомлению</w:t>
      </w:r>
      <w:r w:rsidRPr="00903C04">
        <w:rPr>
          <w:rFonts w:ascii="Arial LatRus" w:hAnsi="Arial LatRus" w:cs="Sylfaen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направляемомуучастнику</w:t>
      </w:r>
      <w:r w:rsidRPr="00903C04">
        <w:rPr>
          <w:rFonts w:ascii="Arial LatRus" w:hAnsi="Arial LatRus" w:cs="Sylfaen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прилагаетсятакжеотсканированнаясоригиналаинформация</w:t>
      </w:r>
      <w:r w:rsidRPr="00903C04">
        <w:rPr>
          <w:rFonts w:ascii="Arial LatRus" w:hAnsi="Arial LatRus" w:cs="Sylfaen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полученнаяизКомитета</w:t>
      </w:r>
      <w:r w:rsidRPr="00903C04">
        <w:rPr>
          <w:rFonts w:ascii="Arial LatRus" w:hAnsi="Arial LatRus" w:cs="Sylfaen"/>
          <w:sz w:val="20"/>
          <w:lang w:val="ru-RU"/>
        </w:rPr>
        <w:t>.</w:t>
      </w:r>
      <w:r w:rsidRPr="00903C04">
        <w:rPr>
          <w:rFonts w:ascii="Calibri" w:hAnsi="Calibri" w:cs="Calibri"/>
          <w:sz w:val="20"/>
          <w:lang w:val="ru-RU"/>
        </w:rPr>
        <w:t>Вуведомлении</w:t>
      </w:r>
      <w:r w:rsidRPr="00903C04">
        <w:rPr>
          <w:rFonts w:ascii="Arial LatRus" w:hAnsi="Arial LatRus" w:cs="Sylfaen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направленномучастнику</w:t>
      </w:r>
      <w:r w:rsidRPr="00903C04">
        <w:rPr>
          <w:rFonts w:ascii="Arial LatRus" w:hAnsi="Arial LatRus" w:cs="Sylfaen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подробноописываютсявсенесоответствия</w:t>
      </w:r>
      <w:r w:rsidRPr="00903C04">
        <w:rPr>
          <w:rFonts w:ascii="Arial LatRus" w:hAnsi="Arial LatRus" w:cs="Sylfaen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обнаруженныеприоценкезаявки</w:t>
      </w:r>
      <w:r w:rsidRPr="00903C04">
        <w:rPr>
          <w:rFonts w:ascii="Arial LatRus" w:hAnsi="Arial LatRus" w:cs="Sylfaen"/>
          <w:sz w:val="20"/>
          <w:lang w:val="ru-RU"/>
        </w:rPr>
        <w:t>.</w:t>
      </w:r>
    </w:p>
    <w:p w:rsidR="0007338B" w:rsidRPr="00903C04" w:rsidRDefault="0007338B" w:rsidP="009F1ACF">
      <w:pPr>
        <w:pStyle w:val="norm"/>
        <w:widowControl w:val="0"/>
        <w:tabs>
          <w:tab w:val="left" w:pos="1276"/>
        </w:tabs>
        <w:spacing w:line="240" w:lineRule="auto"/>
        <w:ind w:firstLine="567"/>
        <w:rPr>
          <w:rFonts w:ascii="Arial LatRus" w:hAnsi="Arial LatRus"/>
          <w:sz w:val="20"/>
          <w:lang w:val="ru-RU"/>
        </w:rPr>
      </w:pPr>
      <w:r w:rsidRPr="00903C04">
        <w:rPr>
          <w:rFonts w:ascii="Arial LatRus" w:hAnsi="Arial LatRus"/>
          <w:sz w:val="20"/>
          <w:lang w:val="ru-RU"/>
        </w:rPr>
        <w:t>8.8.</w:t>
      </w:r>
      <w:r w:rsidRPr="00903C04">
        <w:rPr>
          <w:rFonts w:ascii="Arial LatRus" w:hAnsi="Arial LatRus"/>
          <w:sz w:val="20"/>
          <w:lang w:val="ru-RU"/>
        </w:rPr>
        <w:tab/>
      </w:r>
      <w:r w:rsidRPr="00903C04">
        <w:rPr>
          <w:rFonts w:ascii="Calibri" w:hAnsi="Calibri" w:cs="Calibri"/>
          <w:sz w:val="20"/>
          <w:lang w:val="ru-RU"/>
        </w:rPr>
        <w:t>Еслиучастникисправляетзафиксированноенесоответствиевсрок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установленныйпунктом</w:t>
      </w:r>
      <w:r w:rsidRPr="00903C04">
        <w:rPr>
          <w:rFonts w:ascii="Arial LatRus" w:hAnsi="Arial LatRus"/>
          <w:sz w:val="20"/>
          <w:lang w:val="ru-RU"/>
        </w:rPr>
        <w:t xml:space="preserve"> 8.7. </w:t>
      </w:r>
      <w:r w:rsidRPr="00903C04">
        <w:rPr>
          <w:rFonts w:ascii="Calibri" w:hAnsi="Calibri" w:cs="Calibri"/>
          <w:sz w:val="20"/>
          <w:lang w:val="ru-RU"/>
        </w:rPr>
        <w:t>настоящегоприглашения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тоегозаявкаоцениваетсяудовлетворительно</w:t>
      </w:r>
      <w:r w:rsidRPr="00903C04">
        <w:rPr>
          <w:rFonts w:ascii="Arial LatRus" w:hAnsi="Arial LatRus"/>
          <w:sz w:val="20"/>
          <w:lang w:val="ru-RU"/>
        </w:rPr>
        <w:t xml:space="preserve">. </w:t>
      </w:r>
      <w:r w:rsidRPr="00903C04">
        <w:rPr>
          <w:rFonts w:ascii="Calibri" w:hAnsi="Calibri" w:cs="Calibri"/>
          <w:sz w:val="20"/>
          <w:lang w:val="ru-RU"/>
        </w:rPr>
        <w:t>Впротивномслучае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заявкаданногоучастникаоцениваетсянеудовлетворительноиотклоняется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включительно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еслиучастниквустановленныйнастоящимприглашениемсрокнепредставляеторигиналобеспечениязаявки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аотобраннымучастникомпризнаетсяучастник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занявшийпоследующееместо</w:t>
      </w:r>
      <w:r w:rsidRPr="00903C04">
        <w:rPr>
          <w:rFonts w:ascii="Arial LatRus" w:hAnsi="Arial LatRus"/>
          <w:sz w:val="20"/>
          <w:lang w:val="ru-RU"/>
        </w:rPr>
        <w:t>.</w:t>
      </w:r>
    </w:p>
    <w:p w:rsidR="0007338B" w:rsidRPr="00903C04" w:rsidRDefault="0007338B" w:rsidP="009F1ACF">
      <w:pPr>
        <w:pStyle w:val="norm"/>
        <w:widowControl w:val="0"/>
        <w:tabs>
          <w:tab w:val="left" w:pos="1276"/>
        </w:tabs>
        <w:spacing w:line="240" w:lineRule="auto"/>
        <w:ind w:firstLine="567"/>
        <w:rPr>
          <w:rFonts w:ascii="Arial LatRus" w:hAnsi="Arial LatRus" w:cs="Sylfaen"/>
          <w:sz w:val="20"/>
          <w:lang w:val="ru-RU"/>
        </w:rPr>
      </w:pPr>
      <w:r w:rsidRPr="00903C04">
        <w:rPr>
          <w:rFonts w:ascii="Calibri" w:hAnsi="Calibri" w:cs="Calibri"/>
          <w:sz w:val="20"/>
          <w:lang w:val="ru-RU"/>
        </w:rPr>
        <w:t>Есливрезультатеоценкизаявокнесоответствиебылозафиксировановрезультатеинформации</w:t>
      </w:r>
      <w:r w:rsidRPr="00903C04">
        <w:rPr>
          <w:rFonts w:ascii="Arial LatRus" w:hAnsi="Arial LatRus" w:cs="Sylfaen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полученнойизКомитетапогосударственнымдоходамРА</w:t>
      </w:r>
      <w:r w:rsidRPr="00903C04">
        <w:rPr>
          <w:rFonts w:ascii="Arial LatRus" w:hAnsi="Arial LatRus" w:cs="Sylfaen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тооносчитаетсяисправленным</w:t>
      </w:r>
      <w:r w:rsidRPr="00903C04">
        <w:rPr>
          <w:rFonts w:ascii="Arial LatRus" w:hAnsi="Arial LatRus" w:cs="Sylfaen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еслиучастникпредставляетвоспроизведенный</w:t>
      </w:r>
      <w:r w:rsidRPr="00903C04">
        <w:rPr>
          <w:rFonts w:ascii="Arial LatRus" w:hAnsi="Arial LatRus" w:cs="Sylfaen"/>
          <w:sz w:val="20"/>
          <w:lang w:val="ru-RU"/>
        </w:rPr>
        <w:t xml:space="preserve"> (</w:t>
      </w:r>
      <w:r w:rsidRPr="00903C04">
        <w:rPr>
          <w:rFonts w:ascii="Calibri" w:hAnsi="Calibri" w:cs="Calibri"/>
          <w:sz w:val="20"/>
          <w:lang w:val="ru-RU"/>
        </w:rPr>
        <w:t>отсканированный</w:t>
      </w:r>
      <w:r w:rsidRPr="00903C04">
        <w:rPr>
          <w:rFonts w:ascii="Arial LatRus" w:hAnsi="Arial LatRus" w:cs="Sylfaen"/>
          <w:sz w:val="20"/>
          <w:lang w:val="ru-RU"/>
        </w:rPr>
        <w:t xml:space="preserve">) </w:t>
      </w:r>
      <w:r w:rsidRPr="00903C04">
        <w:rPr>
          <w:rFonts w:ascii="Calibri" w:hAnsi="Calibri" w:cs="Calibri"/>
          <w:sz w:val="20"/>
          <w:lang w:val="ru-RU"/>
        </w:rPr>
        <w:t>экземплярдокумента</w:t>
      </w:r>
      <w:r w:rsidRPr="00903C04">
        <w:rPr>
          <w:rFonts w:ascii="Arial LatRus" w:hAnsi="Arial LatRus" w:cs="Sylfaen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обосновывающеговыплатууказаннойсуммывпредоставленнойинформации</w:t>
      </w:r>
      <w:r w:rsidRPr="00903C04">
        <w:rPr>
          <w:rFonts w:ascii="Arial LatRus" w:hAnsi="Arial LatRus" w:cs="Sylfaen"/>
          <w:sz w:val="20"/>
          <w:lang w:val="ru-RU"/>
        </w:rPr>
        <w:t>.</w:t>
      </w:r>
    </w:p>
    <w:p w:rsidR="0007338B" w:rsidRPr="00903C04" w:rsidRDefault="0007338B" w:rsidP="009F1ACF">
      <w:pPr>
        <w:pStyle w:val="BodyTextIndent2"/>
        <w:widowControl w:val="0"/>
        <w:tabs>
          <w:tab w:val="left" w:pos="1276"/>
        </w:tabs>
        <w:spacing w:line="240" w:lineRule="auto"/>
        <w:ind w:firstLine="567"/>
        <w:rPr>
          <w:rFonts w:ascii="Arial LatRus" w:hAnsi="Arial LatRus" w:cs="Sylfaen"/>
        </w:rPr>
      </w:pPr>
      <w:r w:rsidRPr="00903C04">
        <w:rPr>
          <w:rFonts w:ascii="Arial LatRus" w:hAnsi="Arial LatRus"/>
        </w:rPr>
        <w:t>8.9.</w:t>
      </w:r>
      <w:r w:rsidRPr="00903C04">
        <w:rPr>
          <w:rFonts w:ascii="Arial LatRus" w:hAnsi="Arial LatRus"/>
        </w:rPr>
        <w:tab/>
      </w:r>
      <w:r w:rsidRPr="00903C04">
        <w:rPr>
          <w:rFonts w:ascii="Calibri" w:hAnsi="Calibri" w:cs="Calibri"/>
        </w:rPr>
        <w:t>Членилисекретарькомиссиинеможетприниматьучастиявработекомиссии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еслиназаседанииповскрытиюзаявоквыясняется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чтоучрежденнаяиморганизацияилиорганизация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вкоторойонимеетдолю</w:t>
      </w:r>
      <w:r w:rsidRPr="00903C04">
        <w:rPr>
          <w:rFonts w:ascii="Arial LatRus" w:hAnsi="Arial LatRus"/>
        </w:rPr>
        <w:t xml:space="preserve"> (</w:t>
      </w:r>
      <w:r w:rsidRPr="00903C04">
        <w:rPr>
          <w:rFonts w:ascii="Calibri" w:hAnsi="Calibri" w:cs="Calibri"/>
        </w:rPr>
        <w:t>пай</w:t>
      </w:r>
      <w:r w:rsidRPr="00903C04">
        <w:rPr>
          <w:rFonts w:ascii="Arial LatRus" w:hAnsi="Arial LatRus"/>
        </w:rPr>
        <w:t xml:space="preserve">), </w:t>
      </w:r>
      <w:r w:rsidRPr="00903C04">
        <w:rPr>
          <w:rFonts w:ascii="Calibri" w:hAnsi="Calibri" w:cs="Calibri"/>
        </w:rPr>
        <w:t>либолицо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состоящееснимвблизкомродствеилисвойстве</w:t>
      </w:r>
      <w:r w:rsidRPr="00903C04">
        <w:rPr>
          <w:rFonts w:ascii="Arial LatRus" w:hAnsi="Arial LatRus"/>
        </w:rPr>
        <w:t xml:space="preserve"> (</w:t>
      </w:r>
      <w:r w:rsidRPr="00903C04">
        <w:rPr>
          <w:rFonts w:ascii="Calibri" w:hAnsi="Calibri" w:cs="Calibri"/>
        </w:rPr>
        <w:t>родители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супруги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дети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братья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сестры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атакжеродители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дети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братьяилисестрысупругов</w:t>
      </w:r>
      <w:r w:rsidRPr="00903C04">
        <w:rPr>
          <w:rFonts w:ascii="Arial LatRus" w:hAnsi="Arial LatRus"/>
        </w:rPr>
        <w:t xml:space="preserve">), </w:t>
      </w:r>
      <w:r w:rsidRPr="00903C04">
        <w:rPr>
          <w:rFonts w:ascii="Calibri" w:hAnsi="Calibri" w:cs="Calibri"/>
        </w:rPr>
        <w:t>либоучрежденнаятакимлицоморганизацияилиорганизация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вкоторойтакоелицоимеетдолю</w:t>
      </w:r>
      <w:r w:rsidRPr="00903C04">
        <w:rPr>
          <w:rFonts w:ascii="Arial LatRus" w:hAnsi="Arial LatRus"/>
        </w:rPr>
        <w:t xml:space="preserve"> (</w:t>
      </w:r>
      <w:r w:rsidRPr="00903C04">
        <w:rPr>
          <w:rFonts w:ascii="Calibri" w:hAnsi="Calibri" w:cs="Calibri"/>
        </w:rPr>
        <w:t>пай</w:t>
      </w:r>
      <w:r w:rsidRPr="00903C04">
        <w:rPr>
          <w:rFonts w:ascii="Arial LatRus" w:hAnsi="Arial LatRus"/>
        </w:rPr>
        <w:t xml:space="preserve">), </w:t>
      </w:r>
      <w:r w:rsidRPr="00903C04">
        <w:rPr>
          <w:rFonts w:ascii="Calibri" w:hAnsi="Calibri" w:cs="Calibri"/>
        </w:rPr>
        <w:t>подалазаявкунаучастиевданнойпроцедуре</w:t>
      </w:r>
      <w:r w:rsidRPr="00903C04">
        <w:rPr>
          <w:rFonts w:ascii="Arial LatRus" w:hAnsi="Arial LatRus"/>
        </w:rPr>
        <w:t xml:space="preserve">. </w:t>
      </w:r>
      <w:r w:rsidRPr="00903C04">
        <w:rPr>
          <w:rFonts w:ascii="Calibri" w:hAnsi="Calibri" w:cs="Calibri"/>
        </w:rPr>
        <w:t>ПриналичиипредусмотренногонастоящимпунктомусловиячленилисекретарьКомиссии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имеющийконфликтинтересоввсвязисданнойпроцедурой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непосредственнопослезаседанияповскрытиюзаявокзаявляетсамоотводотданнойпроцедуры</w:t>
      </w:r>
      <w:r w:rsidRPr="00903C04">
        <w:rPr>
          <w:rFonts w:ascii="Arial LatRus" w:hAnsi="Arial LatRus"/>
        </w:rPr>
        <w:t xml:space="preserve">. </w:t>
      </w:r>
    </w:p>
    <w:p w:rsidR="0007338B" w:rsidRPr="00903C04" w:rsidRDefault="0007338B" w:rsidP="009F1ACF">
      <w:pPr>
        <w:pStyle w:val="BodyTextIndent2"/>
        <w:widowControl w:val="0"/>
        <w:tabs>
          <w:tab w:val="left" w:pos="1276"/>
        </w:tabs>
        <w:spacing w:line="240" w:lineRule="auto"/>
        <w:ind w:firstLine="567"/>
        <w:rPr>
          <w:rFonts w:ascii="Arial LatRus" w:hAnsi="Arial LatRus" w:cs="Sylfaen"/>
        </w:rPr>
      </w:pPr>
      <w:r w:rsidRPr="00903C04">
        <w:rPr>
          <w:rFonts w:ascii="Arial LatRus" w:hAnsi="Arial LatRus"/>
        </w:rPr>
        <w:t>8.10.</w:t>
      </w:r>
      <w:r w:rsidRPr="00903C04">
        <w:rPr>
          <w:rFonts w:ascii="Arial LatRus" w:hAnsi="Arial LatRus"/>
        </w:rPr>
        <w:tab/>
      </w:r>
      <w:r w:rsidRPr="00903C04">
        <w:rPr>
          <w:rFonts w:ascii="Calibri" w:hAnsi="Calibri" w:cs="Calibri"/>
        </w:rPr>
        <w:t>Послевскрытияиоценкизаявоксоставляетсяпротоколвпорядке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установленномзаконодательствомРеспубликиАрменияозакупках</w:t>
      </w:r>
      <w:r w:rsidRPr="00903C04">
        <w:rPr>
          <w:rFonts w:ascii="Arial LatRus" w:hAnsi="Arial LatRus"/>
        </w:rPr>
        <w:t>.</w:t>
      </w:r>
      <w:r w:rsidRPr="00903C04">
        <w:rPr>
          <w:rFonts w:ascii="Calibri" w:hAnsi="Calibri" w:cs="Calibri"/>
        </w:rPr>
        <w:t>Приэтомвпротоколезаседаниякомиссииподробноописываютсянесоответствия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зафиксированныеврезультатеоценкизаявок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иоснованияотклоненияобусловленныхимизаявок</w:t>
      </w:r>
      <w:r w:rsidRPr="00903C04">
        <w:rPr>
          <w:rFonts w:ascii="Arial LatRus" w:hAnsi="Arial LatRus"/>
        </w:rPr>
        <w:t xml:space="preserve">. </w:t>
      </w:r>
      <w:r w:rsidRPr="00903C04">
        <w:rPr>
          <w:rFonts w:ascii="Calibri" w:hAnsi="Calibri" w:cs="Calibri"/>
        </w:rPr>
        <w:t>Протоколподписываютприсутствующиеназаседаниичленыкомиссии</w:t>
      </w:r>
      <w:r w:rsidRPr="00903C04">
        <w:rPr>
          <w:rFonts w:ascii="Arial LatRus" w:hAnsi="Arial LatRus"/>
        </w:rPr>
        <w:t>.</w:t>
      </w:r>
    </w:p>
    <w:p w:rsidR="0007338B" w:rsidRPr="00903C04" w:rsidRDefault="0007338B" w:rsidP="009F1ACF">
      <w:pPr>
        <w:pStyle w:val="BodyTextIndent2"/>
        <w:widowControl w:val="0"/>
        <w:tabs>
          <w:tab w:val="left" w:pos="1276"/>
        </w:tabs>
        <w:spacing w:line="240" w:lineRule="auto"/>
        <w:ind w:firstLine="567"/>
        <w:rPr>
          <w:rFonts w:ascii="Arial LatRus" w:hAnsi="Arial LatRus" w:cs="Sylfaen"/>
        </w:rPr>
      </w:pPr>
      <w:r w:rsidRPr="00903C04">
        <w:rPr>
          <w:rFonts w:ascii="Arial LatRus" w:hAnsi="Arial LatRus"/>
        </w:rPr>
        <w:t>8.11.</w:t>
      </w:r>
      <w:r w:rsidRPr="00903C04">
        <w:rPr>
          <w:rFonts w:ascii="Arial LatRus" w:hAnsi="Arial LatRus"/>
        </w:rPr>
        <w:tab/>
      </w:r>
      <w:r w:rsidRPr="00903C04">
        <w:rPr>
          <w:rFonts w:ascii="Calibri" w:hAnsi="Calibri" w:cs="Calibri"/>
        </w:rPr>
        <w:t>Непозднеечемнаследующийрабочийденьпослезавершениязаседанияповскрытиюиоценкезаявоксекретарькомиссии</w:t>
      </w:r>
      <w:r w:rsidRPr="00903C04">
        <w:rPr>
          <w:rFonts w:ascii="Arial LatRus" w:hAnsi="Arial LatRus"/>
        </w:rPr>
        <w:t xml:space="preserve">: </w:t>
      </w:r>
    </w:p>
    <w:p w:rsidR="0007338B" w:rsidRPr="00903C04" w:rsidRDefault="0007338B" w:rsidP="009F1ACF">
      <w:pPr>
        <w:pStyle w:val="BodyTextIndent2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 w:cs="Sylfaen"/>
        </w:rPr>
      </w:pPr>
      <w:r w:rsidRPr="00903C04">
        <w:rPr>
          <w:rFonts w:ascii="Arial LatRus" w:hAnsi="Arial LatRus"/>
        </w:rPr>
        <w:t>1)</w:t>
      </w:r>
      <w:r w:rsidRPr="00903C04">
        <w:rPr>
          <w:rFonts w:ascii="Arial LatRus" w:hAnsi="Arial LatRus"/>
        </w:rPr>
        <w:tab/>
      </w:r>
      <w:r w:rsidRPr="00903C04">
        <w:rPr>
          <w:rFonts w:ascii="Calibri" w:hAnsi="Calibri" w:cs="Calibri"/>
        </w:rPr>
        <w:t>опубликовываетвбюллетеневоспроизведенный</w:t>
      </w:r>
      <w:r w:rsidRPr="00903C04">
        <w:rPr>
          <w:rFonts w:ascii="Arial LatRus" w:hAnsi="Arial LatRus"/>
        </w:rPr>
        <w:t xml:space="preserve"> (</w:t>
      </w:r>
      <w:r w:rsidRPr="00903C04">
        <w:rPr>
          <w:rFonts w:ascii="Calibri" w:hAnsi="Calibri" w:cs="Calibri"/>
        </w:rPr>
        <w:t>отсканированный</w:t>
      </w:r>
      <w:r w:rsidRPr="00903C04">
        <w:rPr>
          <w:rFonts w:ascii="Arial LatRus" w:hAnsi="Arial LatRus"/>
        </w:rPr>
        <w:t xml:space="preserve">) </w:t>
      </w:r>
      <w:r w:rsidRPr="00903C04">
        <w:rPr>
          <w:rFonts w:ascii="Calibri" w:hAnsi="Calibri" w:cs="Calibri"/>
        </w:rPr>
        <w:t>с</w:t>
      </w:r>
      <w:r w:rsidRPr="00903C04">
        <w:rPr>
          <w:rFonts w:ascii="Arial LatRus" w:hAnsi="Arial LatRus" w:cs="Calibri"/>
          <w:lang w:val="en-US"/>
        </w:rPr>
        <w:t> </w:t>
      </w:r>
      <w:r w:rsidRPr="00903C04">
        <w:rPr>
          <w:rFonts w:ascii="Calibri" w:hAnsi="Calibri" w:cs="Calibri"/>
        </w:rPr>
        <w:t>оригиналавариантпротоколазаседанияповскрытиюзаявокисводныйлистрассмотренияобоснований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указанныхвпункте</w:t>
      </w:r>
      <w:r w:rsidRPr="00903C04">
        <w:rPr>
          <w:rFonts w:ascii="Arial LatRus" w:hAnsi="Arial LatRus"/>
        </w:rPr>
        <w:t xml:space="preserve"> 3.5 </w:t>
      </w:r>
      <w:r w:rsidRPr="00903C04">
        <w:rPr>
          <w:rFonts w:ascii="Calibri" w:hAnsi="Calibri" w:cs="Calibri"/>
        </w:rPr>
        <w:t>части</w:t>
      </w:r>
      <w:r w:rsidRPr="00903C04">
        <w:rPr>
          <w:rFonts w:ascii="Arial LatRus" w:hAnsi="Arial LatRus"/>
        </w:rPr>
        <w:t xml:space="preserve"> 1 </w:t>
      </w:r>
      <w:r w:rsidRPr="00903C04">
        <w:rPr>
          <w:rFonts w:ascii="Calibri" w:hAnsi="Calibri" w:cs="Calibri"/>
        </w:rPr>
        <w:t>настоящегоприглашения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содержащийтакжесведенияодатеполученияобоснованийиадресахэлектроннойпочты</w:t>
      </w:r>
      <w:r w:rsidRPr="00903C04">
        <w:rPr>
          <w:rFonts w:ascii="Arial LatRus" w:hAnsi="Arial LatRus"/>
        </w:rPr>
        <w:t>.</w:t>
      </w:r>
      <w:r w:rsidRPr="00903C04">
        <w:rPr>
          <w:rFonts w:ascii="Calibri" w:hAnsi="Calibri" w:cs="Calibri"/>
        </w:rPr>
        <w:t>Еслиобоснованиянебылипредставлены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товпротоколезаседаниякомиссииобэтомделаютсясоответствующиезаметки</w:t>
      </w:r>
      <w:r w:rsidRPr="00903C04">
        <w:rPr>
          <w:rFonts w:ascii="Arial LatRus" w:hAnsi="Arial LatRus"/>
        </w:rPr>
        <w:t>.</w:t>
      </w:r>
    </w:p>
    <w:p w:rsidR="0007338B" w:rsidRPr="00903C04" w:rsidRDefault="0007338B" w:rsidP="009F1ACF">
      <w:pPr>
        <w:pStyle w:val="BodyTextIndent2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 w:cs="Sylfaen"/>
        </w:rPr>
      </w:pPr>
      <w:r w:rsidRPr="00903C04">
        <w:rPr>
          <w:rFonts w:ascii="Arial LatRus" w:hAnsi="Arial LatRus"/>
        </w:rPr>
        <w:t>2)</w:t>
      </w:r>
      <w:r w:rsidRPr="00903C04">
        <w:rPr>
          <w:rFonts w:ascii="Arial LatRus" w:hAnsi="Arial LatRus"/>
        </w:rPr>
        <w:tab/>
      </w:r>
      <w:r w:rsidRPr="00903C04">
        <w:rPr>
          <w:rFonts w:ascii="Calibri" w:hAnsi="Calibri" w:cs="Calibri"/>
        </w:rPr>
        <w:t>опубликовываетвбюллетеневоспроизведенные</w:t>
      </w:r>
      <w:r w:rsidRPr="00903C04">
        <w:rPr>
          <w:rFonts w:ascii="Arial LatRus" w:hAnsi="Arial LatRus"/>
        </w:rPr>
        <w:t xml:space="preserve"> (</w:t>
      </w:r>
      <w:r w:rsidRPr="00903C04">
        <w:rPr>
          <w:rFonts w:ascii="Calibri" w:hAnsi="Calibri" w:cs="Calibri"/>
        </w:rPr>
        <w:t>отсканированные</w:t>
      </w:r>
      <w:r w:rsidRPr="00903C04">
        <w:rPr>
          <w:rFonts w:ascii="Arial LatRus" w:hAnsi="Arial LatRus"/>
        </w:rPr>
        <w:t xml:space="preserve">) </w:t>
      </w:r>
      <w:r w:rsidRPr="00903C04">
        <w:rPr>
          <w:rFonts w:ascii="Calibri" w:hAnsi="Calibri" w:cs="Calibri"/>
        </w:rPr>
        <w:lastRenderedPageBreak/>
        <w:t>с</w:t>
      </w:r>
      <w:r w:rsidRPr="00903C04">
        <w:rPr>
          <w:rFonts w:ascii="Arial LatRus" w:hAnsi="Arial LatRus" w:cs="Calibri"/>
          <w:lang w:val="en-US"/>
        </w:rPr>
        <w:t> </w:t>
      </w:r>
      <w:r w:rsidRPr="00903C04">
        <w:rPr>
          <w:rFonts w:ascii="Calibri" w:hAnsi="Calibri" w:cs="Calibri"/>
        </w:rPr>
        <w:t>подписанныхимиприсутствующиминазаседанииповскрытиюзаявокчленамиоценочнойкомиссииоригиналоввариантыобъявленийоботсутствииконфликтаинтересов</w:t>
      </w:r>
      <w:r w:rsidRPr="00903C04">
        <w:rPr>
          <w:rFonts w:ascii="Arial LatRus" w:hAnsi="Arial LatRus"/>
        </w:rPr>
        <w:t xml:space="preserve">. </w:t>
      </w:r>
      <w:r w:rsidRPr="00903C04">
        <w:rPr>
          <w:rFonts w:ascii="Calibri" w:hAnsi="Calibri" w:cs="Calibri"/>
        </w:rPr>
        <w:t>Течленыкомиссии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которыеучаствуютвработекомиссииназаседаниях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созываемыхпослезаседанияповскрытиюиоценкезаявок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подписываютпредусмотренныенастоящимподпунктомобъявления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которыесекретарькомиссииопубликовываетвбюллетененаследующийрабочийденьпослеихподписания</w:t>
      </w:r>
      <w:r w:rsidRPr="00903C04">
        <w:rPr>
          <w:rFonts w:ascii="Arial LatRus" w:hAnsi="Arial LatRus"/>
        </w:rPr>
        <w:t>;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8.</w:t>
      </w:r>
      <w:r w:rsidRPr="00903C04">
        <w:rPr>
          <w:rFonts w:ascii="Arial LatRus" w:hAnsi="Arial LatRus"/>
          <w:sz w:val="20"/>
          <w:szCs w:val="20"/>
          <w:lang w:val="hy-AM"/>
        </w:rPr>
        <w:t>1</w:t>
      </w:r>
      <w:r w:rsidRPr="00903C04">
        <w:rPr>
          <w:rFonts w:ascii="Arial LatRus" w:hAnsi="Arial LatRus"/>
          <w:sz w:val="20"/>
          <w:szCs w:val="20"/>
        </w:rPr>
        <w:t>2.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Заказчиквтечениепятирабочихдней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следующихзаднемвозникновенияоснований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предусмотренныхпунктом</w:t>
      </w:r>
      <w:r w:rsidRPr="00903C04">
        <w:rPr>
          <w:rFonts w:ascii="Arial LatRus" w:hAnsi="Arial LatRus"/>
          <w:sz w:val="20"/>
          <w:szCs w:val="20"/>
        </w:rPr>
        <w:t xml:space="preserve"> 6 </w:t>
      </w:r>
      <w:r w:rsidRPr="00903C04">
        <w:rPr>
          <w:rFonts w:ascii="Calibri" w:hAnsi="Calibri" w:cs="Calibri"/>
          <w:sz w:val="20"/>
          <w:szCs w:val="20"/>
        </w:rPr>
        <w:t>части</w:t>
      </w:r>
      <w:r w:rsidRPr="00903C04">
        <w:rPr>
          <w:rFonts w:ascii="Arial LatRus" w:hAnsi="Arial LatRus"/>
          <w:sz w:val="20"/>
          <w:szCs w:val="20"/>
        </w:rPr>
        <w:t xml:space="preserve"> 1 </w:t>
      </w:r>
      <w:r w:rsidRPr="00903C04">
        <w:rPr>
          <w:rFonts w:ascii="Calibri" w:hAnsi="Calibri" w:cs="Calibri"/>
          <w:sz w:val="20"/>
          <w:szCs w:val="20"/>
        </w:rPr>
        <w:t>статьи</w:t>
      </w:r>
      <w:r w:rsidRPr="00903C04">
        <w:rPr>
          <w:rFonts w:ascii="Arial LatRus" w:hAnsi="Arial LatRus"/>
          <w:sz w:val="20"/>
          <w:szCs w:val="20"/>
        </w:rPr>
        <w:t xml:space="preserve"> 6 </w:t>
      </w:r>
      <w:r w:rsidRPr="00903C04">
        <w:rPr>
          <w:rFonts w:ascii="Calibri" w:hAnsi="Calibri" w:cs="Calibri"/>
          <w:sz w:val="20"/>
          <w:szCs w:val="20"/>
        </w:rPr>
        <w:t>Закона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вписьменнойформенаправляетданныеэтогоучастника</w:t>
      </w:r>
      <w:r w:rsidRPr="00903C04">
        <w:rPr>
          <w:rFonts w:ascii="Arial LatRus" w:hAnsi="Arial LatRus" w:cs="Arial LatRus"/>
          <w:sz w:val="20"/>
          <w:szCs w:val="20"/>
        </w:rPr>
        <w:t>—</w:t>
      </w:r>
      <w:r w:rsidRPr="00903C04">
        <w:rPr>
          <w:rFonts w:ascii="Calibri" w:hAnsi="Calibri" w:cs="Calibri"/>
          <w:sz w:val="20"/>
          <w:szCs w:val="20"/>
        </w:rPr>
        <w:t>ссоответствующимиоснованиями</w:t>
      </w:r>
      <w:r w:rsidRPr="00903C04">
        <w:rPr>
          <w:rFonts w:ascii="Arial LatRus" w:hAnsi="Arial LatRus" w:cs="Arial LatRus"/>
          <w:sz w:val="20"/>
          <w:szCs w:val="20"/>
        </w:rPr>
        <w:t>—</w:t>
      </w:r>
      <w:r w:rsidRPr="00903C04">
        <w:rPr>
          <w:rFonts w:ascii="Calibri" w:hAnsi="Calibri" w:cs="Calibri"/>
          <w:sz w:val="20"/>
          <w:szCs w:val="20"/>
        </w:rPr>
        <w:t>вуполномоченныйорган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которыйвтечениепятирабочихднейпослеихполученияинициируетпроцедурувключенияданногоучастникавсписокучастников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неимеющихправаучаствоватьвпроцессезакупок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Приэтомеслипредставленноепозаявкеподтверждениеучастникаотом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чтоонимеетправонаучастиевпредусмотренныхприглашениемзакупкахквалифицируютсякакнесоответствующеедействительностилибоучастниквустановленныенастоящимприглашениемсрокиипорядкенепредставляетпредусмотренныеприглашениемдокумент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илиотобранныйучастникнепредставляетобеспечениеквалификации</w:t>
      </w:r>
      <w:r w:rsidRPr="00903C04">
        <w:rPr>
          <w:rFonts w:ascii="Arial LatRus" w:hAnsi="Arial LatRus"/>
          <w:sz w:val="20"/>
          <w:szCs w:val="20"/>
        </w:rPr>
        <w:t>,</w:t>
      </w:r>
      <w:r w:rsidRPr="00903C04">
        <w:rPr>
          <w:rFonts w:ascii="Calibri" w:hAnsi="Calibri" w:cs="Calibri"/>
          <w:sz w:val="20"/>
          <w:szCs w:val="20"/>
        </w:rPr>
        <w:t>тоэтообстоятельствосчитаетсянарушениемобязательства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принятоговрамкахпроцессазакупки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 xml:space="preserve">8.13 </w:t>
      </w:r>
      <w:r w:rsidRPr="00903C04">
        <w:rPr>
          <w:rFonts w:ascii="Calibri" w:hAnsi="Calibri" w:cs="Calibri"/>
          <w:sz w:val="20"/>
          <w:szCs w:val="20"/>
        </w:rPr>
        <w:t>Еслиучастникбылвключенвсписки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предусмотренныечастями</w:t>
      </w:r>
      <w:r w:rsidRPr="00903C04">
        <w:rPr>
          <w:rFonts w:ascii="Arial LatRus" w:hAnsi="Arial LatRus"/>
          <w:sz w:val="20"/>
          <w:szCs w:val="20"/>
        </w:rPr>
        <w:t xml:space="preserve"> 5 </w:t>
      </w:r>
      <w:r w:rsidRPr="00903C04">
        <w:rPr>
          <w:rFonts w:ascii="Calibri" w:hAnsi="Calibri" w:cs="Calibri"/>
          <w:sz w:val="20"/>
          <w:szCs w:val="20"/>
        </w:rPr>
        <w:t>и</w:t>
      </w:r>
      <w:r w:rsidRPr="00903C04">
        <w:rPr>
          <w:rFonts w:ascii="Arial LatRus" w:hAnsi="Arial LatRus"/>
          <w:sz w:val="20"/>
          <w:szCs w:val="20"/>
        </w:rPr>
        <w:t xml:space="preserve"> 6 </w:t>
      </w:r>
      <w:r w:rsidRPr="00903C04">
        <w:rPr>
          <w:rFonts w:ascii="Calibri" w:hAnsi="Calibri" w:cs="Calibri"/>
          <w:sz w:val="20"/>
          <w:szCs w:val="20"/>
        </w:rPr>
        <w:t>части</w:t>
      </w:r>
      <w:r w:rsidRPr="00903C04">
        <w:rPr>
          <w:rFonts w:ascii="Arial LatRus" w:hAnsi="Arial LatRus"/>
          <w:sz w:val="20"/>
          <w:szCs w:val="20"/>
        </w:rPr>
        <w:t xml:space="preserve"> 1 </w:t>
      </w:r>
      <w:r w:rsidRPr="00903C04">
        <w:rPr>
          <w:rFonts w:ascii="Calibri" w:hAnsi="Calibri" w:cs="Calibri"/>
          <w:sz w:val="20"/>
          <w:szCs w:val="20"/>
        </w:rPr>
        <w:t>статьи</w:t>
      </w:r>
      <w:r w:rsidRPr="00903C04">
        <w:rPr>
          <w:rFonts w:ascii="Arial LatRus" w:hAnsi="Arial LatRus"/>
          <w:sz w:val="20"/>
          <w:szCs w:val="20"/>
        </w:rPr>
        <w:t xml:space="preserve"> 6 </w:t>
      </w:r>
      <w:r w:rsidRPr="00903C04">
        <w:rPr>
          <w:rFonts w:ascii="Calibri" w:hAnsi="Calibri" w:cs="Calibri"/>
          <w:sz w:val="20"/>
          <w:szCs w:val="20"/>
        </w:rPr>
        <w:t>закона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последняподачизаявки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тоданнаяегозаявканеподлежитотклонению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pStyle w:val="norm"/>
        <w:widowControl w:val="0"/>
        <w:tabs>
          <w:tab w:val="left" w:pos="1276"/>
        </w:tabs>
        <w:spacing w:line="240" w:lineRule="auto"/>
        <w:ind w:firstLine="567"/>
        <w:rPr>
          <w:rFonts w:ascii="Arial LatRus" w:hAnsi="Arial LatRus" w:cs="Sylfaen"/>
          <w:sz w:val="20"/>
          <w:lang w:val="ru-RU"/>
        </w:rPr>
      </w:pPr>
      <w:r w:rsidRPr="00903C04">
        <w:rPr>
          <w:rFonts w:ascii="Arial LatRus" w:hAnsi="Arial LatRus"/>
          <w:sz w:val="20"/>
          <w:lang w:val="ru-RU"/>
        </w:rPr>
        <w:t>8.14</w:t>
      </w:r>
      <w:r w:rsidRPr="00903C04">
        <w:rPr>
          <w:rFonts w:ascii="Calibri" w:hAnsi="Calibri" w:cs="Calibri"/>
          <w:sz w:val="20"/>
          <w:lang w:val="ru-RU"/>
        </w:rPr>
        <w:t>Документы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указанныевпунктах</w:t>
      </w:r>
      <w:r w:rsidRPr="00903C04">
        <w:rPr>
          <w:rFonts w:ascii="Arial LatRus" w:hAnsi="Arial LatRus"/>
          <w:sz w:val="20"/>
          <w:lang w:val="ru-RU"/>
        </w:rPr>
        <w:t xml:space="preserve"> 8.8 </w:t>
      </w:r>
      <w:r w:rsidRPr="00903C04">
        <w:rPr>
          <w:rFonts w:ascii="Calibri" w:hAnsi="Calibri" w:cs="Calibri"/>
          <w:sz w:val="20"/>
          <w:lang w:val="ru-RU"/>
        </w:rPr>
        <w:t>и</w:t>
      </w:r>
      <w:r w:rsidRPr="00903C04">
        <w:rPr>
          <w:rFonts w:ascii="Arial LatRus" w:hAnsi="Arial LatRus"/>
          <w:sz w:val="20"/>
          <w:lang w:val="ru-RU"/>
        </w:rPr>
        <w:t xml:space="preserve"> 8.9 </w:t>
      </w:r>
      <w:r w:rsidRPr="00903C04">
        <w:rPr>
          <w:rFonts w:ascii="Calibri" w:hAnsi="Calibri" w:cs="Calibri"/>
          <w:sz w:val="20"/>
          <w:lang w:val="ru-RU"/>
        </w:rPr>
        <w:t>части</w:t>
      </w:r>
      <w:r w:rsidRPr="00903C04">
        <w:rPr>
          <w:rFonts w:ascii="Arial LatRus" w:hAnsi="Arial LatRus"/>
          <w:sz w:val="20"/>
          <w:lang w:val="ru-RU"/>
        </w:rPr>
        <w:t xml:space="preserve"> 1 </w:t>
      </w:r>
      <w:r w:rsidRPr="00903C04">
        <w:rPr>
          <w:rFonts w:ascii="Calibri" w:hAnsi="Calibri" w:cs="Calibri"/>
          <w:sz w:val="20"/>
          <w:lang w:val="ru-RU"/>
        </w:rPr>
        <w:t>настоящегоприглашения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участниквустановленныйсрокпредставляетсекретарюкомиссиипосредствомихотправкинаэлектроннуюпочту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предусмотреннуюнастоящимприглашением</w:t>
      </w:r>
      <w:r w:rsidRPr="00903C04">
        <w:rPr>
          <w:rFonts w:ascii="Arial LatRus" w:hAnsi="Arial LatRus"/>
          <w:sz w:val="20"/>
          <w:lang w:val="ru-RU"/>
        </w:rPr>
        <w:t xml:space="preserve">. </w:t>
      </w:r>
      <w:r w:rsidRPr="00903C04">
        <w:rPr>
          <w:rFonts w:ascii="Calibri" w:hAnsi="Calibri" w:cs="Calibri"/>
          <w:sz w:val="20"/>
          <w:lang w:val="ru-RU"/>
        </w:rPr>
        <w:t>Секретарьобязанвденьполучениядокументов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подтвердитьфактихполучения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отправивподтверждениесосвоейэлектроннойпочты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указаннойвнастоящемприглашении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наэлектроннуюпочтуучастника</w:t>
      </w:r>
      <w:r w:rsidRPr="00903C04">
        <w:rPr>
          <w:rFonts w:ascii="Arial LatRus" w:hAnsi="Arial LatRus"/>
          <w:sz w:val="20"/>
          <w:lang w:val="ru-RU"/>
        </w:rPr>
        <w:t>.</w:t>
      </w:r>
    </w:p>
    <w:p w:rsidR="0007338B" w:rsidRPr="00903C04" w:rsidRDefault="0007338B" w:rsidP="009F1ACF">
      <w:pPr>
        <w:pStyle w:val="BodyTextIndent2"/>
        <w:widowControl w:val="0"/>
        <w:tabs>
          <w:tab w:val="left" w:pos="1276"/>
        </w:tabs>
        <w:spacing w:line="240" w:lineRule="auto"/>
        <w:ind w:firstLine="567"/>
        <w:rPr>
          <w:rFonts w:ascii="Arial LatRus" w:hAnsi="Arial LatRus" w:cs="Sylfaen"/>
          <w:spacing w:val="-4"/>
        </w:rPr>
      </w:pPr>
      <w:r w:rsidRPr="00903C04">
        <w:rPr>
          <w:rFonts w:ascii="Arial LatRus" w:hAnsi="Arial LatRus"/>
        </w:rPr>
        <w:t>8.15.</w:t>
      </w:r>
      <w:r w:rsidRPr="00903C04">
        <w:rPr>
          <w:rFonts w:ascii="Arial LatRus" w:hAnsi="Arial LatRus"/>
        </w:rPr>
        <w:tab/>
      </w:r>
      <w:r w:rsidRPr="00903C04">
        <w:rPr>
          <w:rFonts w:ascii="Calibri" w:hAnsi="Calibri" w:cs="Calibri"/>
          <w:spacing w:val="-4"/>
        </w:rPr>
        <w:t>Участникииихпредставителимогутприсутствоватьназаседанияхкомиссии</w:t>
      </w:r>
      <w:r w:rsidRPr="00903C04">
        <w:rPr>
          <w:rFonts w:ascii="Arial LatRus" w:hAnsi="Arial LatRus"/>
          <w:spacing w:val="-4"/>
        </w:rPr>
        <w:t xml:space="preserve">. </w:t>
      </w:r>
      <w:r w:rsidRPr="00903C04">
        <w:rPr>
          <w:rFonts w:ascii="Calibri" w:hAnsi="Calibri" w:cs="Calibri"/>
          <w:spacing w:val="-4"/>
        </w:rPr>
        <w:t>Участникиилиихпредставителимогутпотребоватькопиипротоколовзаседанийкомиссии</w:t>
      </w:r>
      <w:r w:rsidRPr="00903C04">
        <w:rPr>
          <w:rFonts w:ascii="Arial LatRus" w:hAnsi="Arial LatRus"/>
          <w:spacing w:val="-4"/>
        </w:rPr>
        <w:t xml:space="preserve">, </w:t>
      </w:r>
      <w:r w:rsidRPr="00903C04">
        <w:rPr>
          <w:rFonts w:ascii="Calibri" w:hAnsi="Calibri" w:cs="Calibri"/>
          <w:spacing w:val="-4"/>
        </w:rPr>
        <w:t>которыепредоставляютсявтечениеодногокалендарногодня</w:t>
      </w:r>
      <w:r w:rsidRPr="00903C04">
        <w:rPr>
          <w:rFonts w:ascii="Arial LatRus" w:hAnsi="Arial LatRus"/>
          <w:spacing w:val="-4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8.16.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Электронныеизвещенияотправляютсякомиссиейи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или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заказчикомнаэлектроннуюпочту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указаннуювзаявкеучастника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авслучаеотправленияучастником</w:t>
      </w:r>
      <w:r w:rsidRPr="00903C04">
        <w:rPr>
          <w:rFonts w:ascii="Arial LatRus" w:hAnsi="Arial LatRus" w:cs="Arial LatRus"/>
          <w:sz w:val="20"/>
          <w:szCs w:val="20"/>
        </w:rPr>
        <w:t>—</w:t>
      </w:r>
      <w:r w:rsidRPr="00903C04">
        <w:rPr>
          <w:rFonts w:ascii="Calibri" w:hAnsi="Calibri" w:cs="Calibri"/>
          <w:sz w:val="20"/>
          <w:szCs w:val="20"/>
        </w:rPr>
        <w:t>суказанноговегозаявкеадресаэлектроннойпочтынаотмеченныйвнастоящемприглашенииэлектронныйадрессекретарякомиссии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Приобменесведениями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документами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электроннымспособомучастникотправляетсведения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документы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ввоспроизведенном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отсканированном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сутвержденногооригиналаварианте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pStyle w:val="BodyTextIndent2"/>
        <w:widowControl w:val="0"/>
        <w:tabs>
          <w:tab w:val="left" w:pos="1276"/>
        </w:tabs>
        <w:spacing w:line="240" w:lineRule="auto"/>
        <w:ind w:firstLine="567"/>
        <w:rPr>
          <w:rFonts w:ascii="Arial LatRus" w:hAnsi="Arial LatRus"/>
        </w:rPr>
      </w:pPr>
      <w:r w:rsidRPr="00903C04">
        <w:rPr>
          <w:rFonts w:ascii="Arial LatRus" w:hAnsi="Arial LatRus"/>
        </w:rPr>
        <w:t>8.</w:t>
      </w:r>
      <w:r w:rsidRPr="00903C04">
        <w:rPr>
          <w:rFonts w:ascii="Arial LatRus" w:hAnsi="Arial LatRus"/>
          <w:lang w:val="hy-AM"/>
        </w:rPr>
        <w:t>1</w:t>
      </w:r>
      <w:r w:rsidRPr="00903C04">
        <w:rPr>
          <w:rFonts w:ascii="Arial LatRus" w:hAnsi="Arial LatRus"/>
        </w:rPr>
        <w:t>7.</w:t>
      </w:r>
      <w:r w:rsidRPr="00903C04">
        <w:rPr>
          <w:rFonts w:ascii="Arial LatRus" w:hAnsi="Arial LatRus"/>
        </w:rPr>
        <w:tab/>
      </w:r>
      <w:r w:rsidRPr="00903C04">
        <w:rPr>
          <w:rFonts w:ascii="Calibri" w:hAnsi="Calibri" w:cs="Calibri"/>
        </w:rPr>
        <w:t>Оценказаявокиопределениеотобранногоучастникаосуществляютсяпоотдельнымлотам</w:t>
      </w:r>
      <w:r w:rsidRPr="00903C04">
        <w:rPr>
          <w:rStyle w:val="FootnoteReference"/>
          <w:rFonts w:ascii="Arial LatRus" w:hAnsi="Arial LatRus"/>
        </w:rPr>
        <w:footnoteReference w:customMarkFollows="1" w:id="8"/>
        <w:t>11</w:t>
      </w:r>
      <w:r w:rsidRPr="00903C04">
        <w:rPr>
          <w:rFonts w:ascii="Arial LatRus" w:hAnsi="Arial LatRus"/>
        </w:rPr>
        <w:t xml:space="preserve">. 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8.18.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Вслучаееслиотобранныйучастникнезаключает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отказывается</w:t>
      </w:r>
      <w:r w:rsidRPr="00903C04">
        <w:rPr>
          <w:rFonts w:ascii="Arial LatRus" w:hAnsi="Arial LatRus" w:cs="Calibri"/>
          <w:sz w:val="20"/>
          <w:szCs w:val="20"/>
          <w:lang w:val="en-US"/>
        </w:rPr>
        <w:t> </w:t>
      </w:r>
      <w:r w:rsidRPr="00903C04">
        <w:rPr>
          <w:rFonts w:ascii="Calibri" w:hAnsi="Calibri" w:cs="Calibri"/>
          <w:sz w:val="20"/>
          <w:szCs w:val="20"/>
        </w:rPr>
        <w:t>заключать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договорилилишаетсяправаназаключениедоговора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решениемкомиссииотобраннымучастникомпризнаетсяучастникзанявшийследующееместосприменениемпроцедуры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установленнойпунктами</w:t>
      </w:r>
      <w:r w:rsidRPr="00903C04">
        <w:rPr>
          <w:rFonts w:ascii="Arial LatRus" w:hAnsi="Arial LatRus"/>
          <w:sz w:val="20"/>
          <w:szCs w:val="20"/>
        </w:rPr>
        <w:t xml:space="preserve"> 8.12-8.19</w:t>
      </w:r>
      <w:r w:rsidRPr="00903C04">
        <w:rPr>
          <w:rFonts w:ascii="Calibri" w:hAnsi="Calibri" w:cs="Calibri"/>
          <w:sz w:val="20"/>
          <w:szCs w:val="20"/>
        </w:rPr>
        <w:t>части</w:t>
      </w:r>
      <w:r w:rsidRPr="00903C04">
        <w:rPr>
          <w:rFonts w:ascii="Arial LatRus" w:hAnsi="Arial LatRus"/>
          <w:sz w:val="20"/>
          <w:szCs w:val="20"/>
        </w:rPr>
        <w:t xml:space="preserve"> 1 </w:t>
      </w:r>
      <w:r w:rsidRPr="00903C04">
        <w:rPr>
          <w:rFonts w:ascii="Calibri" w:hAnsi="Calibri" w:cs="Calibri"/>
          <w:sz w:val="20"/>
          <w:szCs w:val="20"/>
        </w:rPr>
        <w:t>настоящегоПриглашения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pStyle w:val="BodyTextIndent2"/>
        <w:widowControl w:val="0"/>
        <w:tabs>
          <w:tab w:val="left" w:pos="1276"/>
        </w:tabs>
        <w:spacing w:line="240" w:lineRule="auto"/>
        <w:ind w:firstLine="567"/>
        <w:rPr>
          <w:rFonts w:ascii="Arial LatRus" w:hAnsi="Arial LatRus" w:cs="Sylfaen"/>
        </w:rPr>
      </w:pPr>
      <w:r w:rsidRPr="00903C04">
        <w:rPr>
          <w:rFonts w:ascii="Arial LatRus" w:hAnsi="Arial LatRus"/>
        </w:rPr>
        <w:t>8.19.</w:t>
      </w:r>
      <w:r w:rsidRPr="00903C04">
        <w:rPr>
          <w:rFonts w:ascii="Arial LatRus" w:hAnsi="Arial LatRus"/>
        </w:rPr>
        <w:tab/>
      </w:r>
      <w:r w:rsidRPr="00903C04">
        <w:rPr>
          <w:rFonts w:ascii="Calibri" w:hAnsi="Calibri" w:cs="Calibri"/>
        </w:rPr>
        <w:t>Вцеляхобоснованиясоответствияпредъявленныхкнемутребованийучастникможетпредставитьиныедополнительныедокументы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сведенияиматериалы</w:t>
      </w:r>
      <w:r w:rsidRPr="00903C04">
        <w:rPr>
          <w:rFonts w:ascii="Arial LatRus" w:hAnsi="Arial LatRus"/>
        </w:rPr>
        <w:t>.</w:t>
      </w:r>
    </w:p>
    <w:p w:rsidR="0007338B" w:rsidRPr="00903C04" w:rsidRDefault="0007338B" w:rsidP="009F1ACF">
      <w:pPr>
        <w:pStyle w:val="BodyTextIndent2"/>
        <w:widowControl w:val="0"/>
        <w:spacing w:line="240" w:lineRule="auto"/>
        <w:ind w:firstLine="567"/>
        <w:rPr>
          <w:rFonts w:ascii="Arial LatRus" w:hAnsi="Arial LatRus"/>
        </w:rPr>
      </w:pPr>
      <w:r w:rsidRPr="00903C04">
        <w:rPr>
          <w:rFonts w:ascii="Calibri" w:hAnsi="Calibri" w:cs="Calibri"/>
        </w:rPr>
        <w:t>Комиссияможетпроверитьподлинностьпредставленныхучастникомданных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используяполученныеизофициальныхисточниковданные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илиполучивобэтомписьменноезаключениекомпетентныхорганов</w:t>
      </w:r>
      <w:r w:rsidRPr="00903C04">
        <w:rPr>
          <w:rFonts w:ascii="Arial LatRus" w:hAnsi="Arial LatRus"/>
        </w:rPr>
        <w:t xml:space="preserve">. </w:t>
      </w:r>
      <w:r w:rsidRPr="00903C04">
        <w:rPr>
          <w:rFonts w:ascii="Calibri" w:hAnsi="Calibri" w:cs="Calibri"/>
        </w:rPr>
        <w:t>Приотправкеподобногозапросасоответствующиегосударственныеорганыиорганыместногосамоуправлениявтечениедвухрабочихдней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следующихзаднемполучениязапроса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предоставляютписьменноезаключение</w:t>
      </w:r>
      <w:r w:rsidRPr="00903C04">
        <w:rPr>
          <w:rFonts w:ascii="Arial LatRus" w:hAnsi="Arial LatRus"/>
        </w:rPr>
        <w:t xml:space="preserve">. </w:t>
      </w:r>
      <w:r w:rsidRPr="00903C04">
        <w:rPr>
          <w:rFonts w:ascii="Calibri" w:hAnsi="Calibri" w:cs="Calibri"/>
        </w:rPr>
        <w:t>Есливрезультатепроверкиподлинностипредставленныхучастникомданныхониквалифицируютсякакнесоответствующиедействительности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тозаявкаэтогоучастникаотклоняется</w:t>
      </w:r>
      <w:r w:rsidRPr="00903C04">
        <w:rPr>
          <w:rFonts w:ascii="Arial LatRus" w:hAnsi="Arial LatRus"/>
        </w:rPr>
        <w:t>.</w:t>
      </w:r>
    </w:p>
    <w:p w:rsidR="0007338B" w:rsidRPr="00903C04" w:rsidRDefault="0007338B" w:rsidP="009F1ACF">
      <w:pPr>
        <w:pStyle w:val="BodyTextIndent2"/>
        <w:widowControl w:val="0"/>
        <w:tabs>
          <w:tab w:val="left" w:pos="1276"/>
        </w:tabs>
        <w:spacing w:line="240" w:lineRule="auto"/>
        <w:ind w:firstLine="567"/>
        <w:rPr>
          <w:rFonts w:ascii="Arial LatRus" w:hAnsi="Arial LatRus"/>
        </w:rPr>
      </w:pPr>
      <w:r w:rsidRPr="00903C04">
        <w:rPr>
          <w:rFonts w:ascii="Arial LatRus" w:hAnsi="Arial LatRus"/>
        </w:rPr>
        <w:t>8.20.</w:t>
      </w:r>
      <w:r w:rsidRPr="00903C04">
        <w:rPr>
          <w:rFonts w:ascii="Arial LatRus" w:hAnsi="Arial LatRus"/>
        </w:rPr>
        <w:tab/>
      </w:r>
      <w:r w:rsidRPr="00903C04">
        <w:rPr>
          <w:rFonts w:ascii="Calibri" w:hAnsi="Calibri" w:cs="Calibri"/>
        </w:rPr>
        <w:t>Сцельюпримененияпункта</w:t>
      </w:r>
      <w:r w:rsidRPr="00903C04">
        <w:rPr>
          <w:rFonts w:ascii="Arial LatRus" w:hAnsi="Arial LatRus"/>
        </w:rPr>
        <w:t xml:space="preserve"> 8.19. </w:t>
      </w:r>
      <w:r w:rsidRPr="00903C04">
        <w:rPr>
          <w:rFonts w:ascii="Calibri" w:hAnsi="Calibri" w:cs="Calibri"/>
        </w:rPr>
        <w:t>части</w:t>
      </w:r>
      <w:r w:rsidRPr="00903C04">
        <w:rPr>
          <w:rFonts w:ascii="Arial LatRus" w:hAnsi="Arial LatRus"/>
        </w:rPr>
        <w:t xml:space="preserve"> 1 </w:t>
      </w:r>
      <w:r w:rsidRPr="00903C04">
        <w:rPr>
          <w:rFonts w:ascii="Calibri" w:hAnsi="Calibri" w:cs="Calibri"/>
        </w:rPr>
        <w:t>настоящегоприглашенияможетбытьсозвановнеочередноезаседаниекомиссии</w:t>
      </w:r>
      <w:r w:rsidRPr="00903C04">
        <w:rPr>
          <w:rFonts w:ascii="Arial LatRus" w:hAnsi="Arial LatRus"/>
        </w:rPr>
        <w:t>.</w:t>
      </w:r>
    </w:p>
    <w:p w:rsidR="0007338B" w:rsidRPr="00903C04" w:rsidRDefault="0007338B" w:rsidP="009F1ACF">
      <w:pPr>
        <w:pStyle w:val="norm"/>
        <w:widowControl w:val="0"/>
        <w:tabs>
          <w:tab w:val="left" w:pos="1276"/>
        </w:tabs>
        <w:spacing w:line="240" w:lineRule="auto"/>
        <w:ind w:firstLine="567"/>
        <w:rPr>
          <w:rFonts w:ascii="Arial LatRus" w:hAnsi="Arial LatRus"/>
          <w:sz w:val="20"/>
          <w:lang w:val="ru-RU"/>
        </w:rPr>
      </w:pPr>
      <w:r w:rsidRPr="00903C04">
        <w:rPr>
          <w:rFonts w:ascii="Arial LatRus" w:hAnsi="Arial LatRus"/>
          <w:spacing w:val="-6"/>
          <w:sz w:val="20"/>
          <w:lang w:val="ru-RU"/>
        </w:rPr>
        <w:t>8.21.</w:t>
      </w:r>
      <w:r w:rsidRPr="00903C04">
        <w:rPr>
          <w:rFonts w:ascii="Arial LatRus" w:hAnsi="Arial LatRus"/>
          <w:spacing w:val="-6"/>
          <w:sz w:val="20"/>
          <w:lang w:val="ru-RU"/>
        </w:rPr>
        <w:tab/>
      </w:r>
      <w:r w:rsidRPr="00903C04">
        <w:rPr>
          <w:rFonts w:ascii="Calibri" w:hAnsi="Calibri" w:cs="Calibri"/>
          <w:spacing w:val="-6"/>
          <w:sz w:val="20"/>
          <w:lang w:val="ru-RU"/>
        </w:rPr>
        <w:t>Дозаключениядоговоразаказчик</w:t>
      </w:r>
      <w:r w:rsidRPr="00903C04">
        <w:rPr>
          <w:rFonts w:ascii="Arial LatRus" w:hAnsi="Arial LatRus"/>
          <w:spacing w:val="-6"/>
          <w:sz w:val="20"/>
          <w:lang w:val="ru-RU"/>
        </w:rPr>
        <w:t xml:space="preserve">, </w:t>
      </w:r>
      <w:r w:rsidRPr="00903C04">
        <w:rPr>
          <w:rFonts w:ascii="Calibri" w:hAnsi="Calibri" w:cs="Calibri"/>
          <w:spacing w:val="-6"/>
          <w:sz w:val="20"/>
          <w:lang w:val="ru-RU"/>
        </w:rPr>
        <w:t>непозднеечемвпервыйрабочийдень</w:t>
      </w:r>
      <w:r w:rsidRPr="00903C04">
        <w:rPr>
          <w:rFonts w:ascii="Arial LatRus" w:hAnsi="Arial LatRus"/>
          <w:spacing w:val="-6"/>
          <w:sz w:val="20"/>
          <w:lang w:val="ru-RU"/>
        </w:rPr>
        <w:t xml:space="preserve">, </w:t>
      </w:r>
      <w:r w:rsidRPr="00903C04">
        <w:rPr>
          <w:rFonts w:ascii="Calibri" w:hAnsi="Calibri" w:cs="Calibri"/>
          <w:spacing w:val="-6"/>
          <w:sz w:val="20"/>
          <w:lang w:val="ru-RU"/>
        </w:rPr>
        <w:t>следующийзапринятиемрешенияпоотобранномуучастнику</w:t>
      </w:r>
      <w:r w:rsidRPr="00903C04">
        <w:rPr>
          <w:rFonts w:ascii="Arial LatRus" w:hAnsi="Arial LatRus"/>
          <w:spacing w:val="-6"/>
          <w:sz w:val="20"/>
          <w:lang w:val="ru-RU"/>
        </w:rPr>
        <w:t xml:space="preserve">, </w:t>
      </w:r>
      <w:r w:rsidRPr="00903C04">
        <w:rPr>
          <w:rFonts w:ascii="Calibri" w:hAnsi="Calibri" w:cs="Calibri"/>
          <w:spacing w:val="-6"/>
          <w:sz w:val="20"/>
          <w:lang w:val="ru-RU"/>
        </w:rPr>
        <w:t>опубликовываетвбюллетенеобъявлениеотносительнорешенияозаключениидоговора</w:t>
      </w:r>
      <w:r w:rsidRPr="00903C04">
        <w:rPr>
          <w:rFonts w:ascii="Arial LatRus" w:hAnsi="Arial LatRus"/>
          <w:spacing w:val="-6"/>
          <w:sz w:val="20"/>
          <w:lang w:val="ru-RU"/>
        </w:rPr>
        <w:t>.</w:t>
      </w:r>
      <w:r w:rsidRPr="00903C04">
        <w:rPr>
          <w:rFonts w:ascii="Calibri" w:hAnsi="Calibri" w:cs="Calibri"/>
          <w:sz w:val="20"/>
          <w:lang w:val="ru-RU"/>
        </w:rPr>
        <w:t>Решениео</w:t>
      </w:r>
      <w:r w:rsidRPr="00903C04">
        <w:rPr>
          <w:rFonts w:ascii="Arial LatRus" w:hAnsi="Arial LatRus" w:cs="Calibri"/>
          <w:sz w:val="20"/>
        </w:rPr>
        <w:t> </w:t>
      </w:r>
      <w:r w:rsidRPr="00903C04">
        <w:rPr>
          <w:rFonts w:ascii="Calibri" w:hAnsi="Calibri" w:cs="Calibri"/>
          <w:sz w:val="20"/>
          <w:lang w:val="ru-RU"/>
        </w:rPr>
        <w:t>заключениидоговорасодержиткраткуюинформациюобоценкезаявок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о</w:t>
      </w:r>
      <w:r w:rsidRPr="00903C04">
        <w:rPr>
          <w:rFonts w:ascii="Arial LatRus" w:hAnsi="Arial LatRus" w:cs="Calibri"/>
          <w:sz w:val="20"/>
        </w:rPr>
        <w:t> </w:t>
      </w:r>
      <w:r w:rsidRPr="00903C04">
        <w:rPr>
          <w:rFonts w:ascii="Calibri" w:hAnsi="Calibri" w:cs="Calibri"/>
          <w:sz w:val="20"/>
          <w:lang w:val="ru-RU"/>
        </w:rPr>
        <w:t>причинах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обосновывающихвыборотобранногоучастника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иобъявлениео</w:t>
      </w:r>
      <w:r w:rsidRPr="00903C04">
        <w:rPr>
          <w:rFonts w:ascii="Arial LatRus" w:hAnsi="Arial LatRus" w:cs="Calibri"/>
          <w:sz w:val="20"/>
        </w:rPr>
        <w:t> </w:t>
      </w:r>
      <w:r w:rsidRPr="00903C04">
        <w:rPr>
          <w:rFonts w:ascii="Calibri" w:hAnsi="Calibri" w:cs="Calibri"/>
          <w:sz w:val="20"/>
          <w:lang w:val="ru-RU"/>
        </w:rPr>
        <w:t>периодеожидания</w:t>
      </w:r>
      <w:r w:rsidRPr="00903C04">
        <w:rPr>
          <w:rFonts w:ascii="Arial LatRus" w:hAnsi="Arial LatRus"/>
          <w:sz w:val="20"/>
          <w:lang w:val="ru-RU"/>
        </w:rPr>
        <w:t>.</w:t>
      </w:r>
    </w:p>
    <w:p w:rsidR="0007338B" w:rsidRPr="00903C04" w:rsidRDefault="0007338B" w:rsidP="009F1ACF">
      <w:pPr>
        <w:pStyle w:val="BodyTextIndent2"/>
        <w:widowControl w:val="0"/>
        <w:tabs>
          <w:tab w:val="left" w:pos="1276"/>
        </w:tabs>
        <w:spacing w:line="240" w:lineRule="auto"/>
        <w:ind w:firstLine="567"/>
        <w:rPr>
          <w:rFonts w:ascii="Arial LatRus" w:hAnsi="Arial LatRus" w:cs="Sylfaen"/>
        </w:rPr>
      </w:pPr>
      <w:r w:rsidRPr="00903C04">
        <w:rPr>
          <w:rFonts w:ascii="Arial LatRus" w:hAnsi="Arial LatRus"/>
        </w:rPr>
        <w:lastRenderedPageBreak/>
        <w:t>8.22.</w:t>
      </w:r>
      <w:r w:rsidRPr="00903C04">
        <w:rPr>
          <w:rFonts w:ascii="Calibri" w:hAnsi="Calibri" w:cs="Calibri"/>
        </w:rPr>
        <w:t>Периодоможиданияявляетсяпериодвременимеждуднем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следующимзаднемопубликованияобъявленияотносительнорешенияозаключениидоговора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иднемвозникновенияправомочияназаключениезаказчикомдоговора</w:t>
      </w:r>
      <w:r w:rsidRPr="00903C04">
        <w:rPr>
          <w:rFonts w:ascii="Arial LatRus" w:hAnsi="Arial LatRus"/>
        </w:rPr>
        <w:t>.</w:t>
      </w:r>
    </w:p>
    <w:p w:rsidR="0007338B" w:rsidRPr="00903C04" w:rsidRDefault="0007338B" w:rsidP="009F1ACF">
      <w:pPr>
        <w:pStyle w:val="BodyTextIndent2"/>
        <w:widowControl w:val="0"/>
        <w:spacing w:line="240" w:lineRule="auto"/>
        <w:ind w:firstLine="567"/>
        <w:rPr>
          <w:rFonts w:ascii="Arial LatRus" w:hAnsi="Arial LatRus"/>
        </w:rPr>
      </w:pPr>
      <w:r w:rsidRPr="00903C04">
        <w:rPr>
          <w:rFonts w:ascii="Calibri" w:hAnsi="Calibri" w:cs="Calibri"/>
        </w:rPr>
        <w:t>Периодожиданиявслучаенастоящейпроцедурысоставляет</w:t>
      </w:r>
      <w:r w:rsidRPr="00903C04">
        <w:rPr>
          <w:rFonts w:ascii="Arial LatRus" w:hAnsi="Arial LatRus"/>
        </w:rPr>
        <w:t xml:space="preserve"> "" </w:t>
      </w:r>
      <w:r w:rsidRPr="00903C04">
        <w:rPr>
          <w:rFonts w:ascii="Calibri" w:hAnsi="Calibri" w:cs="Calibri"/>
        </w:rPr>
        <w:t>календарныхдней</w:t>
      </w:r>
      <w:r w:rsidRPr="00903C04">
        <w:rPr>
          <w:rFonts w:ascii="Arial LatRus" w:hAnsi="Arial LatRus"/>
        </w:rPr>
        <w:t xml:space="preserve">. </w:t>
      </w:r>
      <w:r w:rsidRPr="00903C04">
        <w:rPr>
          <w:rFonts w:ascii="Calibri" w:hAnsi="Calibri" w:cs="Calibri"/>
        </w:rPr>
        <w:t>Периодожиданиянеприменим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еслизаявкуподалтолькоодинучастник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скоторымзаключаетсядоговор</w:t>
      </w:r>
      <w:r w:rsidRPr="00903C04">
        <w:rPr>
          <w:rFonts w:ascii="Arial LatRus" w:hAnsi="Arial LatRus"/>
        </w:rPr>
        <w:t>.</w:t>
      </w:r>
    </w:p>
    <w:p w:rsidR="0007338B" w:rsidRDefault="0007338B" w:rsidP="009F1ACF">
      <w:pPr>
        <w:pStyle w:val="BodyTextIndent2"/>
        <w:widowControl w:val="0"/>
        <w:spacing w:line="240" w:lineRule="auto"/>
        <w:ind w:firstLine="567"/>
        <w:rPr>
          <w:rFonts w:ascii="Arial LatRus" w:hAnsi="Arial LatRus"/>
        </w:rPr>
      </w:pPr>
      <w:r w:rsidRPr="00903C04">
        <w:rPr>
          <w:rFonts w:ascii="Calibri" w:hAnsi="Calibri" w:cs="Calibri"/>
        </w:rPr>
        <w:t>Заказчикзаключаетдоговор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есливпредусмотренныйнастоящимпунктомпериодожиданияниодинизучастниковнеобжалуетлицу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рассматривающемужалобывсвязисзакупками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решениеозаключениидоговора</w:t>
      </w:r>
      <w:r w:rsidRPr="00903C04">
        <w:rPr>
          <w:rFonts w:ascii="Arial LatRus" w:hAnsi="Arial LatRus"/>
        </w:rPr>
        <w:t xml:space="preserve">. </w:t>
      </w:r>
      <w:r w:rsidRPr="00903C04">
        <w:rPr>
          <w:rFonts w:ascii="Calibri" w:hAnsi="Calibri" w:cs="Calibri"/>
        </w:rPr>
        <w:t>Договор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заключенныйдоокончанияпериодаожиданияилизаключенныйбезопубликованияобъявленияозаключениидоговора</w:t>
      </w:r>
      <w:r w:rsidRPr="00903C04">
        <w:rPr>
          <w:rFonts w:ascii="Arial LatRus" w:hAnsi="Arial LatRus"/>
        </w:rPr>
        <w:t xml:space="preserve">, </w:t>
      </w:r>
      <w:r w:rsidRPr="00903C04">
        <w:rPr>
          <w:rFonts w:ascii="Calibri" w:hAnsi="Calibri" w:cs="Calibri"/>
        </w:rPr>
        <w:t>являетсяничтожным</w:t>
      </w:r>
      <w:r w:rsidRPr="00903C04">
        <w:rPr>
          <w:rFonts w:ascii="Arial LatRus" w:hAnsi="Arial LatRus"/>
        </w:rPr>
        <w:t>.</w:t>
      </w:r>
    </w:p>
    <w:p w:rsidR="00754821" w:rsidRPr="00903C04" w:rsidRDefault="00754821" w:rsidP="009F1ACF">
      <w:pPr>
        <w:pStyle w:val="BodyTextIndent2"/>
        <w:widowControl w:val="0"/>
        <w:spacing w:line="240" w:lineRule="auto"/>
        <w:ind w:firstLine="567"/>
        <w:rPr>
          <w:rFonts w:ascii="Arial LatRus" w:hAnsi="Arial LatRus" w:cs="Sylfaen"/>
        </w:rPr>
      </w:pPr>
    </w:p>
    <w:p w:rsidR="0007338B" w:rsidRPr="00903C04" w:rsidRDefault="0007338B" w:rsidP="009F1ACF">
      <w:pPr>
        <w:widowControl w:val="0"/>
        <w:spacing w:after="0" w:line="240" w:lineRule="auto"/>
        <w:jc w:val="center"/>
        <w:rPr>
          <w:rFonts w:ascii="Arial LatRus" w:hAnsi="Arial LatRus" w:cs="Arial"/>
          <w:b/>
          <w:iCs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t xml:space="preserve">9. </w:t>
      </w:r>
      <w:r w:rsidRPr="00903C04">
        <w:rPr>
          <w:rFonts w:ascii="Calibri" w:hAnsi="Calibri" w:cs="Calibri"/>
          <w:b/>
          <w:sz w:val="20"/>
          <w:szCs w:val="20"/>
        </w:rPr>
        <w:t>ЗАКЛЮЧЕНИЕДОГОВОРА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9.1.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ДоговорзаключаетсязаказчикомнаоснованиирешенияКомиссии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Договорзаключаетсявписьменнойформе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посредствомсоставленияодногодокумента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9.2.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Втечениечетырехрабочихдней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следующихзаокончаниемпериодаожидания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установленногопунктом</w:t>
      </w:r>
      <w:r w:rsidRPr="00903C04">
        <w:rPr>
          <w:rFonts w:ascii="Arial LatRus" w:hAnsi="Arial LatRus"/>
          <w:sz w:val="20"/>
          <w:szCs w:val="20"/>
        </w:rPr>
        <w:t xml:space="preserve"> 8.22. </w:t>
      </w:r>
      <w:r w:rsidRPr="00903C04">
        <w:rPr>
          <w:rFonts w:ascii="Calibri" w:hAnsi="Calibri" w:cs="Calibri"/>
          <w:sz w:val="20"/>
          <w:szCs w:val="20"/>
        </w:rPr>
        <w:t>части</w:t>
      </w:r>
      <w:r w:rsidRPr="00903C04">
        <w:rPr>
          <w:rFonts w:ascii="Arial LatRus" w:hAnsi="Arial LatRus"/>
          <w:sz w:val="20"/>
          <w:szCs w:val="20"/>
        </w:rPr>
        <w:t xml:space="preserve"> 1 </w:t>
      </w:r>
      <w:r w:rsidRPr="00903C04">
        <w:rPr>
          <w:rFonts w:ascii="Calibri" w:hAnsi="Calibri" w:cs="Calibri"/>
          <w:sz w:val="20"/>
          <w:szCs w:val="20"/>
        </w:rPr>
        <w:t>настоящегоприглашения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заказчикизвещаетотобранногоучастника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представляяпредложениеозаключениидоговораипроектдоговора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Приэтомдоговорможетбытьзаключеннеранеечемнавторойрабочийдень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следующийзаднемокончанияпериодаожидания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установленногопунктом</w:t>
      </w:r>
      <w:r w:rsidRPr="00903C04">
        <w:rPr>
          <w:rFonts w:ascii="Arial LatRus" w:hAnsi="Arial LatRus"/>
          <w:sz w:val="20"/>
          <w:szCs w:val="20"/>
        </w:rPr>
        <w:t xml:space="preserve"> 8.22 </w:t>
      </w:r>
      <w:r w:rsidRPr="00903C04">
        <w:rPr>
          <w:rFonts w:ascii="Calibri" w:hAnsi="Calibri" w:cs="Calibri"/>
          <w:sz w:val="20"/>
          <w:szCs w:val="20"/>
        </w:rPr>
        <w:t>части</w:t>
      </w:r>
      <w:r w:rsidRPr="00903C04">
        <w:rPr>
          <w:rFonts w:ascii="Arial LatRus" w:hAnsi="Arial LatRus"/>
          <w:sz w:val="20"/>
          <w:szCs w:val="20"/>
        </w:rPr>
        <w:t xml:space="preserve"> 1 </w:t>
      </w:r>
      <w:r w:rsidRPr="00903C04">
        <w:rPr>
          <w:rFonts w:ascii="Calibri" w:hAnsi="Calibri" w:cs="Calibri"/>
          <w:sz w:val="20"/>
          <w:szCs w:val="20"/>
        </w:rPr>
        <w:t>настоящегоПриглашения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9.3.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Секретарькомиссиипредоставляетотобранномуучастникупредложениеозаключениидоговораипроектзаключаемогодоговораэлектроннымспособом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Приэтом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призакупкестроительныхработ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вдоговорвключаютсяприборыиоборудование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представленныепозаявкеотобранногоучастника</w:t>
      </w:r>
      <w:r w:rsidRPr="00903C04">
        <w:rPr>
          <w:rFonts w:ascii="Arial LatRus" w:hAnsi="Arial LatRus"/>
          <w:sz w:val="20"/>
          <w:szCs w:val="20"/>
        </w:rPr>
        <w:t xml:space="preserve">. 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9.4.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Еслиотобранныйучастниквтечение</w:t>
      </w:r>
      <w:r w:rsidRPr="00903C04">
        <w:rPr>
          <w:rFonts w:ascii="Arial LatRus" w:hAnsi="Arial LatRus"/>
          <w:sz w:val="20"/>
          <w:szCs w:val="20"/>
        </w:rPr>
        <w:t xml:space="preserve"> 10 </w:t>
      </w:r>
      <w:r w:rsidRPr="00903C04">
        <w:rPr>
          <w:rFonts w:ascii="Calibri" w:hAnsi="Calibri" w:cs="Calibri"/>
          <w:sz w:val="20"/>
          <w:szCs w:val="20"/>
        </w:rPr>
        <w:t>рабочихднейпослеполученияуведомленияозаключениидоговораипроектадоговоранеподписываетдоговоринепредоставляетзаказчикуобеспеченияквалификацииидоговор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тоонлишаетсяправаподписаниядоговора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Вслучаееслиподоговорупредусмотренапредоплата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предусмотренныйнастоящимпунктомсрокустанавливаетсяв</w:t>
      </w:r>
      <w:r w:rsidRPr="00903C04">
        <w:rPr>
          <w:rFonts w:ascii="Arial LatRus" w:hAnsi="Arial LatRus"/>
          <w:sz w:val="20"/>
          <w:szCs w:val="20"/>
        </w:rPr>
        <w:t xml:space="preserve"> 15 </w:t>
      </w:r>
      <w:r w:rsidRPr="00903C04">
        <w:rPr>
          <w:rFonts w:ascii="Calibri" w:hAnsi="Calibri" w:cs="Calibri"/>
          <w:sz w:val="20"/>
          <w:szCs w:val="20"/>
        </w:rPr>
        <w:t>рабочихдней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Приэтом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оектутвержденногоотобраннымучастникомдоговорапредставляетсязаказчикувписьменнойформеиписьмооегопредставлениирегистрируетсявсистемедокументооборотазаказчика</w:t>
      </w:r>
      <w:r w:rsidRPr="00903C04">
        <w:rPr>
          <w:rFonts w:ascii="Arial LatRus" w:hAnsi="Arial LatRus"/>
          <w:sz w:val="20"/>
          <w:szCs w:val="20"/>
        </w:rPr>
        <w:t>.</w:t>
      </w:r>
      <w:r w:rsidRPr="00903C04">
        <w:rPr>
          <w:rFonts w:ascii="Calibri" w:hAnsi="Calibri" w:cs="Calibri"/>
          <w:sz w:val="20"/>
          <w:szCs w:val="20"/>
        </w:rPr>
        <w:t>Проектдоговораутверждаетсяруководителемзаказчикавтечениедвухрабочихдней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следующихзавозникновениемтакогоправомочия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ивтечениеследующегозаутверждениемрабочегодняпредоставляетсяучастникусопроводительнымписьмом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Default="0007338B" w:rsidP="009F1ACF">
      <w:pPr>
        <w:pStyle w:val="BodyTextIndent"/>
        <w:widowControl w:val="0"/>
        <w:tabs>
          <w:tab w:val="left" w:pos="1134"/>
        </w:tabs>
        <w:spacing w:line="240" w:lineRule="auto"/>
        <w:ind w:firstLine="567"/>
        <w:rPr>
          <w:rFonts w:asciiTheme="minorHAnsi" w:hAnsiTheme="minorHAnsi"/>
          <w:i w:val="0"/>
          <w:lang w:val="ru-RU"/>
        </w:rPr>
      </w:pPr>
      <w:r w:rsidRPr="00903C04">
        <w:rPr>
          <w:rFonts w:ascii="Arial LatRus" w:hAnsi="Arial LatRus"/>
          <w:i w:val="0"/>
          <w:lang w:val="ru-RU"/>
        </w:rPr>
        <w:t>9.5.</w:t>
      </w:r>
      <w:r w:rsidRPr="00903C04">
        <w:rPr>
          <w:rFonts w:ascii="Arial LatRus" w:hAnsi="Arial LatRus"/>
          <w:i w:val="0"/>
          <w:lang w:val="ru-RU"/>
        </w:rPr>
        <w:tab/>
      </w:r>
      <w:r w:rsidRPr="00903C04">
        <w:rPr>
          <w:rFonts w:ascii="Calibri" w:hAnsi="Calibri" w:cs="Calibri"/>
          <w:i w:val="0"/>
          <w:lang w:val="ru-RU"/>
        </w:rPr>
        <w:t>Доистечениясрока</w:t>
      </w:r>
      <w:r w:rsidRPr="00903C04">
        <w:rPr>
          <w:rFonts w:ascii="Arial LatRus" w:hAnsi="Arial LatRus"/>
          <w:i w:val="0"/>
          <w:lang w:val="ru-RU"/>
        </w:rPr>
        <w:t xml:space="preserve">, </w:t>
      </w:r>
      <w:r w:rsidRPr="00903C04">
        <w:rPr>
          <w:rFonts w:ascii="Calibri" w:hAnsi="Calibri" w:cs="Calibri"/>
          <w:i w:val="0"/>
          <w:lang w:val="ru-RU"/>
        </w:rPr>
        <w:t>предусмотренногопунктом</w:t>
      </w:r>
      <w:r w:rsidRPr="00903C04">
        <w:rPr>
          <w:rFonts w:ascii="Arial LatRus" w:hAnsi="Arial LatRus"/>
          <w:i w:val="0"/>
          <w:lang w:val="ru-RU"/>
        </w:rPr>
        <w:t xml:space="preserve"> 9.</w:t>
      </w:r>
      <w:r w:rsidRPr="00903C04">
        <w:rPr>
          <w:rFonts w:ascii="Arial LatRus" w:hAnsi="Arial LatRus"/>
          <w:i w:val="0"/>
          <w:lang w:val="hy-AM"/>
        </w:rPr>
        <w:t>4</w:t>
      </w:r>
      <w:r w:rsidRPr="00903C04">
        <w:rPr>
          <w:rFonts w:ascii="Calibri" w:hAnsi="Calibri" w:cs="Calibri"/>
          <w:i w:val="0"/>
          <w:lang w:val="ru-RU"/>
        </w:rPr>
        <w:t>части</w:t>
      </w:r>
      <w:r w:rsidRPr="00903C04">
        <w:rPr>
          <w:rFonts w:ascii="Arial LatRus" w:hAnsi="Arial LatRus"/>
          <w:i w:val="0"/>
          <w:lang w:val="ru-RU"/>
        </w:rPr>
        <w:t xml:space="preserve"> 1 </w:t>
      </w:r>
      <w:r w:rsidRPr="00903C04">
        <w:rPr>
          <w:rFonts w:ascii="Calibri" w:hAnsi="Calibri" w:cs="Calibri"/>
          <w:i w:val="0"/>
          <w:lang w:val="ru-RU"/>
        </w:rPr>
        <w:t>настоящегоПриглашения</w:t>
      </w:r>
      <w:r w:rsidRPr="00903C04">
        <w:rPr>
          <w:rFonts w:ascii="Arial LatRus" w:hAnsi="Arial LatRus"/>
          <w:i w:val="0"/>
          <w:lang w:val="ru-RU"/>
        </w:rPr>
        <w:t xml:space="preserve">, </w:t>
      </w:r>
      <w:r w:rsidRPr="00903C04">
        <w:rPr>
          <w:rFonts w:ascii="Calibri" w:hAnsi="Calibri" w:cs="Calibri"/>
          <w:i w:val="0"/>
          <w:lang w:val="ru-RU"/>
        </w:rPr>
        <w:t>ссогласиясторонвпроектдоговорамогутбытьвнесеныизменения</w:t>
      </w:r>
      <w:r w:rsidRPr="00903C04">
        <w:rPr>
          <w:rFonts w:ascii="Arial LatRus" w:hAnsi="Arial LatRus"/>
          <w:i w:val="0"/>
          <w:lang w:val="ru-RU"/>
        </w:rPr>
        <w:t xml:space="preserve">, </w:t>
      </w:r>
      <w:r w:rsidRPr="00903C04">
        <w:rPr>
          <w:rFonts w:ascii="Calibri" w:hAnsi="Calibri" w:cs="Calibri"/>
          <w:i w:val="0"/>
          <w:lang w:val="ru-RU"/>
        </w:rPr>
        <w:t>однакоонинемогутпривестикизменениюхарактеристикпредметазакупки</w:t>
      </w:r>
      <w:r w:rsidRPr="00903C04">
        <w:rPr>
          <w:rFonts w:ascii="Arial LatRus" w:hAnsi="Arial LatRus"/>
          <w:i w:val="0"/>
          <w:lang w:val="ru-RU"/>
        </w:rPr>
        <w:t xml:space="preserve">, </w:t>
      </w:r>
      <w:r w:rsidRPr="00903C04">
        <w:rPr>
          <w:rFonts w:ascii="Calibri" w:hAnsi="Calibri" w:cs="Calibri"/>
          <w:i w:val="0"/>
          <w:lang w:val="ru-RU"/>
        </w:rPr>
        <w:t>включаяувеличениецены</w:t>
      </w:r>
      <w:r w:rsidRPr="00903C04">
        <w:rPr>
          <w:rFonts w:ascii="Arial LatRus" w:hAnsi="Arial LatRus"/>
          <w:i w:val="0"/>
          <w:lang w:val="ru-RU"/>
        </w:rPr>
        <w:t xml:space="preserve">, </w:t>
      </w:r>
      <w:r w:rsidRPr="00903C04">
        <w:rPr>
          <w:rFonts w:ascii="Calibri" w:hAnsi="Calibri" w:cs="Calibri"/>
          <w:i w:val="0"/>
          <w:lang w:val="ru-RU"/>
        </w:rPr>
        <w:t>предложеннойотобраннымучастником</w:t>
      </w:r>
      <w:r w:rsidRPr="00903C04">
        <w:rPr>
          <w:rFonts w:ascii="Arial LatRus" w:hAnsi="Arial LatRus"/>
          <w:i w:val="0"/>
          <w:lang w:val="ru-RU"/>
        </w:rPr>
        <w:t>.</w:t>
      </w:r>
    </w:p>
    <w:p w:rsidR="00754821" w:rsidRPr="00754821" w:rsidRDefault="00754821" w:rsidP="009F1ACF">
      <w:pPr>
        <w:pStyle w:val="BodyTextIndent"/>
        <w:widowControl w:val="0"/>
        <w:tabs>
          <w:tab w:val="left" w:pos="1134"/>
        </w:tabs>
        <w:spacing w:line="240" w:lineRule="auto"/>
        <w:ind w:firstLine="567"/>
        <w:rPr>
          <w:rFonts w:asciiTheme="minorHAnsi" w:hAnsiTheme="minorHAnsi" w:cs="Sylfaen"/>
          <w:i w:val="0"/>
          <w:lang w:val="ru-RU"/>
        </w:rPr>
      </w:pPr>
    </w:p>
    <w:p w:rsidR="0007338B" w:rsidRDefault="0007338B" w:rsidP="009F1ACF">
      <w:pPr>
        <w:widowControl w:val="0"/>
        <w:spacing w:after="0" w:line="240" w:lineRule="auto"/>
        <w:jc w:val="center"/>
        <w:rPr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t xml:space="preserve">10. </w:t>
      </w:r>
      <w:r w:rsidRPr="00903C04">
        <w:rPr>
          <w:rFonts w:ascii="Calibri" w:hAnsi="Calibri" w:cs="Calibri"/>
          <w:b/>
          <w:sz w:val="20"/>
          <w:szCs w:val="20"/>
        </w:rPr>
        <w:t>ОБЕСПЕЧЕНИЯКВАЛИФИКАЦИИИДОГОВОРА</w:t>
      </w:r>
    </w:p>
    <w:p w:rsidR="00754821" w:rsidRPr="00754821" w:rsidRDefault="00754821" w:rsidP="009F1ACF">
      <w:pPr>
        <w:widowControl w:val="0"/>
        <w:spacing w:after="0" w:line="240" w:lineRule="auto"/>
        <w:jc w:val="center"/>
        <w:rPr>
          <w:rFonts w:cs="Arial"/>
          <w:b/>
          <w:iCs/>
          <w:sz w:val="20"/>
          <w:szCs w:val="20"/>
        </w:rPr>
      </w:pP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10.1.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Наоснованиитребованияопредоставленииобеспеченийквалификацииидоговораотобранныйучастниквтечение</w:t>
      </w:r>
      <w:r w:rsidRPr="00903C04">
        <w:rPr>
          <w:rFonts w:ascii="Arial LatRus" w:hAnsi="Arial LatRus"/>
          <w:sz w:val="20"/>
          <w:szCs w:val="20"/>
        </w:rPr>
        <w:t xml:space="preserve"> 10-</w:t>
      </w:r>
      <w:r w:rsidRPr="00903C04">
        <w:rPr>
          <w:rFonts w:ascii="Calibri" w:hAnsi="Calibri" w:cs="Calibri"/>
          <w:sz w:val="20"/>
          <w:szCs w:val="20"/>
        </w:rPr>
        <w:t>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авслучае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еслизаключаемымдоговоромпредусмотренапредоплата</w:t>
      </w:r>
      <w:r w:rsidRPr="00903C04">
        <w:rPr>
          <w:rFonts w:ascii="Arial LatRus" w:hAnsi="Arial LatRus" w:cs="Arial LatRus"/>
          <w:sz w:val="20"/>
          <w:szCs w:val="20"/>
        </w:rPr>
        <w:t>–</w:t>
      </w:r>
      <w:r w:rsidRPr="00903C04">
        <w:rPr>
          <w:rFonts w:ascii="Arial LatRus" w:hAnsi="Arial LatRus"/>
          <w:sz w:val="20"/>
          <w:szCs w:val="20"/>
        </w:rPr>
        <w:t xml:space="preserve"> 15-</w:t>
      </w:r>
      <w:r w:rsidRPr="00903C04">
        <w:rPr>
          <w:rFonts w:ascii="Calibri" w:hAnsi="Calibri" w:cs="Calibri"/>
          <w:sz w:val="20"/>
          <w:szCs w:val="20"/>
        </w:rPr>
        <w:t>ирабочихднейсодняегополучения</w:t>
      </w:r>
      <w:r w:rsidRPr="00903C04">
        <w:rPr>
          <w:rFonts w:ascii="Arial LatRus" w:hAnsi="Arial LatRus"/>
          <w:sz w:val="20"/>
          <w:szCs w:val="20"/>
        </w:rPr>
        <w:t>,</w:t>
      </w:r>
      <w:r w:rsidRPr="00903C04">
        <w:rPr>
          <w:rFonts w:ascii="Calibri" w:hAnsi="Calibri" w:cs="Calibri"/>
          <w:sz w:val="20"/>
          <w:szCs w:val="20"/>
        </w:rPr>
        <w:t>обязанпредставитьобеспеченияквалификацииидоговора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Сотобраннымучастникомзаключаетсядоговор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еслионпредставляетобеспеченияквалификацииидоговора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 xml:space="preserve">10.2 </w:t>
      </w:r>
      <w:r w:rsidRPr="00903C04">
        <w:rPr>
          <w:rFonts w:ascii="Calibri" w:hAnsi="Calibri" w:cs="Calibri"/>
          <w:sz w:val="20"/>
          <w:szCs w:val="20"/>
        </w:rPr>
        <w:t>Размеробеспеченияквалификацииравенразмеруценовогопредложенияотобранногоучастника</w:t>
      </w:r>
      <w:r w:rsidRPr="00903C04">
        <w:rPr>
          <w:rFonts w:ascii="Arial LatRus" w:hAnsi="Arial LatRus"/>
          <w:sz w:val="20"/>
          <w:szCs w:val="20"/>
        </w:rPr>
        <w:t>.</w:t>
      </w:r>
      <w:r w:rsidRPr="00903C04">
        <w:rPr>
          <w:rFonts w:ascii="Calibri" w:hAnsi="Calibri" w:cs="Calibri"/>
          <w:sz w:val="20"/>
          <w:szCs w:val="20"/>
        </w:rPr>
        <w:t>Обеспечениеквалификациипредставляетсяввидебанковскойгарантииилиналичныхденег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Причемобеспечениедолжнобытьдействительнымкакминимумвключительнодо</w:t>
      </w:r>
      <w:r w:rsidRPr="00903C04">
        <w:rPr>
          <w:rFonts w:ascii="Arial LatRus" w:hAnsi="Arial LatRus"/>
          <w:sz w:val="20"/>
          <w:szCs w:val="20"/>
        </w:rPr>
        <w:t xml:space="preserve"> 20-</w:t>
      </w:r>
      <w:r w:rsidRPr="00903C04">
        <w:rPr>
          <w:rFonts w:ascii="Calibri" w:hAnsi="Calibri" w:cs="Calibri"/>
          <w:sz w:val="20"/>
          <w:szCs w:val="20"/>
        </w:rPr>
        <w:t>горабочегодня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следующегозаднемполногопринятиязаказчикомрезультатавыполненияконтракта</w:t>
      </w:r>
      <w:r w:rsidRPr="00903C04">
        <w:rPr>
          <w:rFonts w:ascii="Arial LatRus" w:hAnsi="Arial LatRus"/>
          <w:sz w:val="20"/>
          <w:szCs w:val="20"/>
        </w:rPr>
        <w:t xml:space="preserve">. 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Еслипроцедуразакупкиорганизованавлотахиучастникпризнаетсяотобраннымучастникомпоболеечемодномулотуиобщаяценазаключаемогоспоследнимдоговорапревышает</w:t>
      </w:r>
      <w:r w:rsidRPr="00903C04">
        <w:rPr>
          <w:rFonts w:ascii="Arial LatRus" w:hAnsi="Arial LatRus" w:cs="Sylfaen"/>
          <w:sz w:val="20"/>
          <w:szCs w:val="20"/>
        </w:rPr>
        <w:t xml:space="preserve"> 10 </w:t>
      </w:r>
      <w:r w:rsidRPr="00903C04">
        <w:rPr>
          <w:rFonts w:ascii="Calibri" w:hAnsi="Calibri" w:cs="Calibri"/>
          <w:sz w:val="20"/>
          <w:szCs w:val="20"/>
        </w:rPr>
        <w:t>млн</w:t>
      </w:r>
      <w:r w:rsidRPr="00903C04">
        <w:rPr>
          <w:rFonts w:ascii="Arial LatRus" w:hAnsi="Arial LatRus" w:cs="Sylfaen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драмовдрамовРА</w:t>
      </w:r>
      <w:r w:rsidRPr="00903C04">
        <w:rPr>
          <w:rFonts w:ascii="Arial LatRus" w:hAnsi="Arial LatRus" w:cs="Sylfaen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тообеспечениеквалификациипредставляетсяввидебанковскойгарантииилиналичныхденегвразмереобщейценыдоговора</w:t>
      </w:r>
      <w:r w:rsidRPr="00903C04">
        <w:rPr>
          <w:rFonts w:ascii="Arial LatRus" w:hAnsi="Arial LatRus" w:cs="Sylfaen"/>
          <w:sz w:val="20"/>
          <w:szCs w:val="20"/>
        </w:rPr>
        <w:t>.</w:t>
      </w:r>
      <w:r w:rsidRPr="00903C04">
        <w:rPr>
          <w:rFonts w:ascii="Calibri" w:hAnsi="Calibri" w:cs="Calibri"/>
          <w:sz w:val="20"/>
          <w:szCs w:val="20"/>
        </w:rPr>
        <w:t>Обеспечениеквалификации</w:t>
      </w:r>
      <w:r w:rsidRPr="00903C04">
        <w:rPr>
          <w:rFonts w:ascii="Arial LatRus" w:hAnsi="Arial LatRus" w:cs="Sylfaen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представленноеввиденаличныхденег</w:t>
      </w:r>
      <w:r w:rsidRPr="00903C04">
        <w:rPr>
          <w:rFonts w:ascii="Arial LatRus" w:hAnsi="Arial LatRus" w:cs="Sylfaen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должнобытьперечисленонаказначейскийсчет</w:t>
      </w:r>
      <w:r w:rsidRPr="00903C04">
        <w:rPr>
          <w:rFonts w:ascii="Arial LatRus" w:hAnsi="Arial LatRus" w:cs="Calibri"/>
          <w:sz w:val="20"/>
          <w:szCs w:val="20"/>
        </w:rPr>
        <w:t> </w:t>
      </w:r>
      <w:r w:rsidRPr="00903C04">
        <w:rPr>
          <w:rFonts w:ascii="Arial LatRus" w:hAnsi="Arial LatRus" w:cs="GHEA Grapalat"/>
          <w:sz w:val="20"/>
          <w:szCs w:val="20"/>
        </w:rPr>
        <w:t>«</w:t>
      </w:r>
      <w:r w:rsidRPr="00903C04">
        <w:rPr>
          <w:rFonts w:ascii="Arial LatRus" w:hAnsi="Arial LatRus" w:cs="Sylfaen"/>
          <w:sz w:val="20"/>
          <w:szCs w:val="20"/>
        </w:rPr>
        <w:t>900008000698</w:t>
      </w:r>
      <w:r w:rsidRPr="00903C04">
        <w:rPr>
          <w:rFonts w:ascii="Arial LatRus" w:hAnsi="Arial LatRus" w:cs="GHEA Grapalat"/>
          <w:sz w:val="20"/>
          <w:szCs w:val="20"/>
        </w:rPr>
        <w:t>»</w:t>
      </w:r>
      <w:r w:rsidRPr="00903C04">
        <w:rPr>
          <w:rFonts w:ascii="Calibri" w:hAnsi="Calibri" w:cs="Calibri"/>
          <w:sz w:val="20"/>
          <w:szCs w:val="20"/>
        </w:rPr>
        <w:t>открытыйвЦентральномказначейственаимяуполномоченногооргана</w:t>
      </w:r>
      <w:r w:rsidRPr="00903C04">
        <w:rPr>
          <w:rFonts w:ascii="Arial LatRus" w:hAnsi="Arial LatRus" w:cs="Sylfaen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Обеспечениеквалификациивозвращаетсяпредъявителювтечениепятирабочихдней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следующихзаполнымпринятиемзаказчикомрезультатавыполнениядоговора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Есливыполнениедоговорапоэтапноеивыполнениекаждогоэтапанепосредственноневзаимосвязаносокончате</w:t>
      </w:r>
      <w:r w:rsidRPr="00903C04">
        <w:rPr>
          <w:rFonts w:ascii="Calibri" w:hAnsi="Calibri" w:cs="Calibri"/>
          <w:sz w:val="20"/>
          <w:szCs w:val="20"/>
        </w:rPr>
        <w:lastRenderedPageBreak/>
        <w:t>льнымрезультатом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получаемымвсоответствиистребованиями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установленнымидоговором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топослепринятиязаказчикомрезультатакаждогоэтапасуммаобеспеченияквалификацииуменьшаетсявразмереэтойсуммы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Обеспечениеквалификацииввидебанковскойгарантииотобранныйучастникпредставляетсогласноприложению</w:t>
      </w:r>
      <w:r w:rsidRPr="00903C04">
        <w:rPr>
          <w:rFonts w:ascii="Arial LatRus" w:hAnsi="Arial LatRus" w:cs="Sylfaen"/>
          <w:sz w:val="20"/>
          <w:szCs w:val="20"/>
        </w:rPr>
        <w:t xml:space="preserve"> 4 </w:t>
      </w:r>
      <w:r w:rsidRPr="00903C04">
        <w:rPr>
          <w:rFonts w:ascii="Calibri" w:hAnsi="Calibri" w:cs="Calibri"/>
          <w:sz w:val="20"/>
          <w:szCs w:val="20"/>
        </w:rPr>
        <w:t>илиприложению</w:t>
      </w:r>
      <w:r w:rsidRPr="00903C04">
        <w:rPr>
          <w:rFonts w:ascii="Arial LatRus" w:hAnsi="Arial LatRus" w:cs="Sylfaen"/>
          <w:sz w:val="20"/>
          <w:szCs w:val="20"/>
        </w:rPr>
        <w:t xml:space="preserve"> 4.1.</w:t>
      </w:r>
      <w:r w:rsidRPr="00903C04">
        <w:rPr>
          <w:rStyle w:val="FootnoteReference"/>
          <w:rFonts w:ascii="Arial LatRus" w:hAnsi="Arial LatRus"/>
          <w:sz w:val="20"/>
          <w:szCs w:val="20"/>
        </w:rPr>
        <w:footnoteReference w:customMarkFollows="1" w:id="9"/>
        <w:t>12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Обеспечениеквалификациинеподлежитвозврату</w:t>
      </w:r>
      <w:r w:rsidRPr="00903C04">
        <w:rPr>
          <w:rFonts w:ascii="Arial LatRus" w:hAnsi="Arial LatRus" w:cs="Sylfaen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еслилицо</w:t>
      </w:r>
      <w:r w:rsidRPr="00903C04">
        <w:rPr>
          <w:rFonts w:ascii="Arial LatRus" w:hAnsi="Arial LatRus" w:cs="Sylfaen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представившееего</w:t>
      </w:r>
      <w:r w:rsidRPr="00903C04">
        <w:rPr>
          <w:rFonts w:ascii="Arial LatRus" w:hAnsi="Arial LatRus" w:cs="Sylfaen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нарушаетпредусмотренноедоговоромобязательство</w:t>
      </w:r>
      <w:r w:rsidRPr="00903C04">
        <w:rPr>
          <w:rFonts w:ascii="Arial LatRus" w:hAnsi="Arial LatRus" w:cs="Sylfaen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котороевлечетзасобойодностороннеерасторжениедоговоразаказчиком</w:t>
      </w:r>
      <w:r w:rsidRPr="00903C04">
        <w:rPr>
          <w:rFonts w:ascii="Arial LatRus" w:hAnsi="Arial LatRus" w:cs="Sylfaen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10.3.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Размеробеспечениядоговорасоставляет</w:t>
      </w:r>
      <w:r w:rsidRPr="00903C04">
        <w:rPr>
          <w:rFonts w:ascii="Arial LatRus" w:hAnsi="Arial LatRus"/>
          <w:sz w:val="20"/>
          <w:szCs w:val="20"/>
        </w:rPr>
        <w:t xml:space="preserve"> 10 </w:t>
      </w:r>
      <w:r w:rsidRPr="00903C04">
        <w:rPr>
          <w:rFonts w:ascii="Calibri" w:hAnsi="Calibri" w:cs="Calibri"/>
          <w:sz w:val="20"/>
          <w:szCs w:val="20"/>
        </w:rPr>
        <w:t>процентовотценыдоговора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Обеспечениедоговорапредставляетсяввидебанковскойгарантии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Приложение</w:t>
      </w:r>
      <w:r w:rsidRPr="00903C04">
        <w:rPr>
          <w:rFonts w:ascii="Arial LatRus" w:hAnsi="Arial LatRus"/>
          <w:sz w:val="20"/>
          <w:szCs w:val="20"/>
        </w:rPr>
        <w:t xml:space="preserve"> 5) </w:t>
      </w:r>
      <w:r w:rsidRPr="00903C04">
        <w:rPr>
          <w:rFonts w:ascii="Calibri" w:hAnsi="Calibri" w:cs="Calibri"/>
          <w:sz w:val="20"/>
          <w:szCs w:val="20"/>
        </w:rPr>
        <w:t>илиналичныхденег</w:t>
      </w:r>
      <w:r w:rsidRPr="00903C04">
        <w:rPr>
          <w:rStyle w:val="FootnoteReference"/>
          <w:rFonts w:ascii="Arial LatRus" w:hAnsi="Arial LatRus"/>
          <w:sz w:val="20"/>
          <w:szCs w:val="20"/>
        </w:rPr>
        <w:footnoteReference w:customMarkFollows="1" w:id="10"/>
        <w:t>13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Еслипроцедуразакупкиорганизованавлотахиучастникпризнаетсяотобраннымучастникомпоболеечемодномулотуиобщаяценазаключаемогоспоследнимдоговорапревышает</w:t>
      </w:r>
      <w:r w:rsidRPr="00903C04">
        <w:rPr>
          <w:rFonts w:ascii="Arial LatRus" w:hAnsi="Arial LatRus"/>
          <w:sz w:val="20"/>
          <w:szCs w:val="20"/>
        </w:rPr>
        <w:t xml:space="preserve"> 10 </w:t>
      </w:r>
      <w:r w:rsidRPr="00903C04">
        <w:rPr>
          <w:rFonts w:ascii="Calibri" w:hAnsi="Calibri" w:cs="Calibri"/>
          <w:sz w:val="20"/>
          <w:szCs w:val="20"/>
        </w:rPr>
        <w:t>млн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драмовРА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тообеспечениедоговорапредставляетсяввидебанковскойгарантииилиналичныхденегвразмереобщейценыдоговора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Обеспечениедоговорадолжнобытьдействительнокакминимумвключительнодо</w:t>
      </w:r>
      <w:r w:rsidRPr="00903C04">
        <w:rPr>
          <w:rFonts w:ascii="Arial LatRus" w:hAnsi="Arial LatRus"/>
          <w:sz w:val="20"/>
          <w:szCs w:val="20"/>
        </w:rPr>
        <w:t xml:space="preserve"> 20-</w:t>
      </w:r>
      <w:r w:rsidRPr="00903C04">
        <w:rPr>
          <w:rFonts w:ascii="Calibri" w:hAnsi="Calibri" w:cs="Calibri"/>
          <w:sz w:val="20"/>
          <w:szCs w:val="20"/>
        </w:rPr>
        <w:t>горабочегодня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следующегозапоследнимднемисполнениявполномобъемеобязательств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устанавливаемыхзаключаемымдоговором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Обеспечениедоговораподлежитвозвратупредставившемуегоучастникувтечениепятирабочихдней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следующихзаисполнениемвполномобъемеобязательств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взятыхнасебяпозаключенномудоговору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Обеспечениедоговора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представленноеввиденаличныхденег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должнобытьперечисленонаказначейскийсчет</w:t>
      </w:r>
      <w:r w:rsidRPr="00903C04">
        <w:rPr>
          <w:rFonts w:ascii="Arial LatRus" w:hAnsi="Arial LatRus" w:cs="Calibri"/>
          <w:sz w:val="20"/>
          <w:szCs w:val="20"/>
        </w:rPr>
        <w:t> </w:t>
      </w:r>
      <w:r w:rsidRPr="00903C04">
        <w:rPr>
          <w:rFonts w:ascii="Arial LatRus" w:hAnsi="Arial LatRus"/>
          <w:sz w:val="20"/>
          <w:szCs w:val="20"/>
        </w:rPr>
        <w:t xml:space="preserve">"900008000664", </w:t>
      </w:r>
      <w:r w:rsidRPr="00903C04">
        <w:rPr>
          <w:rFonts w:ascii="Calibri" w:hAnsi="Calibri" w:cs="Calibri"/>
          <w:sz w:val="20"/>
          <w:szCs w:val="20"/>
        </w:rPr>
        <w:t>открытыйвЦентральномказначейственаимяуполномоченногооргана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10.4</w:t>
      </w:r>
      <w:r w:rsidRPr="00903C04">
        <w:rPr>
          <w:rFonts w:ascii="Calibri" w:hAnsi="Calibri" w:cs="Calibri"/>
          <w:sz w:val="20"/>
          <w:szCs w:val="20"/>
        </w:rPr>
        <w:t>Еслипроцедуразакупкиорганизовананаоснованиичасти</w:t>
      </w:r>
      <w:r w:rsidRPr="00903C04">
        <w:rPr>
          <w:rFonts w:ascii="Arial LatRus" w:hAnsi="Arial LatRus"/>
          <w:sz w:val="20"/>
          <w:szCs w:val="20"/>
        </w:rPr>
        <w:t xml:space="preserve"> 6 </w:t>
      </w:r>
      <w:r w:rsidRPr="00903C04">
        <w:rPr>
          <w:rFonts w:ascii="Calibri" w:hAnsi="Calibri" w:cs="Calibri"/>
          <w:sz w:val="20"/>
          <w:szCs w:val="20"/>
        </w:rPr>
        <w:t>статьи</w:t>
      </w:r>
      <w:r w:rsidRPr="00903C04">
        <w:rPr>
          <w:rFonts w:ascii="Arial LatRus" w:hAnsi="Arial LatRus"/>
          <w:sz w:val="20"/>
          <w:szCs w:val="20"/>
        </w:rPr>
        <w:t xml:space="preserve"> 15 </w:t>
      </w:r>
      <w:r w:rsidRPr="00903C04">
        <w:rPr>
          <w:rFonts w:ascii="Calibri" w:hAnsi="Calibri" w:cs="Calibri"/>
          <w:sz w:val="20"/>
          <w:szCs w:val="20"/>
        </w:rPr>
        <w:t>Закона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инамоментвозникновенияправомочияпозаключениюдоговоранепредусмотреныфинансовыесредства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тообеспеченияквалификацииидоговорапредставляютсяввидезаключенноговодностороннемпорядкезаявления</w:t>
      </w:r>
      <w:r w:rsidRPr="00903C04">
        <w:rPr>
          <w:rFonts w:ascii="Arial LatRus" w:hAnsi="Arial LatRus"/>
          <w:sz w:val="20"/>
          <w:szCs w:val="20"/>
        </w:rPr>
        <w:t xml:space="preserve"> - </w:t>
      </w:r>
      <w:r w:rsidRPr="00903C04">
        <w:rPr>
          <w:rFonts w:ascii="Calibri" w:hAnsi="Calibri" w:cs="Calibri"/>
          <w:sz w:val="20"/>
          <w:szCs w:val="20"/>
        </w:rPr>
        <w:t>ввиденеустойкиилиналичныхденег</w:t>
      </w:r>
      <w:r w:rsidRPr="00903C04">
        <w:rPr>
          <w:rFonts w:ascii="Arial LatRus" w:hAnsi="Arial LatRus"/>
          <w:sz w:val="20"/>
          <w:szCs w:val="20"/>
        </w:rPr>
        <w:t>.</w:t>
      </w:r>
      <w:r w:rsidRPr="00903C04">
        <w:rPr>
          <w:rFonts w:ascii="Calibri" w:hAnsi="Calibri" w:cs="Calibri"/>
          <w:sz w:val="20"/>
          <w:szCs w:val="20"/>
        </w:rPr>
        <w:t>Еслинамоментвозникновенияправомочияпозаключениюдоговора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 xml:space="preserve">- </w:t>
      </w:r>
      <w:r w:rsidRPr="00903C04">
        <w:rPr>
          <w:rFonts w:ascii="Calibri" w:hAnsi="Calibri" w:cs="Calibri"/>
          <w:sz w:val="20"/>
          <w:szCs w:val="20"/>
        </w:rPr>
        <w:t>финансовыесредствапредусмотрены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тообеспечениеквалификациипочастивыделенныхфинансовыхсредствпредставляетсяввидебанковскойгарантииилиналичныхденег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апочаститребуемыхвдальнейшемфинансовыхсредств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ввидеутвержденноговодностороннемпорядкезаявления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ввиденеустойкиилиналичныхденег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 w:cs="Sylfaen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предусмотренныефинансовыесредствапревышают</w:t>
      </w:r>
      <w:r w:rsidRPr="00903C04">
        <w:rPr>
          <w:rFonts w:ascii="Arial LatRus" w:hAnsi="Arial LatRus" w:cs="Sylfaen"/>
          <w:sz w:val="20"/>
          <w:szCs w:val="20"/>
        </w:rPr>
        <w:t xml:space="preserve"> 10 </w:t>
      </w:r>
      <w:r w:rsidRPr="00903C04">
        <w:rPr>
          <w:rFonts w:ascii="Calibri" w:hAnsi="Calibri" w:cs="Calibri"/>
          <w:sz w:val="20"/>
          <w:szCs w:val="20"/>
        </w:rPr>
        <w:t>млн</w:t>
      </w:r>
      <w:r w:rsidRPr="00903C04">
        <w:rPr>
          <w:rFonts w:ascii="Arial LatRus" w:hAnsi="Arial LatRus" w:cs="Sylfaen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драмов</w:t>
      </w:r>
      <w:r w:rsidRPr="00903C04">
        <w:rPr>
          <w:rFonts w:ascii="Arial LatRus" w:hAnsi="Arial LatRus" w:cs="Sylfaen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однакодляполноговыполнениядоговораивдальнейшемтребуютсяфинансовыесредства</w:t>
      </w:r>
      <w:r w:rsidRPr="00903C04">
        <w:rPr>
          <w:rFonts w:ascii="Arial LatRus" w:hAnsi="Arial LatRus" w:cs="Sylfaen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тообеспечениедоговора</w:t>
      </w:r>
      <w:r w:rsidRPr="00903C04">
        <w:rPr>
          <w:rFonts w:ascii="Arial LatRus" w:hAnsi="Arial LatRus" w:cs="Sylfaen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почастивыделенныхфинансовыхсредств</w:t>
      </w:r>
      <w:r w:rsidRPr="00903C04">
        <w:rPr>
          <w:rFonts w:ascii="Arial LatRus" w:hAnsi="Arial LatRus" w:cs="Sylfaen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представляетсяввидебанковскойгарантииилиналичныхденег</w:t>
      </w:r>
      <w:r w:rsidRPr="00903C04">
        <w:rPr>
          <w:rFonts w:ascii="Arial LatRus" w:hAnsi="Arial LatRus" w:cs="Sylfaen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апочаститребуемыхфинансовыхсредств</w:t>
      </w:r>
      <w:r w:rsidRPr="00903C04">
        <w:rPr>
          <w:rFonts w:ascii="Arial LatRus" w:hAnsi="Arial LatRus" w:cs="Sylfaen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водностороннемпорядкеутвержденногозаявления</w:t>
      </w:r>
      <w:r w:rsidRPr="00903C04">
        <w:rPr>
          <w:rFonts w:ascii="Arial LatRus" w:hAnsi="Arial LatRus" w:cs="Sylfaen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ввиденеустойкиилиналичныхденег</w:t>
      </w:r>
      <w:r w:rsidRPr="00903C04">
        <w:rPr>
          <w:rFonts w:ascii="Arial LatRus" w:hAnsi="Arial LatRus" w:cs="Sylfaen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10.5.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Вслучаееслидоговоромпредусмотреноусловиеопредоставлениизаказчикомпредоплаты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отобранныйучастникпредоставляетзаказчикутакжеобеспечениепредоплаты</w:t>
      </w:r>
      <w:r w:rsidRPr="00903C04">
        <w:rPr>
          <w:rFonts w:ascii="Arial LatRus" w:hAnsi="Arial LatRus" w:cs="Arial LatRus"/>
          <w:sz w:val="20"/>
          <w:szCs w:val="20"/>
        </w:rPr>
        <w:t>—</w:t>
      </w:r>
      <w:r w:rsidRPr="00903C04">
        <w:rPr>
          <w:rFonts w:ascii="Calibri" w:hAnsi="Calibri" w:cs="Calibri"/>
          <w:sz w:val="20"/>
          <w:szCs w:val="20"/>
        </w:rPr>
        <w:t>вразмерепредоплаты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ввидебанковскойгарантии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10.6.</w:t>
      </w:r>
      <w:r w:rsidRPr="00903C04">
        <w:rPr>
          <w:rFonts w:ascii="Calibri" w:hAnsi="Calibri" w:cs="Calibri"/>
          <w:sz w:val="20"/>
          <w:szCs w:val="20"/>
        </w:rPr>
        <w:t>Есливрамкахпроцедурызакупки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организованнойполотамзаключенныйдоговоррасторгаетсяпочастикакого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либолотавследствиеегонеисполненияилиненадлежащегоисполнения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тообеспеченияквалификацииидоговоравыплачиваютсявразмересуммы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исчисленнойтолькозаэтотлот</w:t>
      </w:r>
      <w:r w:rsidRPr="00903C04">
        <w:rPr>
          <w:rFonts w:ascii="Arial LatRus" w:hAnsi="Arial LatRus"/>
          <w:sz w:val="20"/>
          <w:szCs w:val="20"/>
        </w:rPr>
        <w:t>.</w:t>
      </w:r>
    </w:p>
    <w:p w:rsidR="00754821" w:rsidRPr="00754821" w:rsidRDefault="00754821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sz w:val="20"/>
          <w:szCs w:val="20"/>
        </w:rPr>
      </w:pPr>
    </w:p>
    <w:p w:rsidR="0007338B" w:rsidRPr="00903C04" w:rsidRDefault="0007338B" w:rsidP="009F1ACF">
      <w:pPr>
        <w:widowControl w:val="0"/>
        <w:spacing w:after="0" w:line="240" w:lineRule="auto"/>
        <w:jc w:val="center"/>
        <w:rPr>
          <w:rFonts w:ascii="Arial LatRus" w:hAnsi="Arial LatRus" w:cs="Arial"/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lastRenderedPageBreak/>
        <w:t xml:space="preserve">11. </w:t>
      </w:r>
      <w:r w:rsidRPr="00903C04">
        <w:rPr>
          <w:rFonts w:ascii="Calibri" w:hAnsi="Calibri" w:cs="Calibri"/>
          <w:b/>
          <w:sz w:val="20"/>
          <w:szCs w:val="20"/>
        </w:rPr>
        <w:t>ОБЪЯВЛЕНИЕПРОЦЕДУРЫНЕСОСТОЯВШЕЙСЯ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11.1.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Согласностатье</w:t>
      </w:r>
      <w:r w:rsidRPr="00903C04">
        <w:rPr>
          <w:rFonts w:ascii="Arial LatRus" w:hAnsi="Arial LatRus"/>
          <w:sz w:val="20"/>
          <w:szCs w:val="20"/>
        </w:rPr>
        <w:t xml:space="preserve"> 37 </w:t>
      </w:r>
      <w:r w:rsidRPr="00903C04">
        <w:rPr>
          <w:rFonts w:ascii="Calibri" w:hAnsi="Calibri" w:cs="Calibri"/>
          <w:sz w:val="20"/>
          <w:szCs w:val="20"/>
        </w:rPr>
        <w:t>Закона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Комиссияобъявляетнастоящуюпроцедурунесостоявшейся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если</w:t>
      </w:r>
      <w:r w:rsidRPr="00903C04">
        <w:rPr>
          <w:rFonts w:ascii="Arial LatRus" w:hAnsi="Arial LatRus"/>
          <w:sz w:val="20"/>
          <w:szCs w:val="20"/>
        </w:rPr>
        <w:t>: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ниоднаиззаявокнесоответствуетусловиямприглашения</w:t>
      </w:r>
      <w:r w:rsidRPr="00903C04">
        <w:rPr>
          <w:rFonts w:ascii="Arial LatRus" w:hAnsi="Arial LatRus"/>
          <w:sz w:val="20"/>
          <w:szCs w:val="20"/>
        </w:rPr>
        <w:t>;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2)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прекращаетсяпотребностьвзакупке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Приэтомпроцедуразакупки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организованнаядлянуждгосударстваилиобщин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можетбытьобъявленаполностьюиличастичнонесостоявшейсянаоснованиипостановлениясоответственноПравительстваРеспубликиАрменияилиСоветастарейшинобщин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вслучаеиныхзаказчиков</w:t>
      </w:r>
      <w:r w:rsidRPr="00903C04">
        <w:rPr>
          <w:rFonts w:ascii="Arial LatRus" w:hAnsi="Arial LatRus" w:cs="Arial LatRus"/>
          <w:sz w:val="20"/>
          <w:szCs w:val="20"/>
        </w:rPr>
        <w:t>—</w:t>
      </w:r>
      <w:r w:rsidRPr="00903C04">
        <w:rPr>
          <w:rFonts w:ascii="Calibri" w:hAnsi="Calibri" w:cs="Calibri"/>
          <w:sz w:val="20"/>
          <w:szCs w:val="20"/>
        </w:rPr>
        <w:t>наоснованиирешенияруководителяуполномоченногооргана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осуществляющегообщееуправление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авслучаефондов</w:t>
      </w:r>
      <w:r w:rsidRPr="00903C04">
        <w:rPr>
          <w:rFonts w:ascii="Arial LatRus" w:hAnsi="Arial LatRus" w:cs="Calibri"/>
          <w:sz w:val="20"/>
          <w:szCs w:val="20"/>
          <w:lang w:val="en-US"/>
        </w:rPr>
        <w:t> </w:t>
      </w:r>
      <w:r w:rsidRPr="00903C04">
        <w:rPr>
          <w:rFonts w:ascii="Arial LatRus" w:hAnsi="Arial LatRus"/>
          <w:sz w:val="20"/>
          <w:szCs w:val="20"/>
        </w:rPr>
        <w:t xml:space="preserve">— </w:t>
      </w:r>
      <w:r w:rsidRPr="00903C04">
        <w:rPr>
          <w:rFonts w:ascii="Calibri" w:hAnsi="Calibri" w:cs="Calibri"/>
          <w:sz w:val="20"/>
          <w:szCs w:val="20"/>
        </w:rPr>
        <w:t>Советапопечителей</w:t>
      </w:r>
      <w:r w:rsidRPr="00903C04">
        <w:rPr>
          <w:rStyle w:val="FootnoteReference"/>
          <w:rFonts w:ascii="Arial LatRus" w:hAnsi="Arial LatRus"/>
          <w:sz w:val="20"/>
          <w:szCs w:val="20"/>
        </w:rPr>
        <w:footnoteReference w:customMarkFollows="1" w:id="11"/>
        <w:t>14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неподанониоднойзаявки</w:t>
      </w:r>
      <w:r w:rsidRPr="00903C04">
        <w:rPr>
          <w:rFonts w:ascii="Arial LatRus" w:hAnsi="Arial LatRus"/>
          <w:sz w:val="20"/>
          <w:szCs w:val="20"/>
        </w:rPr>
        <w:t>;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4)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договорнезаключается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11.2.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Втечениерабочегодня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следующегозаобъявлениемпроцедурызакупкинесостоявшейся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заказчикопубликовываетвбюллетенеобъявление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вкоторомуказываетсяобоснованиеобъявленияпроцедурызакупкинесостоявшейся</w:t>
      </w:r>
      <w:r w:rsidRPr="00903C04">
        <w:rPr>
          <w:rFonts w:ascii="Arial LatRus" w:hAnsi="Arial LatRus"/>
          <w:sz w:val="20"/>
          <w:szCs w:val="20"/>
        </w:rPr>
        <w:t xml:space="preserve">. </w:t>
      </w:r>
    </w:p>
    <w:p w:rsidR="0007338B" w:rsidRDefault="0007338B" w:rsidP="009F1ACF">
      <w:pPr>
        <w:widowControl w:val="0"/>
        <w:spacing w:after="0" w:line="240" w:lineRule="auto"/>
        <w:ind w:left="567" w:right="565"/>
        <w:jc w:val="center"/>
        <w:rPr>
          <w:rFonts w:ascii="Calibri" w:hAnsi="Calibri" w:cs="Calibri"/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t xml:space="preserve">12. </w:t>
      </w:r>
      <w:r w:rsidRPr="00903C04">
        <w:rPr>
          <w:rFonts w:ascii="Calibri" w:hAnsi="Calibri" w:cs="Calibri"/>
          <w:b/>
          <w:sz w:val="20"/>
          <w:szCs w:val="20"/>
        </w:rPr>
        <w:t>ПРАВОУЧАСТНИКАИПОРЯДОКОБЖАЛОВАНИЯИМ</w:t>
      </w:r>
      <w:r w:rsidRPr="00903C04">
        <w:rPr>
          <w:rFonts w:ascii="Arial LatRus" w:hAnsi="Arial LatRus"/>
          <w:b/>
          <w:sz w:val="20"/>
          <w:szCs w:val="20"/>
        </w:rPr>
        <w:br/>
      </w:r>
      <w:r w:rsidRPr="00903C04">
        <w:rPr>
          <w:rFonts w:ascii="Calibri" w:hAnsi="Calibri" w:cs="Calibri"/>
          <w:b/>
          <w:sz w:val="20"/>
          <w:szCs w:val="20"/>
        </w:rPr>
        <w:t>ДЕЙСТВИЙИ</w:t>
      </w:r>
      <w:r w:rsidRPr="00903C04">
        <w:rPr>
          <w:rFonts w:ascii="Arial LatRus" w:hAnsi="Arial LatRus"/>
          <w:b/>
          <w:sz w:val="20"/>
          <w:szCs w:val="20"/>
        </w:rPr>
        <w:t xml:space="preserve"> (</w:t>
      </w:r>
      <w:r w:rsidRPr="00903C04">
        <w:rPr>
          <w:rFonts w:ascii="Calibri" w:hAnsi="Calibri" w:cs="Calibri"/>
          <w:b/>
          <w:sz w:val="20"/>
          <w:szCs w:val="20"/>
        </w:rPr>
        <w:t>ИЛИ</w:t>
      </w:r>
      <w:r w:rsidRPr="00903C04">
        <w:rPr>
          <w:rFonts w:ascii="Arial LatRus" w:hAnsi="Arial LatRus"/>
          <w:b/>
          <w:sz w:val="20"/>
          <w:szCs w:val="20"/>
        </w:rPr>
        <w:t xml:space="preserve">) </w:t>
      </w:r>
      <w:r w:rsidRPr="00903C04">
        <w:rPr>
          <w:rFonts w:ascii="Calibri" w:hAnsi="Calibri" w:cs="Calibri"/>
          <w:b/>
          <w:sz w:val="20"/>
          <w:szCs w:val="20"/>
        </w:rPr>
        <w:t>ПРИНЯТЫХРЕШЕНИЙ</w:t>
      </w:r>
      <w:r w:rsidRPr="00903C04">
        <w:rPr>
          <w:rFonts w:ascii="Arial LatRus" w:hAnsi="Arial LatRus"/>
          <w:b/>
          <w:sz w:val="20"/>
          <w:szCs w:val="20"/>
        </w:rPr>
        <w:t xml:space="preserve">, </w:t>
      </w:r>
      <w:r w:rsidRPr="00903C04">
        <w:rPr>
          <w:rFonts w:ascii="Calibri" w:hAnsi="Calibri" w:cs="Calibri"/>
          <w:b/>
          <w:sz w:val="20"/>
          <w:szCs w:val="20"/>
        </w:rPr>
        <w:t>СВЯЗАННЫХ</w:t>
      </w:r>
      <w:r w:rsidRPr="00903C04">
        <w:rPr>
          <w:rFonts w:ascii="Arial LatRus" w:hAnsi="Arial LatRus" w:cs="Calibri"/>
          <w:b/>
          <w:sz w:val="20"/>
          <w:szCs w:val="20"/>
          <w:lang w:val="en-US"/>
        </w:rPr>
        <w:t> </w:t>
      </w:r>
      <w:r w:rsidRPr="00903C04">
        <w:rPr>
          <w:rFonts w:ascii="Calibri" w:hAnsi="Calibri" w:cs="Calibri"/>
          <w:b/>
          <w:sz w:val="20"/>
          <w:szCs w:val="20"/>
        </w:rPr>
        <w:t>С</w:t>
      </w:r>
      <w:r w:rsidRPr="00903C04">
        <w:rPr>
          <w:rFonts w:ascii="Arial LatRus" w:hAnsi="Arial LatRus" w:cs="Calibri"/>
          <w:b/>
          <w:sz w:val="20"/>
          <w:szCs w:val="20"/>
          <w:lang w:val="en-US"/>
        </w:rPr>
        <w:t> </w:t>
      </w:r>
      <w:r w:rsidRPr="00903C04">
        <w:rPr>
          <w:rFonts w:ascii="Calibri" w:hAnsi="Calibri" w:cs="Calibri"/>
          <w:b/>
          <w:sz w:val="20"/>
          <w:szCs w:val="20"/>
        </w:rPr>
        <w:t>ПРОЦЕССОМЗАКУПКИ</w:t>
      </w:r>
    </w:p>
    <w:p w:rsidR="00991556" w:rsidRPr="00991556" w:rsidRDefault="00991556" w:rsidP="009F1ACF">
      <w:pPr>
        <w:widowControl w:val="0"/>
        <w:spacing w:after="0" w:line="240" w:lineRule="auto"/>
        <w:ind w:left="567" w:right="565"/>
        <w:jc w:val="center"/>
        <w:rPr>
          <w:b/>
          <w:sz w:val="20"/>
          <w:szCs w:val="20"/>
        </w:rPr>
      </w:pP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12.1.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Каждоелицоимеетправонаобжалованиедействий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бездействия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ирешенийзаказчика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Комиссииилица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рассматривающегосвязанныесзакупкамижалобы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12.2.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Отношения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связанныесзакупками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втомчислесрассмотрениемжалобы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неявляютсяадминистративнымиирегулируютсязаконодательством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регулирующимгражданско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правовыеотношенияРеспубликиАрмения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12.3.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КаждоелицосогласноЗаконуимеетправо</w:t>
      </w:r>
      <w:r w:rsidRPr="00903C04">
        <w:rPr>
          <w:rFonts w:ascii="Arial LatRus" w:hAnsi="Arial LatRus"/>
          <w:sz w:val="20"/>
          <w:szCs w:val="20"/>
        </w:rPr>
        <w:t>: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наобжалованиедозаключениядоговорадействий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бездействия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ирешенийзаказчикаиКомиссиилицу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рассматривающемусвязанныесзакупкамижалобы</w:t>
      </w:r>
      <w:r w:rsidRPr="00903C04">
        <w:rPr>
          <w:rFonts w:ascii="Arial LatRus" w:hAnsi="Arial LatRus"/>
          <w:sz w:val="20"/>
          <w:szCs w:val="20"/>
        </w:rPr>
        <w:t>.</w:t>
      </w:r>
      <w:r w:rsidRPr="00903C04">
        <w:rPr>
          <w:rFonts w:ascii="Calibri" w:hAnsi="Calibri" w:cs="Calibri"/>
          <w:sz w:val="20"/>
          <w:szCs w:val="20"/>
        </w:rPr>
        <w:t>Порядокдеятельностилица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рассматривающегосвязанныесзакупкамижалобы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утвержденприказомминистрафинансовРА</w:t>
      </w:r>
      <w:r w:rsidRPr="00903C04">
        <w:rPr>
          <w:rFonts w:ascii="Arial LatRus" w:hAnsi="Arial LatRus"/>
          <w:sz w:val="20"/>
          <w:szCs w:val="20"/>
        </w:rPr>
        <w:t xml:space="preserve"> N 600-</w:t>
      </w:r>
      <w:r w:rsidRPr="00903C04">
        <w:rPr>
          <w:rFonts w:ascii="Calibri" w:hAnsi="Calibri" w:cs="Calibri"/>
          <w:sz w:val="20"/>
          <w:szCs w:val="20"/>
        </w:rPr>
        <w:t>Нот</w:t>
      </w:r>
      <w:r w:rsidRPr="00903C04">
        <w:rPr>
          <w:rFonts w:ascii="Arial LatRus" w:hAnsi="Arial LatRus"/>
          <w:sz w:val="20"/>
          <w:szCs w:val="20"/>
        </w:rPr>
        <w:t xml:space="preserve"> 6 </w:t>
      </w:r>
      <w:r w:rsidRPr="00903C04">
        <w:rPr>
          <w:rFonts w:ascii="Calibri" w:hAnsi="Calibri" w:cs="Calibri"/>
          <w:sz w:val="20"/>
          <w:szCs w:val="20"/>
        </w:rPr>
        <w:t>декабря</w:t>
      </w:r>
      <w:r w:rsidRPr="00903C04">
        <w:rPr>
          <w:rFonts w:ascii="Arial LatRus" w:hAnsi="Arial LatRus"/>
          <w:sz w:val="20"/>
          <w:szCs w:val="20"/>
        </w:rPr>
        <w:t xml:space="preserve"> 2018 </w:t>
      </w:r>
      <w:r w:rsidRPr="00903C04">
        <w:rPr>
          <w:rFonts w:ascii="Calibri" w:hAnsi="Calibri" w:cs="Calibri"/>
          <w:sz w:val="20"/>
          <w:szCs w:val="20"/>
        </w:rPr>
        <w:t>года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2)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наобжалованиевсудебномпорядкедействий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бездействия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ирешенийлица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рассматривающегосвязанныесзакупкамижалобы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заказчикаиКомиссии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12.4.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Еслиподавшеежалобулицообжалует</w:t>
      </w:r>
      <w:r w:rsidRPr="00903C04">
        <w:rPr>
          <w:rFonts w:ascii="Arial LatRus" w:hAnsi="Arial LatRus"/>
          <w:sz w:val="20"/>
          <w:szCs w:val="20"/>
        </w:rPr>
        <w:t>: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решениеозаключениидоговора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тожалобаподаетсявпериодожидания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предусмотренныйпунктом</w:t>
      </w:r>
      <w:r w:rsidRPr="00903C04">
        <w:rPr>
          <w:rFonts w:ascii="Arial LatRus" w:hAnsi="Arial LatRus"/>
          <w:sz w:val="20"/>
          <w:szCs w:val="20"/>
        </w:rPr>
        <w:t xml:space="preserve"> 8.22 </w:t>
      </w:r>
      <w:r w:rsidRPr="00903C04">
        <w:rPr>
          <w:rFonts w:ascii="Calibri" w:hAnsi="Calibri" w:cs="Calibri"/>
          <w:sz w:val="20"/>
          <w:szCs w:val="20"/>
        </w:rPr>
        <w:t>части</w:t>
      </w:r>
      <w:r w:rsidRPr="00903C04">
        <w:rPr>
          <w:rFonts w:ascii="Arial LatRus" w:hAnsi="Arial LatRus"/>
          <w:sz w:val="20"/>
          <w:szCs w:val="20"/>
        </w:rPr>
        <w:t xml:space="preserve"> 1 </w:t>
      </w:r>
      <w:r w:rsidRPr="00903C04">
        <w:rPr>
          <w:rFonts w:ascii="Calibri" w:hAnsi="Calibri" w:cs="Calibri"/>
          <w:sz w:val="20"/>
          <w:szCs w:val="20"/>
        </w:rPr>
        <w:t>настоящегоПриглашения</w:t>
      </w:r>
      <w:r w:rsidRPr="00903C04">
        <w:rPr>
          <w:rFonts w:ascii="Arial LatRus" w:hAnsi="Arial LatRus"/>
          <w:sz w:val="20"/>
          <w:szCs w:val="20"/>
        </w:rPr>
        <w:t>;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2)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характеристикипредметазакупкиилитребованияприглашения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то</w:t>
      </w:r>
      <w:r w:rsidRPr="00903C04">
        <w:rPr>
          <w:rFonts w:ascii="Arial LatRus" w:hAnsi="Arial LatRus" w:cs="Calibri"/>
          <w:sz w:val="20"/>
          <w:szCs w:val="20"/>
          <w:lang w:val="en-US"/>
        </w:rPr>
        <w:t> </w:t>
      </w:r>
      <w:r w:rsidRPr="00903C04">
        <w:rPr>
          <w:rFonts w:ascii="Calibri" w:hAnsi="Calibri" w:cs="Calibri"/>
          <w:sz w:val="20"/>
          <w:szCs w:val="20"/>
        </w:rPr>
        <w:t>жалобаподаетсядоистеченияокончательногосрокаподачизаявок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12.5.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Жалобаподаетсялицу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рассматривающемусвязанныесзакупкамижалобы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вписьменнойформе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подписанной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свключениемвнее</w:t>
      </w:r>
      <w:r w:rsidRPr="00903C04">
        <w:rPr>
          <w:rFonts w:ascii="Arial LatRus" w:hAnsi="Arial LatRus"/>
          <w:sz w:val="20"/>
          <w:szCs w:val="20"/>
        </w:rPr>
        <w:t>: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наименования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имени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фамилии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копиидокумента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удостоверяющеголичность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иадресаподавшегожалобулица</w:t>
      </w:r>
      <w:r w:rsidRPr="00903C04">
        <w:rPr>
          <w:rFonts w:ascii="Arial LatRus" w:hAnsi="Arial LatRus"/>
          <w:sz w:val="20"/>
          <w:szCs w:val="20"/>
        </w:rPr>
        <w:t>;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2)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наименованияиадресазаказчика</w:t>
      </w:r>
      <w:r w:rsidRPr="00903C04">
        <w:rPr>
          <w:rFonts w:ascii="Arial LatRus" w:hAnsi="Arial LatRus"/>
          <w:sz w:val="20"/>
          <w:szCs w:val="20"/>
        </w:rPr>
        <w:t>;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кодаипредметаобжалуемойпроцедурызакупки</w:t>
      </w:r>
      <w:r w:rsidRPr="00903C04">
        <w:rPr>
          <w:rFonts w:ascii="Arial LatRus" w:hAnsi="Arial LatRus"/>
          <w:sz w:val="20"/>
          <w:szCs w:val="20"/>
        </w:rPr>
        <w:t>;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4)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предметаспораитребованияподавшегожалобулица</w:t>
      </w:r>
      <w:r w:rsidRPr="00903C04">
        <w:rPr>
          <w:rFonts w:ascii="Arial LatRus" w:hAnsi="Arial LatRus"/>
          <w:sz w:val="20"/>
          <w:szCs w:val="20"/>
        </w:rPr>
        <w:t>;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5)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фактическихиправовыхоснованийжалобы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доказательствпоней</w:t>
      </w:r>
      <w:r w:rsidRPr="00903C04">
        <w:rPr>
          <w:rFonts w:ascii="Arial LatRus" w:hAnsi="Arial LatRus"/>
          <w:sz w:val="20"/>
          <w:szCs w:val="20"/>
        </w:rPr>
        <w:t>;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6)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копиидокумента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обосновывающеговнесениеплатызаобжалование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Приэтомразмерплатызаобжалованиесоставляет</w:t>
      </w:r>
      <w:r w:rsidRPr="00903C04">
        <w:rPr>
          <w:rFonts w:ascii="Arial LatRus" w:hAnsi="Arial LatRus"/>
          <w:sz w:val="20"/>
          <w:szCs w:val="20"/>
        </w:rPr>
        <w:t xml:space="preserve"> 30 </w:t>
      </w:r>
      <w:r w:rsidRPr="00903C04">
        <w:rPr>
          <w:rFonts w:ascii="Calibri" w:hAnsi="Calibri" w:cs="Calibri"/>
          <w:sz w:val="20"/>
          <w:szCs w:val="20"/>
        </w:rPr>
        <w:t>тысячдрамовРеспубликиАрмения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которыеуплачиваютсявгосударственныйбюджетРеспубликиАрмения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наоткрытыйсэтойцельюнаимяуполномоченногоорганаказначейскийсчет</w:t>
      </w:r>
      <w:r w:rsidRPr="00903C04">
        <w:rPr>
          <w:rFonts w:ascii="Arial LatRus" w:hAnsi="Arial LatRus"/>
          <w:sz w:val="20"/>
          <w:szCs w:val="20"/>
        </w:rPr>
        <w:t xml:space="preserve"> "900008000482". 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7)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наименованияиномерасчетатогобанка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которомувслучаеудовлетворенияжалобыдолжнабытьобратноперечисленаплата</w:t>
      </w:r>
      <w:r w:rsidRPr="00903C04">
        <w:rPr>
          <w:rFonts w:ascii="Arial LatRus" w:hAnsi="Arial LatRus"/>
          <w:sz w:val="20"/>
          <w:szCs w:val="20"/>
        </w:rPr>
        <w:t>;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8)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иныхнеобходимыхсведений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 xml:space="preserve">12.6 </w:t>
      </w:r>
      <w:r w:rsidRPr="00903C04">
        <w:rPr>
          <w:rFonts w:ascii="Calibri" w:hAnsi="Calibri" w:cs="Calibri"/>
          <w:sz w:val="20"/>
          <w:szCs w:val="20"/>
        </w:rPr>
        <w:t>Жалобалицу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рассматривающемусвязанныесзакупкамижалобы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подаетсяпоадресуРеспубликаАрмения</w:t>
      </w:r>
      <w:r w:rsidRPr="00903C04">
        <w:rPr>
          <w:rFonts w:ascii="Arial LatRus" w:hAnsi="Arial LatRus"/>
          <w:sz w:val="20"/>
          <w:szCs w:val="20"/>
        </w:rPr>
        <w:t xml:space="preserve">, 0010, </w:t>
      </w:r>
      <w:r w:rsidRPr="00903C04">
        <w:rPr>
          <w:rFonts w:ascii="Calibri" w:hAnsi="Calibri" w:cs="Calibri"/>
          <w:sz w:val="20"/>
          <w:szCs w:val="20"/>
        </w:rPr>
        <w:t>г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Ереван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ул</w:t>
      </w:r>
      <w:r w:rsidRPr="00903C04">
        <w:rPr>
          <w:rFonts w:ascii="Arial LatRus" w:hAnsi="Arial LatRus"/>
          <w:sz w:val="20"/>
          <w:szCs w:val="20"/>
        </w:rPr>
        <w:t>.</w:t>
      </w:r>
      <w:r w:rsidRPr="00903C04">
        <w:rPr>
          <w:rFonts w:ascii="Calibri" w:hAnsi="Calibri" w:cs="Calibri"/>
          <w:sz w:val="20"/>
          <w:szCs w:val="20"/>
        </w:rPr>
        <w:t>Мелик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Адамян</w:t>
      </w:r>
      <w:r w:rsidRPr="00903C04">
        <w:rPr>
          <w:rFonts w:ascii="Arial LatRus" w:hAnsi="Arial LatRus"/>
          <w:sz w:val="20"/>
          <w:szCs w:val="20"/>
        </w:rPr>
        <w:t xml:space="preserve"> 1 </w:t>
      </w:r>
      <w:r w:rsidRPr="00903C04">
        <w:rPr>
          <w:rFonts w:ascii="Calibri" w:hAnsi="Calibri" w:cs="Calibri"/>
          <w:sz w:val="20"/>
          <w:szCs w:val="20"/>
        </w:rPr>
        <w:t>иливоспроизведенный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отсканированный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вариантсоригиналавысылаетсянаэлектроннуюпочтупоадресу</w:t>
      </w:r>
      <w:hyperlink r:id="rId7" w:history="1">
        <w:r w:rsidRPr="00903C04">
          <w:rPr>
            <w:rStyle w:val="Hyperlink"/>
            <w:rFonts w:ascii="Arial LatRus" w:hAnsi="Arial LatRus"/>
            <w:sz w:val="20"/>
            <w:szCs w:val="20"/>
          </w:rPr>
          <w:t>secretariat@minfin.am</w:t>
        </w:r>
      </w:hyperlink>
      <w:r w:rsidRPr="00903C04">
        <w:rPr>
          <w:rFonts w:ascii="Arial LatRus" w:hAnsi="Arial LatRus"/>
          <w:sz w:val="20"/>
          <w:szCs w:val="20"/>
        </w:rPr>
        <w:t xml:space="preserve">. 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12.7.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Наследующийрабочийденьпослеопубликованиявбюллетенерешенияпринятогорассматривающимжалобылицомобудовлетворениижалобы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втомчислечастично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рассматривающеежалобылицо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lastRenderedPageBreak/>
        <w:t>котороерассмотрелоданнуюжалобуивынеслорешение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предоставляетвписьменнойформев</w:t>
      </w:r>
      <w:r w:rsidRPr="00903C04">
        <w:rPr>
          <w:rFonts w:ascii="Arial LatRus" w:hAnsi="Arial LatRus" w:cs="Calibri"/>
          <w:sz w:val="20"/>
          <w:szCs w:val="20"/>
        </w:rPr>
        <w:t> </w:t>
      </w:r>
      <w:r w:rsidRPr="00903C04">
        <w:rPr>
          <w:rFonts w:ascii="Calibri" w:hAnsi="Calibri" w:cs="Calibri"/>
          <w:sz w:val="20"/>
          <w:szCs w:val="20"/>
        </w:rPr>
        <w:t>уполномоченныйорганкопиюдокумента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удостоверяющеговнесениеплатыза</w:t>
      </w:r>
      <w:r w:rsidRPr="00903C04">
        <w:rPr>
          <w:rFonts w:ascii="Arial LatRus" w:hAnsi="Arial LatRus" w:cs="Calibri"/>
          <w:sz w:val="20"/>
          <w:szCs w:val="20"/>
        </w:rPr>
        <w:t> </w:t>
      </w:r>
      <w:r w:rsidRPr="00903C04">
        <w:rPr>
          <w:rFonts w:ascii="Calibri" w:hAnsi="Calibri" w:cs="Calibri"/>
          <w:sz w:val="20"/>
          <w:szCs w:val="20"/>
        </w:rPr>
        <w:t>обжалование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атакженаименованияиномерасчетатогобанка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которомудолжнабытьперечисленаподлежащаявозвратусумма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Втечениепятирабочихднейпослеполучениякопииуказанноговнастоящемпунктедокументауполномоченныйорганперечисляетобратноплатузаобжалованиевнесшемуее</w:t>
      </w:r>
      <w:r w:rsidRPr="00903C04">
        <w:rPr>
          <w:rFonts w:ascii="Arial LatRus" w:hAnsi="Arial LatRus" w:cs="Calibri"/>
          <w:sz w:val="20"/>
          <w:szCs w:val="20"/>
          <w:lang w:val="en-US"/>
        </w:rPr>
        <w:t> </w:t>
      </w:r>
      <w:r w:rsidRPr="00903C04">
        <w:rPr>
          <w:rFonts w:ascii="Calibri" w:hAnsi="Calibri" w:cs="Calibri"/>
          <w:sz w:val="20"/>
          <w:szCs w:val="20"/>
        </w:rPr>
        <w:t>лицупосредствомсовершенияпереводанауказанныйбанковскийсчет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12.7.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Еслижалобанеотвечаеттребованиямстатьи</w:t>
      </w:r>
      <w:r w:rsidRPr="00903C04">
        <w:rPr>
          <w:rFonts w:ascii="Arial LatRus" w:hAnsi="Arial LatRus"/>
          <w:sz w:val="20"/>
          <w:szCs w:val="20"/>
        </w:rPr>
        <w:t xml:space="preserve"> 50 </w:t>
      </w:r>
      <w:r w:rsidRPr="00903C04">
        <w:rPr>
          <w:rFonts w:ascii="Calibri" w:hAnsi="Calibri" w:cs="Calibri"/>
          <w:sz w:val="20"/>
          <w:szCs w:val="20"/>
        </w:rPr>
        <w:t>Закона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товтечениедвухрабочихдней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следующихзаполучениемжалобы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лицо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рассматривающеевсвязанныесзакупкамижалобы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вписьменнойформеуведомляетобэтомподавшеежалобулицо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сназначениемсрокавдварабочихднянаустранениезафиксированныхнедостатков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Вденьотправкиписьмалицо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рассматривающеесвязанныесзакупкамижалобы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отправляетвоспроизведенный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отсканированный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вариантсегооригиналатакженаадресэлектроннойпочты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указанн</w:t>
      </w:r>
      <w:r w:rsidRPr="00903C04">
        <w:rPr>
          <w:rFonts w:ascii="Arial" w:hAnsi="Arial" w:cs="Arial"/>
          <w:sz w:val="20"/>
          <w:szCs w:val="20"/>
        </w:rPr>
        <w:t>օ</w:t>
      </w:r>
      <w:r w:rsidRPr="00903C04">
        <w:rPr>
          <w:rFonts w:ascii="Calibri" w:hAnsi="Calibri" w:cs="Calibri"/>
          <w:sz w:val="20"/>
          <w:szCs w:val="20"/>
        </w:rPr>
        <w:t>йвжалобе</w:t>
      </w:r>
      <w:r w:rsidRPr="00903C04">
        <w:rPr>
          <w:rFonts w:ascii="Arial LatRus" w:hAnsi="Arial LatRus"/>
          <w:sz w:val="20"/>
          <w:szCs w:val="20"/>
        </w:rPr>
        <w:t xml:space="preserve">.. </w:t>
      </w:r>
      <w:r w:rsidRPr="00903C04">
        <w:rPr>
          <w:rFonts w:ascii="Calibri" w:hAnsi="Calibri" w:cs="Calibri"/>
          <w:sz w:val="20"/>
          <w:szCs w:val="20"/>
        </w:rPr>
        <w:t>Приэтомеслижалоба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представленнаявустановленныйподпунктом</w:t>
      </w:r>
      <w:r w:rsidRPr="00903C04">
        <w:rPr>
          <w:rFonts w:ascii="Arial LatRus" w:hAnsi="Arial LatRus"/>
          <w:sz w:val="20"/>
          <w:szCs w:val="20"/>
        </w:rPr>
        <w:t xml:space="preserve"> 2 </w:t>
      </w:r>
      <w:r w:rsidRPr="00903C04">
        <w:rPr>
          <w:rFonts w:ascii="Calibri" w:hAnsi="Calibri" w:cs="Calibri"/>
          <w:sz w:val="20"/>
          <w:szCs w:val="20"/>
        </w:rPr>
        <w:t>пункта</w:t>
      </w:r>
      <w:r w:rsidRPr="00903C04">
        <w:rPr>
          <w:rFonts w:ascii="Arial LatRus" w:hAnsi="Arial LatRus"/>
          <w:sz w:val="20"/>
          <w:szCs w:val="20"/>
        </w:rPr>
        <w:t xml:space="preserve"> 12.4 </w:t>
      </w:r>
      <w:r w:rsidRPr="00903C04">
        <w:rPr>
          <w:rFonts w:ascii="Calibri" w:hAnsi="Calibri" w:cs="Calibri"/>
          <w:sz w:val="20"/>
          <w:szCs w:val="20"/>
        </w:rPr>
        <w:t>части</w:t>
      </w:r>
      <w:r w:rsidRPr="00903C04">
        <w:rPr>
          <w:rFonts w:ascii="Arial LatRus" w:hAnsi="Arial LatRus"/>
          <w:sz w:val="20"/>
          <w:szCs w:val="20"/>
        </w:rPr>
        <w:t xml:space="preserve"> 1 </w:t>
      </w:r>
      <w:r w:rsidRPr="00903C04">
        <w:rPr>
          <w:rFonts w:ascii="Calibri" w:hAnsi="Calibri" w:cs="Calibri"/>
          <w:sz w:val="20"/>
          <w:szCs w:val="20"/>
        </w:rPr>
        <w:t>настоящегоПриглашениясрок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неотвечаеттребованиямстатьи</w:t>
      </w:r>
      <w:r w:rsidRPr="00903C04">
        <w:rPr>
          <w:rFonts w:ascii="Arial LatRus" w:hAnsi="Arial LatRus"/>
          <w:sz w:val="20"/>
          <w:szCs w:val="20"/>
        </w:rPr>
        <w:t xml:space="preserve"> 50 </w:t>
      </w:r>
      <w:r w:rsidRPr="00903C04">
        <w:rPr>
          <w:rFonts w:ascii="Calibri" w:hAnsi="Calibri" w:cs="Calibri"/>
          <w:sz w:val="20"/>
          <w:szCs w:val="20"/>
        </w:rPr>
        <w:t>Закона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тожалоба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вустановленныйнастоящимпунктомсрокисправленнаяипредставленнаялицу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рассматривающемужалобывсвязисзакупками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считаетсяпредставленнойвустановленныйсрок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 xml:space="preserve">12.9 </w:t>
      </w:r>
      <w:r w:rsidRPr="00903C04">
        <w:rPr>
          <w:rFonts w:ascii="Calibri" w:hAnsi="Calibri" w:cs="Calibri"/>
          <w:sz w:val="20"/>
          <w:szCs w:val="20"/>
        </w:rPr>
        <w:t>Втечениеодногорабочегоднясодняпринятияжалобыкпроизводству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лицо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рассматривающеесвязанныесзакупкамижалобы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вбюллетенепубликуетжалобуиобъявлениеоней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Приэтом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вобъявленииотмечаетсяинтернет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ссылканасозываемыедлярассмотренияжалобызаседанияврежимеонлайн</w:t>
      </w:r>
      <w:r w:rsidRPr="00903C04">
        <w:rPr>
          <w:rFonts w:ascii="Arial LatRus" w:hAnsi="Arial LatRus"/>
          <w:sz w:val="20"/>
          <w:szCs w:val="20"/>
        </w:rPr>
        <w:t>.</w:t>
      </w:r>
      <w:r w:rsidRPr="00903C04">
        <w:rPr>
          <w:rFonts w:ascii="Calibri" w:hAnsi="Calibri" w:cs="Calibri"/>
          <w:sz w:val="20"/>
          <w:szCs w:val="20"/>
        </w:rPr>
        <w:t>Жалобасчитаетсяпринятымкпроизводствупоистечениисрока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предусмотренногопунктом</w:t>
      </w:r>
      <w:r w:rsidRPr="00903C04">
        <w:rPr>
          <w:rFonts w:ascii="Arial LatRus" w:hAnsi="Arial LatRus"/>
          <w:sz w:val="20"/>
          <w:szCs w:val="20"/>
        </w:rPr>
        <w:t xml:space="preserve"> 12.</w:t>
      </w:r>
      <w:r w:rsidRPr="00903C04">
        <w:rPr>
          <w:rFonts w:ascii="Arial LatRus" w:hAnsi="Arial LatRus"/>
          <w:sz w:val="20"/>
          <w:szCs w:val="20"/>
          <w:lang w:val="hy-AM"/>
        </w:rPr>
        <w:t>8</w:t>
      </w:r>
      <w:r w:rsidRPr="00903C04">
        <w:rPr>
          <w:rFonts w:ascii="Calibri" w:hAnsi="Calibri" w:cs="Calibri"/>
          <w:sz w:val="20"/>
          <w:szCs w:val="20"/>
        </w:rPr>
        <w:t>настоящегоприглашенияобустранениизафиксированныхнедостатков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авслучаепредставленияжалобысустраненныминедостатками</w:t>
      </w:r>
      <w:r w:rsidRPr="00903C04">
        <w:rPr>
          <w:rFonts w:ascii="Arial LatRus" w:hAnsi="Arial LatRus"/>
          <w:sz w:val="20"/>
          <w:szCs w:val="20"/>
        </w:rPr>
        <w:t xml:space="preserve">  - </w:t>
      </w:r>
      <w:r w:rsidRPr="00903C04">
        <w:rPr>
          <w:rFonts w:ascii="Calibri" w:hAnsi="Calibri" w:cs="Calibri"/>
          <w:sz w:val="20"/>
          <w:szCs w:val="20"/>
        </w:rPr>
        <w:t>содняеепредоставлениялицу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рассматривающемусвязанныесзакупкамижалобы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 w:cs="Sylfaen"/>
          <w:sz w:val="20"/>
          <w:szCs w:val="20"/>
        </w:rPr>
        <w:t xml:space="preserve">12.10 </w:t>
      </w:r>
      <w:r w:rsidRPr="00903C04">
        <w:rPr>
          <w:rFonts w:ascii="Calibri" w:hAnsi="Calibri" w:cs="Calibri"/>
          <w:sz w:val="20"/>
          <w:szCs w:val="20"/>
        </w:rPr>
        <w:t>Втечениедвухрабочихднейсодняпринятияжалобыкпроизводствулицо</w:t>
      </w:r>
      <w:r w:rsidRPr="00903C04">
        <w:rPr>
          <w:rFonts w:ascii="Arial LatRus" w:hAnsi="Arial LatRus" w:cs="Sylfaen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рассматривающеесвязанныесзакупкамижалобы</w:t>
      </w:r>
      <w:r w:rsidRPr="00903C04">
        <w:rPr>
          <w:rFonts w:ascii="Arial LatRus" w:hAnsi="Arial LatRus" w:cs="Sylfaen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обращаетсясписьмомкзаказчикустребованиемпредставитьвписьменномвидепозициюпожалобе</w:t>
      </w:r>
      <w:r w:rsidRPr="00903C04">
        <w:rPr>
          <w:rFonts w:ascii="Arial LatRus" w:hAnsi="Arial LatRus" w:cs="Sylfaen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атакжестребованиемпредставитьуказанныевписьмеинеобходимыедлярассмотренияжалобыипринятиярешениядокументы</w:t>
      </w:r>
      <w:r w:rsidRPr="00903C04">
        <w:rPr>
          <w:rFonts w:ascii="Arial LatRus" w:hAnsi="Arial LatRus" w:cs="Sylfaen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прилагаякопиижалобыиприложенныхдокументов</w:t>
      </w:r>
      <w:r w:rsidRPr="00903C04">
        <w:rPr>
          <w:rFonts w:ascii="Arial LatRus" w:hAnsi="Arial LatRus" w:cs="Sylfaen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приналичии</w:t>
      </w:r>
      <w:r w:rsidRPr="00903C04">
        <w:rPr>
          <w:rFonts w:ascii="Arial LatRus" w:hAnsi="Arial LatRus" w:cs="Sylfaen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Позициязаказчикапожалобеизапрошенныедокументыпредставляютсялицу</w:t>
      </w:r>
      <w:r w:rsidRPr="00903C04">
        <w:rPr>
          <w:rFonts w:ascii="Arial LatRus" w:hAnsi="Arial LatRus" w:cs="Sylfaen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рассматривающемусвязанныесзакупкамижалобы</w:t>
      </w:r>
      <w:r w:rsidRPr="00903C04">
        <w:rPr>
          <w:rFonts w:ascii="Arial LatRus" w:hAnsi="Arial LatRus" w:cs="Sylfaen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вписьменнойформеиливвоспроизведенном</w:t>
      </w:r>
      <w:r w:rsidRPr="00903C04">
        <w:rPr>
          <w:rFonts w:ascii="Arial LatRus" w:hAnsi="Arial LatRus" w:cs="Sylfaen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отсканированном</w:t>
      </w:r>
      <w:r w:rsidRPr="00903C04">
        <w:rPr>
          <w:rFonts w:ascii="Arial LatRus" w:hAnsi="Arial LatRus" w:cs="Sylfaen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сихоригиналаварианте</w:t>
      </w:r>
      <w:r w:rsidRPr="00903C04">
        <w:rPr>
          <w:rFonts w:ascii="Arial LatRus" w:hAnsi="Arial LatRus" w:cs="Sylfaen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путемнаправлениянаэлектроннуюпочту</w:t>
      </w:r>
      <w:r w:rsidRPr="00903C04">
        <w:rPr>
          <w:rFonts w:ascii="Arial LatRus" w:hAnsi="Arial LatRus" w:cs="Sylfaen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указаннуювпункте</w:t>
      </w:r>
      <w:r w:rsidRPr="00903C04">
        <w:rPr>
          <w:rFonts w:ascii="Arial LatRus" w:hAnsi="Arial LatRus" w:cs="Sylfaen"/>
          <w:sz w:val="20"/>
          <w:szCs w:val="20"/>
        </w:rPr>
        <w:t xml:space="preserve"> 12.5 </w:t>
      </w:r>
      <w:r w:rsidRPr="00903C04">
        <w:rPr>
          <w:rFonts w:ascii="Calibri" w:hAnsi="Calibri" w:cs="Calibri"/>
          <w:sz w:val="20"/>
          <w:szCs w:val="20"/>
        </w:rPr>
        <w:t>части</w:t>
      </w:r>
      <w:r w:rsidRPr="00903C04">
        <w:rPr>
          <w:rFonts w:ascii="Arial LatRus" w:hAnsi="Arial LatRus" w:cs="Sylfaen"/>
          <w:sz w:val="20"/>
          <w:szCs w:val="20"/>
        </w:rPr>
        <w:t xml:space="preserve"> 1 </w:t>
      </w:r>
      <w:r w:rsidRPr="00903C04">
        <w:rPr>
          <w:rFonts w:ascii="Calibri" w:hAnsi="Calibri" w:cs="Calibri"/>
          <w:sz w:val="20"/>
          <w:szCs w:val="20"/>
        </w:rPr>
        <w:t>настоящегоприглашения</w:t>
      </w:r>
      <w:r w:rsidRPr="00903C04">
        <w:rPr>
          <w:rFonts w:ascii="Arial LatRus" w:hAnsi="Arial LatRus" w:cs="Sylfaen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Указанныевнастоящемпунктедокументызаказчикпредставляетлицу</w:t>
      </w:r>
      <w:r w:rsidRPr="00903C04">
        <w:rPr>
          <w:rFonts w:ascii="Arial LatRus" w:hAnsi="Arial LatRus" w:cs="Sylfaen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рассматривающемусвязанныесзакупкамижалобы</w:t>
      </w:r>
      <w:r w:rsidRPr="00903C04">
        <w:rPr>
          <w:rFonts w:ascii="Arial LatRus" w:hAnsi="Arial LatRus" w:cs="Sylfaen"/>
          <w:sz w:val="20"/>
          <w:szCs w:val="20"/>
        </w:rPr>
        <w:t xml:space="preserve">,  </w:t>
      </w:r>
      <w:r w:rsidRPr="00903C04">
        <w:rPr>
          <w:rFonts w:ascii="Calibri" w:hAnsi="Calibri" w:cs="Calibri"/>
          <w:sz w:val="20"/>
          <w:szCs w:val="20"/>
        </w:rPr>
        <w:t>втечениедвухрабочихднейсодняполучениятакоготребования</w:t>
      </w:r>
      <w:r w:rsidRPr="00903C04">
        <w:rPr>
          <w:rFonts w:ascii="Arial LatRus" w:hAnsi="Arial LatRus" w:cs="Sylfaen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12.11.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Решенияожалобепринимаютсяпопроцедуре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согласнокоторойподавшеежалобулицо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заказчикивсевовлеченныесторонывправеприсутствоватьназаседаниях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созываемыхсцельюрассмотренияжалобы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ипредставлятьсвоиточкизрения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12.12.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Рассмотрениежалобыосуществляетсяирешениевыноситсянепозднеечемвтечениедвадцатикалендарныхднейсодняпринятияжалобыкпроизводству</w:t>
      </w:r>
      <w:r w:rsidRPr="00903C04">
        <w:rPr>
          <w:rFonts w:ascii="Arial LatRus" w:hAnsi="Arial LatRus"/>
          <w:sz w:val="20"/>
          <w:szCs w:val="20"/>
        </w:rPr>
        <w:t xml:space="preserve">.  </w:t>
      </w:r>
      <w:r w:rsidRPr="00903C04">
        <w:rPr>
          <w:rFonts w:ascii="Calibri" w:hAnsi="Calibri" w:cs="Calibri"/>
          <w:sz w:val="20"/>
          <w:szCs w:val="20"/>
        </w:rPr>
        <w:t>Указанныйсрокможетбытьпродленодинразнасрокдодесятикалендарныхднейпомотивированномупромежуточномурешениюлица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рассматривающегосвязанныесзакупкамижалобы</w:t>
      </w:r>
      <w:r w:rsidRPr="00903C04">
        <w:rPr>
          <w:rFonts w:ascii="Arial LatRus" w:hAnsi="Arial LatRus"/>
          <w:sz w:val="20"/>
          <w:szCs w:val="20"/>
        </w:rPr>
        <w:t>.</w:t>
      </w:r>
      <w:r w:rsidRPr="00903C04">
        <w:rPr>
          <w:rFonts w:ascii="Calibri" w:hAnsi="Calibri" w:cs="Calibri"/>
          <w:sz w:val="20"/>
          <w:szCs w:val="20"/>
        </w:rPr>
        <w:t>Приэтомвденьвынесенияпромежуточногорешениялицо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рассматривающеесвязанныесзакупкамижалобы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обеспечиваетопубликованиесоответствующегообъявленияобэтомвбюллетене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Решениелица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рассматривающегожалобывсвязисзакупками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являетсяюридическиобязывающим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иможетбытьизмененоилиотменено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втомчислечастично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толькосудом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12.13.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Лицо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рассматривающеесвязанныесзакупкамижалобы</w:t>
      </w:r>
      <w:r w:rsidRPr="00903C04">
        <w:rPr>
          <w:rFonts w:ascii="Arial LatRus" w:hAnsi="Arial LatRus"/>
          <w:sz w:val="20"/>
          <w:szCs w:val="20"/>
        </w:rPr>
        <w:t>: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вправеприниматьследующиерешенияотносительнодействийилибездействиязаказчикаиКомиссии</w:t>
      </w:r>
      <w:r w:rsidRPr="00903C04">
        <w:rPr>
          <w:rFonts w:ascii="Arial LatRus" w:hAnsi="Arial LatRus"/>
          <w:sz w:val="20"/>
          <w:szCs w:val="20"/>
        </w:rPr>
        <w:t>: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а</w:t>
      </w:r>
      <w:r w:rsidRPr="00903C04">
        <w:rPr>
          <w:rFonts w:ascii="Arial LatRus" w:hAnsi="Arial LatRus"/>
          <w:sz w:val="20"/>
          <w:szCs w:val="20"/>
        </w:rPr>
        <w:t>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запретитьвыполнениеопределенныхдействийипринятиерешений</w:t>
      </w:r>
      <w:r w:rsidRPr="00903C04">
        <w:rPr>
          <w:rFonts w:ascii="Arial LatRus" w:hAnsi="Arial LatRus"/>
          <w:sz w:val="20"/>
          <w:szCs w:val="20"/>
        </w:rPr>
        <w:t>;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б</w:t>
      </w:r>
      <w:r w:rsidRPr="00903C04">
        <w:rPr>
          <w:rFonts w:ascii="Arial LatRus" w:hAnsi="Arial LatRus"/>
          <w:sz w:val="20"/>
          <w:szCs w:val="20"/>
        </w:rPr>
        <w:t>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обязатьприниматьсоответствующиерешения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включаяобъявлениепроцедурызакупкинесостоявшейся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заисключениемрешенияопризнаниидоговоранедействительным</w:t>
      </w:r>
      <w:r w:rsidRPr="00903C04">
        <w:rPr>
          <w:rFonts w:ascii="Arial LatRus" w:hAnsi="Arial LatRus"/>
          <w:sz w:val="20"/>
          <w:szCs w:val="20"/>
        </w:rPr>
        <w:t>;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2)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принимаетрешениеовключенииучастникавсписокучастников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не</w:t>
      </w:r>
      <w:r w:rsidRPr="00903C04">
        <w:rPr>
          <w:rFonts w:ascii="Arial LatRus" w:hAnsi="Arial LatRus" w:cs="Calibri"/>
          <w:sz w:val="20"/>
          <w:szCs w:val="20"/>
          <w:lang w:val="en-US"/>
        </w:rPr>
        <w:t> </w:t>
      </w:r>
      <w:r w:rsidRPr="00903C04">
        <w:rPr>
          <w:rFonts w:ascii="Calibri" w:hAnsi="Calibri" w:cs="Calibri"/>
          <w:sz w:val="20"/>
          <w:szCs w:val="20"/>
        </w:rPr>
        <w:t>имеющихправанаучастиевпроцессезакупок</w:t>
      </w:r>
      <w:r w:rsidRPr="00903C04">
        <w:rPr>
          <w:rFonts w:ascii="Arial LatRus" w:hAnsi="Arial LatRus"/>
          <w:sz w:val="20"/>
          <w:szCs w:val="20"/>
        </w:rPr>
        <w:t>;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ведетучетрешений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принятыхлицом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рассматривающимжалобыв</w:t>
      </w:r>
      <w:r w:rsidRPr="00903C04">
        <w:rPr>
          <w:rFonts w:ascii="Arial LatRus" w:hAnsi="Arial LatRus" w:cs="Calibri"/>
          <w:sz w:val="20"/>
          <w:szCs w:val="20"/>
          <w:lang w:val="en-US"/>
        </w:rPr>
        <w:t> </w:t>
      </w:r>
      <w:r w:rsidRPr="00903C04">
        <w:rPr>
          <w:rFonts w:ascii="Calibri" w:hAnsi="Calibri" w:cs="Calibri"/>
          <w:sz w:val="20"/>
          <w:szCs w:val="20"/>
        </w:rPr>
        <w:t>связисзакупками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иосуществляетконтрольнадихисполнением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12.14.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Вслучаеудовлетворенияжалобылицом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рассматривающимсвязанныесзакупкамижалобы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lastRenderedPageBreak/>
        <w:t>заказчикнесетответственностьзавозмещениеущерба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нанесенногоподавшемужалобулицуиобоснованноговустановленномпорядке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12.15.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Рассмотрениежалобыявляетсяоткрытымдляобщественности</w:t>
      </w:r>
      <w:r w:rsidRPr="00903C04">
        <w:rPr>
          <w:rFonts w:ascii="Arial LatRus" w:hAnsi="Arial LatRus"/>
          <w:sz w:val="20"/>
          <w:szCs w:val="20"/>
        </w:rPr>
        <w:t>.</w:t>
      </w:r>
      <w:r w:rsidRPr="00903C04">
        <w:rPr>
          <w:rFonts w:ascii="Calibri" w:hAnsi="Calibri" w:cs="Calibri"/>
          <w:sz w:val="20"/>
          <w:szCs w:val="20"/>
        </w:rPr>
        <w:t>Рассмотрениежалобосуществляетсяпосредствомзаседаний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Заседаниязаписываютсяивместеспринятымрешениемпожалобепубликуютсявбюллетене</w:t>
      </w:r>
      <w:r w:rsidRPr="00903C04">
        <w:rPr>
          <w:rFonts w:ascii="Arial LatRus" w:hAnsi="Arial LatRus"/>
          <w:sz w:val="20"/>
          <w:szCs w:val="20"/>
        </w:rPr>
        <w:t>.</w:t>
      </w:r>
      <w:r w:rsidRPr="00903C04">
        <w:rPr>
          <w:rFonts w:ascii="Calibri" w:hAnsi="Calibri" w:cs="Calibri"/>
          <w:sz w:val="20"/>
          <w:szCs w:val="20"/>
        </w:rPr>
        <w:t>Вслучаеневозможностизаписизаседаниястенографируются</w:t>
      </w:r>
      <w:r w:rsidRPr="00903C04">
        <w:rPr>
          <w:rFonts w:ascii="Arial LatRus" w:hAnsi="Arial LatRus"/>
          <w:sz w:val="20"/>
          <w:szCs w:val="20"/>
          <w:lang w:val="hy-AM"/>
        </w:rPr>
        <w:t>.</w:t>
      </w:r>
      <w:r w:rsidRPr="00903C04">
        <w:rPr>
          <w:rFonts w:ascii="Calibri" w:hAnsi="Calibri" w:cs="Calibri"/>
          <w:sz w:val="20"/>
          <w:szCs w:val="20"/>
        </w:rPr>
        <w:t>Заседанияонлайнтранслируютсятакжевинтернете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12.16.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Каждоелицо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интересыкоторогобылинарушеныилимогутбытьнарушеныврезультатепослужившихоснованиемдляобжалованиядействий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вправепринятьучастиевпроцедуреобжалования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сподачейаналогичнойжалобылицу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рассматривающемусвязанныесзакупкамижалобы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досрокапринятиярешенияожалобе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Согласностатье</w:t>
      </w:r>
      <w:r w:rsidRPr="00903C04">
        <w:rPr>
          <w:rFonts w:ascii="Arial LatRus" w:hAnsi="Arial LatRus"/>
          <w:sz w:val="20"/>
          <w:szCs w:val="20"/>
        </w:rPr>
        <w:t xml:space="preserve"> 50 </w:t>
      </w:r>
      <w:r w:rsidRPr="00903C04">
        <w:rPr>
          <w:rFonts w:ascii="Calibri" w:hAnsi="Calibri" w:cs="Calibri"/>
          <w:sz w:val="20"/>
          <w:szCs w:val="20"/>
        </w:rPr>
        <w:t>Закона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лицо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непринявшееучастиявпроцедуреобжалования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лишаетсяправанаподачуаналогичнойжалобылицу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рассматривающемужалобывсвязисзакупками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12.17.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Лицо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рассматривающеесвязанныесзакупкамижалобы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опубликовываетвбюллетенерешениевтечениедвухрабочихдней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следующихзаднемегопринятия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суказаниемдатыопубликования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Решениелица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рассматривающегожалобывсвязисзакупками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вступаетвсилунаследующийденьпослеегоопубликованиявбюллетене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12.18.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Каждоелицо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котороезаинтересовановзаключенииконкретнойсделки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икотороепонеслоубыткивследствиедействияилибездействиязаказчика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Комиссииилилица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рассматривающегорассматривающегосвязанныесзакупкамижалобы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вправетребоватьвсудебномпорядкевозмещенияубытков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12.19.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Представленнаялицу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рассматривающемусвязанныесзакупкамижалобы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жалобаавтоматическиприостанавливаетпроцессзакупкисодняопубликованияобъявления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предусмотренногочастью</w:t>
      </w:r>
      <w:r w:rsidRPr="00903C04">
        <w:rPr>
          <w:rFonts w:ascii="Arial LatRus" w:hAnsi="Arial LatRus"/>
          <w:sz w:val="20"/>
          <w:szCs w:val="20"/>
        </w:rPr>
        <w:t xml:space="preserve"> 9 </w:t>
      </w:r>
      <w:r w:rsidRPr="00903C04">
        <w:rPr>
          <w:rFonts w:ascii="Calibri" w:hAnsi="Calibri" w:cs="Calibri"/>
          <w:sz w:val="20"/>
          <w:szCs w:val="20"/>
        </w:rPr>
        <w:t>статьи</w:t>
      </w:r>
      <w:r w:rsidRPr="00903C04">
        <w:rPr>
          <w:rFonts w:ascii="Arial LatRus" w:hAnsi="Arial LatRus"/>
          <w:sz w:val="20"/>
          <w:szCs w:val="20"/>
        </w:rPr>
        <w:t xml:space="preserve"> 50 </w:t>
      </w:r>
      <w:r w:rsidRPr="00903C04">
        <w:rPr>
          <w:rFonts w:ascii="Calibri" w:hAnsi="Calibri" w:cs="Calibri"/>
          <w:sz w:val="20"/>
          <w:szCs w:val="20"/>
        </w:rPr>
        <w:t>Законадоднявступлениявсилурешения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принятогопорезультатамрассмотренияжалобы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spacing w:after="0" w:line="240" w:lineRule="auto"/>
        <w:ind w:firstLine="567"/>
        <w:jc w:val="both"/>
        <w:rPr>
          <w:rFonts w:ascii="Arial LatRus" w:hAnsi="Arial LatRus" w:cs="Sylfaen"/>
          <w:b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Согласностатье</w:t>
      </w:r>
      <w:r w:rsidRPr="00903C04">
        <w:rPr>
          <w:rFonts w:ascii="Arial LatRus" w:hAnsi="Arial LatRus"/>
          <w:sz w:val="20"/>
          <w:szCs w:val="20"/>
        </w:rPr>
        <w:t xml:space="preserve"> 51 </w:t>
      </w:r>
      <w:r w:rsidRPr="00903C04">
        <w:rPr>
          <w:rFonts w:ascii="Calibri" w:hAnsi="Calibri" w:cs="Calibri"/>
          <w:sz w:val="20"/>
          <w:szCs w:val="20"/>
        </w:rPr>
        <w:t>Законалицо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рассматривающеежалобысвязанныесзакупками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выноситрешениеоснятииприостановленияпроцессазакупки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еслируководителиорганов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установленныхчастью</w:t>
      </w:r>
      <w:r w:rsidRPr="00903C04">
        <w:rPr>
          <w:rFonts w:ascii="Arial LatRus" w:hAnsi="Arial LatRus"/>
          <w:sz w:val="20"/>
          <w:szCs w:val="20"/>
        </w:rPr>
        <w:t xml:space="preserve"> 1 </w:t>
      </w:r>
      <w:r w:rsidRPr="00903C04">
        <w:rPr>
          <w:rFonts w:ascii="Calibri" w:hAnsi="Calibri" w:cs="Calibri"/>
          <w:sz w:val="20"/>
          <w:szCs w:val="20"/>
        </w:rPr>
        <w:t>статьи</w:t>
      </w:r>
      <w:r w:rsidRPr="00903C04">
        <w:rPr>
          <w:rFonts w:ascii="Arial LatRus" w:hAnsi="Arial LatRus"/>
          <w:sz w:val="20"/>
          <w:szCs w:val="20"/>
        </w:rPr>
        <w:t xml:space="preserve"> 2 </w:t>
      </w:r>
      <w:r w:rsidRPr="00903C04">
        <w:rPr>
          <w:rFonts w:ascii="Calibri" w:hAnsi="Calibri" w:cs="Calibri"/>
          <w:sz w:val="20"/>
          <w:szCs w:val="20"/>
        </w:rPr>
        <w:t>Закона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авслучаеюридическихлиц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руководительисполнительногоорганаписьменносообщает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чтоисходяизобщественныхинтересовилиинтересовобороныинациональнойбезопасности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необходимопродолжитьпроцессзакупки</w:t>
      </w:r>
      <w:r w:rsidRPr="00903C04">
        <w:rPr>
          <w:rFonts w:ascii="Arial LatRus" w:hAnsi="Arial LatRus"/>
          <w:sz w:val="20"/>
          <w:szCs w:val="20"/>
        </w:rPr>
        <w:t>.</w:t>
      </w:r>
      <w:r w:rsidRPr="00903C04">
        <w:rPr>
          <w:rFonts w:ascii="Calibri" w:hAnsi="Calibri" w:cs="Calibri"/>
          <w:sz w:val="20"/>
          <w:szCs w:val="20"/>
        </w:rPr>
        <w:t>Лицо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рассматривающеесвязанныесзакупкамижалобы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опубликовываетвбюллетенепредусмотренноенастоящимпунктомрешениевтечениерабочегодня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следующегозаднемегопринятия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spacing w:after="0" w:line="240" w:lineRule="auto"/>
        <w:jc w:val="center"/>
        <w:rPr>
          <w:rFonts w:ascii="Arial LatRus" w:hAnsi="Arial LatRus" w:cs="Sylfaen"/>
          <w:b/>
          <w:sz w:val="20"/>
          <w:szCs w:val="20"/>
        </w:rPr>
      </w:pPr>
    </w:p>
    <w:p w:rsidR="0007338B" w:rsidRPr="00903C04" w:rsidRDefault="0007338B" w:rsidP="009F1ACF">
      <w:pPr>
        <w:spacing w:after="0" w:line="240" w:lineRule="auto"/>
        <w:jc w:val="center"/>
        <w:rPr>
          <w:rFonts w:ascii="Arial LatRus" w:hAnsi="Arial LatRus"/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br w:type="page"/>
      </w:r>
      <w:r w:rsidRPr="00903C04">
        <w:rPr>
          <w:rFonts w:ascii="Calibri" w:hAnsi="Calibri" w:cs="Calibri"/>
          <w:b/>
          <w:sz w:val="20"/>
          <w:szCs w:val="20"/>
        </w:rPr>
        <w:lastRenderedPageBreak/>
        <w:t>ЧАСТЬ</w:t>
      </w:r>
      <w:r w:rsidRPr="00903C04">
        <w:rPr>
          <w:rFonts w:ascii="Arial LatRus" w:hAnsi="Arial LatRus"/>
          <w:b/>
          <w:sz w:val="20"/>
          <w:szCs w:val="20"/>
        </w:rPr>
        <w:t xml:space="preserve"> II</w:t>
      </w:r>
    </w:p>
    <w:p w:rsidR="0007338B" w:rsidRPr="00903C04" w:rsidRDefault="0007338B" w:rsidP="009F1ACF">
      <w:pPr>
        <w:widowControl w:val="0"/>
        <w:spacing w:after="0" w:line="240" w:lineRule="auto"/>
        <w:jc w:val="center"/>
        <w:rPr>
          <w:rFonts w:ascii="Arial LatRus" w:hAnsi="Arial LatRus"/>
          <w:b/>
          <w:sz w:val="20"/>
          <w:szCs w:val="20"/>
        </w:rPr>
      </w:pPr>
    </w:p>
    <w:p w:rsidR="0007338B" w:rsidRPr="00903C04" w:rsidRDefault="0007338B" w:rsidP="009F1ACF">
      <w:pPr>
        <w:pStyle w:val="BodyText"/>
        <w:widowControl w:val="0"/>
        <w:spacing w:after="0"/>
        <w:jc w:val="center"/>
        <w:rPr>
          <w:rFonts w:ascii="Arial LatRus" w:hAnsi="Arial LatRus"/>
          <w:b/>
          <w:sz w:val="20"/>
          <w:szCs w:val="20"/>
          <w:lang w:val="ru-RU"/>
        </w:rPr>
      </w:pPr>
      <w:r w:rsidRPr="00903C04">
        <w:rPr>
          <w:rFonts w:ascii="Calibri" w:hAnsi="Calibri" w:cs="Calibri"/>
          <w:b/>
          <w:sz w:val="20"/>
          <w:szCs w:val="20"/>
          <w:lang w:val="ru-RU"/>
        </w:rPr>
        <w:t>ИНСТРУКЦИЯПОСОСТАВЛЕНИЮ</w:t>
      </w:r>
      <w:r w:rsidRPr="00903C04">
        <w:rPr>
          <w:rFonts w:ascii="Arial LatRus" w:hAnsi="Arial LatRus"/>
          <w:b/>
          <w:sz w:val="20"/>
          <w:szCs w:val="20"/>
          <w:lang w:val="ru-RU"/>
        </w:rPr>
        <w:br/>
      </w:r>
      <w:r w:rsidRPr="00903C04">
        <w:rPr>
          <w:rFonts w:ascii="Calibri" w:hAnsi="Calibri" w:cs="Calibri"/>
          <w:b/>
          <w:sz w:val="20"/>
          <w:szCs w:val="20"/>
          <w:lang w:val="ru-RU"/>
        </w:rPr>
        <w:t>ЗАЯВКИ</w:t>
      </w:r>
      <w:r w:rsidR="00BC0DF0" w:rsidRPr="00903C04">
        <w:rPr>
          <w:rFonts w:ascii="Calibri" w:hAnsi="Calibri" w:cs="Calibri"/>
          <w:b/>
          <w:sz w:val="20"/>
          <w:szCs w:val="20"/>
          <w:lang w:val="ru-RU"/>
        </w:rPr>
        <w:t>НА</w:t>
      </w:r>
      <w:r w:rsidR="00BC0DF0" w:rsidRPr="00903C04">
        <w:rPr>
          <w:rFonts w:ascii="Calibri" w:hAnsi="Calibri" w:cs="Calibri"/>
          <w:sz w:val="20"/>
          <w:szCs w:val="20"/>
          <w:lang w:val="ru-RU"/>
        </w:rPr>
        <w:t>ЗАПРОСКОТИРОВОК</w:t>
      </w:r>
      <w:r w:rsidR="00BC0DF0" w:rsidRPr="00903C04">
        <w:rPr>
          <w:rFonts w:ascii="Calibri" w:hAnsi="Calibri" w:cs="Calibri"/>
          <w:b/>
          <w:sz w:val="20"/>
          <w:szCs w:val="20"/>
          <w:lang w:val="ru-RU"/>
        </w:rPr>
        <w:t>КОНКУРС</w:t>
      </w:r>
    </w:p>
    <w:p w:rsidR="0007338B" w:rsidRPr="00903C04" w:rsidRDefault="0007338B" w:rsidP="009F1ACF">
      <w:pPr>
        <w:widowControl w:val="0"/>
        <w:spacing w:after="0" w:line="240" w:lineRule="auto"/>
        <w:jc w:val="center"/>
        <w:rPr>
          <w:rFonts w:ascii="Arial LatRus" w:hAnsi="Arial LatRus"/>
          <w:sz w:val="20"/>
          <w:szCs w:val="20"/>
        </w:rPr>
      </w:pPr>
    </w:p>
    <w:p w:rsidR="0007338B" w:rsidRDefault="0007338B" w:rsidP="009F1ACF">
      <w:pPr>
        <w:widowControl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t xml:space="preserve">1. </w:t>
      </w:r>
      <w:r w:rsidRPr="00903C04">
        <w:rPr>
          <w:rFonts w:ascii="Calibri" w:hAnsi="Calibri" w:cs="Calibri"/>
          <w:b/>
          <w:sz w:val="20"/>
          <w:szCs w:val="20"/>
        </w:rPr>
        <w:t>ОБЩИЕПОЛОЖЕНИЯ</w:t>
      </w:r>
    </w:p>
    <w:p w:rsidR="00991556" w:rsidRPr="00903C04" w:rsidRDefault="00991556" w:rsidP="009F1ACF">
      <w:pPr>
        <w:widowControl w:val="0"/>
        <w:spacing w:after="0" w:line="240" w:lineRule="auto"/>
        <w:jc w:val="center"/>
        <w:rPr>
          <w:rFonts w:ascii="Arial LatRus" w:hAnsi="Arial LatRus"/>
          <w:b/>
          <w:sz w:val="20"/>
          <w:szCs w:val="20"/>
        </w:rPr>
      </w:pP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1.1.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ЦельюнастоящейИнструкцииявляетсясодействиеучастникамприподготовкезаявки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1.2.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Прицелесообразностиучастникможетпредставитьтребуемыесведениявиных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отличныхотпредлагаемыхвнастоящейинструкцииформах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ссоблюдениемтребуемыхреквизитов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1.3.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Кромеармянскогоязыка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заявкимогутбытьподанытакженаанглийскомилирусскомязыке</w:t>
      </w:r>
      <w:r w:rsidRPr="00903C04">
        <w:rPr>
          <w:rFonts w:ascii="Arial LatRus" w:hAnsi="Arial LatRus"/>
          <w:sz w:val="20"/>
          <w:szCs w:val="20"/>
        </w:rPr>
        <w:t>.</w:t>
      </w:r>
    </w:p>
    <w:p w:rsidR="00991556" w:rsidRPr="00991556" w:rsidRDefault="00991556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sz w:val="20"/>
          <w:szCs w:val="20"/>
        </w:rPr>
      </w:pPr>
    </w:p>
    <w:p w:rsidR="0007338B" w:rsidRPr="00903C04" w:rsidRDefault="0007338B" w:rsidP="009F1ACF">
      <w:pPr>
        <w:widowControl w:val="0"/>
        <w:spacing w:after="0" w:line="240" w:lineRule="auto"/>
        <w:jc w:val="center"/>
        <w:rPr>
          <w:rFonts w:ascii="Arial LatRus" w:hAnsi="Arial LatRus"/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t xml:space="preserve">2. </w:t>
      </w:r>
      <w:r w:rsidRPr="00903C04">
        <w:rPr>
          <w:rFonts w:ascii="Calibri" w:hAnsi="Calibri" w:cs="Calibri"/>
          <w:b/>
          <w:sz w:val="20"/>
          <w:szCs w:val="20"/>
        </w:rPr>
        <w:t>ЗАЯВКАНАПРОЦЕДУРУ</w:t>
      </w:r>
    </w:p>
    <w:p w:rsidR="0007338B" w:rsidRPr="00903C04" w:rsidRDefault="0007338B" w:rsidP="009F1ACF">
      <w:pPr>
        <w:widowControl w:val="0"/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Дляучастиявпроцедуреучастникподаетзаявкувпорядке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установленномразделом</w:t>
      </w:r>
      <w:r w:rsidRPr="00903C04">
        <w:rPr>
          <w:rFonts w:ascii="Arial LatRus" w:hAnsi="Arial LatRus"/>
          <w:sz w:val="20"/>
          <w:szCs w:val="20"/>
        </w:rPr>
        <w:t xml:space="preserve"> 3 </w:t>
      </w:r>
      <w:r w:rsidRPr="00903C04">
        <w:rPr>
          <w:rFonts w:ascii="Calibri" w:hAnsi="Calibri" w:cs="Calibri"/>
          <w:sz w:val="20"/>
          <w:szCs w:val="20"/>
        </w:rPr>
        <w:t>части</w:t>
      </w:r>
      <w:r w:rsidRPr="00903C04">
        <w:rPr>
          <w:rFonts w:ascii="Arial LatRus" w:hAnsi="Arial LatRus"/>
          <w:sz w:val="20"/>
          <w:szCs w:val="20"/>
        </w:rPr>
        <w:t xml:space="preserve"> 2 </w:t>
      </w:r>
      <w:r w:rsidRPr="00903C04">
        <w:rPr>
          <w:rFonts w:ascii="Calibri" w:hAnsi="Calibri" w:cs="Calibri"/>
          <w:sz w:val="20"/>
          <w:szCs w:val="20"/>
        </w:rPr>
        <w:t>настоящегоприглашения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Кзаявкеприлагаютсяпредусмотренныенастоящимприглашениемсоответствующиедокументы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сведения</w:t>
      </w:r>
      <w:r w:rsidRPr="00903C04">
        <w:rPr>
          <w:rFonts w:ascii="Arial LatRus" w:hAnsi="Arial LatRus"/>
          <w:sz w:val="20"/>
          <w:szCs w:val="20"/>
        </w:rPr>
        <w:t>).</w:t>
      </w:r>
    </w:p>
    <w:p w:rsidR="0007338B" w:rsidRPr="00903C04" w:rsidRDefault="0007338B" w:rsidP="009F1ACF">
      <w:pPr>
        <w:widowControl w:val="0"/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Участникзаявкойпредставляетутвержденныеим</w:t>
      </w:r>
      <w:r w:rsidRPr="00903C04">
        <w:rPr>
          <w:rFonts w:ascii="Arial LatRus" w:hAnsi="Arial LatRus"/>
          <w:sz w:val="20"/>
          <w:szCs w:val="20"/>
        </w:rPr>
        <w:t>: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2.1.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заявление</w:t>
      </w:r>
      <w:r w:rsidRPr="00903C04">
        <w:rPr>
          <w:rFonts w:ascii="Arial LatRus" w:hAnsi="Arial LatRus"/>
          <w:sz w:val="20"/>
          <w:szCs w:val="20"/>
        </w:rPr>
        <w:t>--</w:t>
      </w:r>
      <w:r w:rsidRPr="00903C04">
        <w:rPr>
          <w:rFonts w:ascii="Calibri" w:hAnsi="Calibri" w:cs="Calibri"/>
          <w:sz w:val="20"/>
          <w:szCs w:val="20"/>
        </w:rPr>
        <w:t>объявлени</w:t>
      </w:r>
      <w:r w:rsidRPr="00903C04">
        <w:rPr>
          <w:rFonts w:ascii="Arial LatRus" w:hAnsi="Arial LatRus"/>
          <w:sz w:val="20"/>
          <w:szCs w:val="20"/>
          <w:lang w:val="en-US"/>
        </w:rPr>
        <w:t>e</w:t>
      </w:r>
      <w:r w:rsidRPr="00903C04">
        <w:rPr>
          <w:rFonts w:ascii="Calibri" w:hAnsi="Calibri" w:cs="Calibri"/>
          <w:sz w:val="20"/>
          <w:szCs w:val="20"/>
        </w:rPr>
        <w:t>научастиевпроцедуресогласноПриложению</w:t>
      </w:r>
      <w:r w:rsidRPr="00903C04">
        <w:rPr>
          <w:rFonts w:ascii="Arial" w:hAnsi="Arial" w:cs="Arial"/>
          <w:sz w:val="20"/>
          <w:szCs w:val="20"/>
        </w:rPr>
        <w:t>№</w:t>
      </w:r>
      <w:r w:rsidRPr="00903C04">
        <w:rPr>
          <w:rFonts w:ascii="Arial LatRus" w:hAnsi="Arial LatRus"/>
          <w:sz w:val="20"/>
          <w:szCs w:val="20"/>
        </w:rPr>
        <w:t>1;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2.2</w:t>
      </w:r>
      <w:r w:rsidRPr="00903C04">
        <w:rPr>
          <w:rFonts w:ascii="Calibri" w:hAnsi="Calibri" w:cs="Calibri"/>
          <w:sz w:val="20"/>
          <w:szCs w:val="20"/>
        </w:rPr>
        <w:t>копиюдоговорасубподрядаиданныелица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являющегосясторонойэтогодоговора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еслиДоговорбудетвыполнятьсячерезсубподряд</w:t>
      </w:r>
      <w:r w:rsidRPr="00903C04">
        <w:rPr>
          <w:rFonts w:ascii="Arial LatRus" w:hAnsi="Arial LatRus"/>
          <w:sz w:val="20"/>
          <w:szCs w:val="20"/>
        </w:rPr>
        <w:t>;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2.3</w:t>
      </w:r>
      <w:r w:rsidRPr="00903C04">
        <w:rPr>
          <w:rFonts w:ascii="Calibri" w:hAnsi="Calibri" w:cs="Calibri"/>
          <w:sz w:val="20"/>
          <w:szCs w:val="20"/>
        </w:rPr>
        <w:t>договоросовместнойдеятельности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еслиучастникиучаствуютвпроцедурезакупкивпорядкесовместнойдеятельности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консорциумом</w:t>
      </w:r>
      <w:r w:rsidRPr="00903C04">
        <w:rPr>
          <w:rFonts w:ascii="Arial LatRus" w:hAnsi="Arial LatRus"/>
          <w:sz w:val="20"/>
          <w:szCs w:val="20"/>
        </w:rPr>
        <w:t>)</w:t>
      </w:r>
      <w:r w:rsidRPr="00903C04">
        <w:rPr>
          <w:rStyle w:val="FootnoteReference"/>
          <w:rFonts w:ascii="Arial LatRus" w:hAnsi="Arial LatRus"/>
          <w:sz w:val="20"/>
          <w:szCs w:val="20"/>
        </w:rPr>
        <w:footnoteReference w:customMarkFollows="1" w:id="12"/>
        <w:t>15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2.4.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обеспечениезаявки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котороепредставляетсявформеналичныхденегилибанковскойгарантии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Приложению</w:t>
      </w:r>
      <w:r w:rsidRPr="00903C04">
        <w:rPr>
          <w:rFonts w:ascii="Arial" w:hAnsi="Arial" w:cs="Arial"/>
          <w:sz w:val="20"/>
          <w:szCs w:val="20"/>
        </w:rPr>
        <w:t>№</w:t>
      </w:r>
      <w:r w:rsidRPr="00903C04">
        <w:rPr>
          <w:rFonts w:ascii="Arial LatRus" w:hAnsi="Arial LatRus"/>
          <w:sz w:val="20"/>
          <w:szCs w:val="20"/>
        </w:rPr>
        <w:t xml:space="preserve">3); </w:t>
      </w:r>
      <w:r w:rsidRPr="00903C04">
        <w:rPr>
          <w:rFonts w:ascii="Calibri" w:hAnsi="Calibri" w:cs="Calibri"/>
          <w:sz w:val="20"/>
          <w:szCs w:val="20"/>
        </w:rPr>
        <w:t>Приэтомзаявкойпредставляетсяоригиналдокумента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удостоверяющегооплатуналичныхденег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илиоригиналбанковскойгарантии</w:t>
      </w:r>
      <w:r w:rsidRPr="00903C04">
        <w:rPr>
          <w:rFonts w:ascii="Arial LatRus" w:hAnsi="Arial LatRus"/>
          <w:sz w:val="20"/>
          <w:szCs w:val="20"/>
        </w:rPr>
        <w:t>.</w:t>
      </w:r>
      <w:r w:rsidRPr="00903C04">
        <w:rPr>
          <w:rStyle w:val="FootnoteReference"/>
          <w:rFonts w:ascii="Arial LatRus" w:hAnsi="Arial LatRus"/>
          <w:sz w:val="20"/>
          <w:szCs w:val="20"/>
        </w:rPr>
        <w:footnoteReference w:customMarkFollows="1" w:id="13"/>
        <w:t>16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2.5.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ценовоепредложениесогласноПриложению</w:t>
      </w:r>
      <w:r w:rsidRPr="00903C04">
        <w:rPr>
          <w:rFonts w:ascii="Arial" w:hAnsi="Arial" w:cs="Arial"/>
          <w:sz w:val="20"/>
          <w:szCs w:val="20"/>
        </w:rPr>
        <w:t>№</w:t>
      </w:r>
      <w:r w:rsidRPr="00903C04">
        <w:rPr>
          <w:rFonts w:ascii="Arial LatRus" w:hAnsi="Arial LatRus"/>
          <w:sz w:val="20"/>
          <w:szCs w:val="20"/>
        </w:rPr>
        <w:t xml:space="preserve">2; </w:t>
      </w:r>
      <w:r w:rsidRPr="00903C04">
        <w:rPr>
          <w:rFonts w:ascii="Calibri" w:hAnsi="Calibri" w:cs="Calibri"/>
          <w:sz w:val="20"/>
          <w:szCs w:val="20"/>
        </w:rPr>
        <w:t>Ценовоепредложениепредставляетсявформерасчета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состоящегоизобобщенныхкомпонентовстоимости</w:t>
      </w:r>
      <w:del w:id="2" w:author="Vardan" w:date="2020-06-03T18:32:00Z">
        <w:r w:rsidRPr="00903C04" w:rsidDel="00C14716">
          <w:rPr>
            <w:rFonts w:ascii="Arial LatRus" w:hAnsi="Arial LatRus"/>
            <w:sz w:val="20"/>
            <w:szCs w:val="20"/>
          </w:rPr>
          <w:delText>,</w:delText>
        </w:r>
      </w:del>
      <w:r w:rsidRPr="00903C04">
        <w:rPr>
          <w:rFonts w:ascii="Arial LatRus" w:hAnsi="Arial LatRus"/>
          <w:sz w:val="20"/>
          <w:szCs w:val="20"/>
        </w:rPr>
        <w:t>(</w:t>
      </w:r>
      <w:r w:rsidRPr="00903C04">
        <w:rPr>
          <w:rFonts w:ascii="Calibri" w:hAnsi="Calibri" w:cs="Calibri"/>
          <w:sz w:val="20"/>
          <w:szCs w:val="20"/>
        </w:rPr>
        <w:t>совокупностьсебестоимостиипрогнозируемойприбыли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иналоганадобавленнуюстоимость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Расчеткомпонентовстоимости</w:t>
      </w:r>
      <w:r w:rsidRPr="00903C04">
        <w:rPr>
          <w:rFonts w:ascii="Arial LatRus" w:hAnsi="Arial LatRus" w:cs="Arial LatRus"/>
          <w:sz w:val="20"/>
          <w:szCs w:val="20"/>
        </w:rPr>
        <w:t>—</w:t>
      </w:r>
      <w:r w:rsidRPr="00903C04">
        <w:rPr>
          <w:rFonts w:ascii="Calibri" w:hAnsi="Calibri" w:cs="Calibri"/>
          <w:sz w:val="20"/>
          <w:szCs w:val="20"/>
        </w:rPr>
        <w:t>разбивкаилидругиедетали</w:t>
      </w:r>
      <w:r w:rsidRPr="00903C04">
        <w:rPr>
          <w:rFonts w:ascii="Arial LatRus" w:hAnsi="Arial LatRus" w:cs="Arial LatRus"/>
          <w:sz w:val="20"/>
          <w:szCs w:val="20"/>
        </w:rPr>
        <w:t>—</w:t>
      </w:r>
      <w:r w:rsidRPr="00903C04">
        <w:rPr>
          <w:rFonts w:ascii="Calibri" w:hAnsi="Calibri" w:cs="Calibri"/>
          <w:sz w:val="20"/>
          <w:szCs w:val="20"/>
        </w:rPr>
        <w:t>нетребуютсяинепредставляются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/>
          <w:sz w:val="20"/>
          <w:lang w:val="ru-RU"/>
        </w:rPr>
      </w:pPr>
      <w:r w:rsidRPr="00903C04">
        <w:rPr>
          <w:rFonts w:ascii="Arial LatRus" w:hAnsi="Arial LatRus"/>
          <w:sz w:val="20"/>
          <w:lang w:val="ru-RU"/>
        </w:rPr>
        <w:t xml:space="preserve">2.6 </w:t>
      </w:r>
      <w:r w:rsidRPr="00903C04">
        <w:rPr>
          <w:rFonts w:ascii="Calibri" w:hAnsi="Calibri" w:cs="Calibri"/>
          <w:sz w:val="20"/>
          <w:lang w:val="ru-RU"/>
        </w:rPr>
        <w:t>Призакупкестроительныхработ</w:t>
      </w:r>
      <w:r w:rsidRPr="00903C04">
        <w:rPr>
          <w:rFonts w:ascii="Arial LatRus" w:hAnsi="Arial LatRus"/>
          <w:sz w:val="20"/>
          <w:lang w:val="ru-RU"/>
        </w:rPr>
        <w:t>:</w:t>
      </w:r>
    </w:p>
    <w:p w:rsidR="0007338B" w:rsidRPr="00903C04" w:rsidRDefault="0007338B" w:rsidP="009F1ACF">
      <w:pPr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утвержденнуюим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заполненнуюобъемнуюведомость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смету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сучетомприложеннойкданномуприглашениюобъемнойспецификациипоразделамработ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суказаниемопределенныхмаксимальныхвесов</w:t>
      </w:r>
      <w:r w:rsidRPr="00903C04">
        <w:rPr>
          <w:rFonts w:ascii="Arial LatRus" w:hAnsi="Arial LatRus"/>
          <w:sz w:val="20"/>
          <w:szCs w:val="20"/>
        </w:rPr>
        <w:t xml:space="preserve"> - </w:t>
      </w:r>
      <w:r w:rsidRPr="00903C04">
        <w:rPr>
          <w:rFonts w:ascii="Calibri" w:hAnsi="Calibri" w:cs="Calibri"/>
          <w:sz w:val="20"/>
          <w:szCs w:val="20"/>
        </w:rPr>
        <w:t>объемныхзначений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Приэтом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объемныезначения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применяемыеучастникомксвоемуценовомупредложению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немогутбытьбольшеилименьше</w:t>
      </w:r>
      <w:r w:rsidRPr="00903C04">
        <w:rPr>
          <w:rFonts w:ascii="Arial LatRus" w:hAnsi="Arial LatRus"/>
          <w:sz w:val="20"/>
          <w:szCs w:val="20"/>
        </w:rPr>
        <w:t xml:space="preserve"> 10%, </w:t>
      </w:r>
      <w:r w:rsidRPr="00903C04">
        <w:rPr>
          <w:rFonts w:ascii="Calibri" w:hAnsi="Calibri" w:cs="Calibri"/>
          <w:sz w:val="20"/>
          <w:szCs w:val="20"/>
        </w:rPr>
        <w:t>имеетсяввидурасхождениеобъемныхзначенийсразделамиспецификации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приложеннойкнастоящейконкурснойдокументации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Разделыработнемогутбытьискусственнообъединеныилиразъедены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/>
          <w:sz w:val="20"/>
          <w:lang w:val="ru-RU"/>
        </w:rPr>
      </w:pPr>
      <w:r w:rsidRPr="00903C04">
        <w:rPr>
          <w:rFonts w:ascii="Arial LatRus" w:hAnsi="Arial LatRus"/>
          <w:sz w:val="20"/>
          <w:lang w:val="ru-RU"/>
        </w:rPr>
        <w:t xml:space="preserve">- </w:t>
      </w:r>
      <w:r w:rsidRPr="00903C04">
        <w:rPr>
          <w:rFonts w:ascii="Calibri" w:hAnsi="Calibri" w:cs="Calibri"/>
          <w:sz w:val="20"/>
          <w:lang w:val="ru-RU"/>
        </w:rPr>
        <w:t>техническиехарактеристики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товарныезнаки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фирменныенаименования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марки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производителейигарантийныесрокисоответствующегооборудованияиприборов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определенныхпроектнойдокументацией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приложеннойкданномуприглашению</w:t>
      </w:r>
      <w:r w:rsidRPr="00903C04">
        <w:rPr>
          <w:rStyle w:val="FootnoteReference"/>
          <w:rFonts w:ascii="Arial LatRus" w:hAnsi="Arial LatRus"/>
          <w:sz w:val="20"/>
          <w:lang w:val="ru-RU"/>
        </w:rPr>
        <w:footnoteReference w:customMarkFollows="1" w:id="14"/>
        <w:t>17</w:t>
      </w:r>
      <w:r w:rsidRPr="00903C04">
        <w:rPr>
          <w:rFonts w:ascii="Arial LatRus" w:hAnsi="Arial LatRus"/>
          <w:sz w:val="20"/>
          <w:lang w:val="ru-RU"/>
        </w:rPr>
        <w:t>.</w:t>
      </w:r>
    </w:p>
    <w:p w:rsidR="0007338B" w:rsidRPr="00903C04" w:rsidRDefault="0007338B" w:rsidP="009F1ACF">
      <w:pPr>
        <w:widowControl w:val="0"/>
        <w:spacing w:after="0" w:line="240" w:lineRule="auto"/>
        <w:jc w:val="center"/>
        <w:rPr>
          <w:rFonts w:ascii="Arial LatRus" w:hAnsi="Arial LatRus" w:cs="Sylfaen"/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t xml:space="preserve">3. </w:t>
      </w:r>
      <w:r w:rsidRPr="00903C04">
        <w:rPr>
          <w:rFonts w:ascii="Calibri" w:hAnsi="Calibri" w:cs="Calibri"/>
          <w:b/>
          <w:sz w:val="20"/>
          <w:szCs w:val="20"/>
        </w:rPr>
        <w:t>ПОРЯДОКПОДГОТОВКИЗАЯВКИ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3.1.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Участникподаетзаявкувпорядке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установленномнастоящимприглашением</w:t>
      </w:r>
      <w:r w:rsidRPr="00903C04">
        <w:rPr>
          <w:rFonts w:ascii="Arial LatRus" w:hAnsi="Arial LatRus"/>
          <w:sz w:val="20"/>
          <w:szCs w:val="20"/>
        </w:rPr>
        <w:t xml:space="preserve">. </w:t>
      </w:r>
    </w:p>
    <w:p w:rsidR="0007338B" w:rsidRPr="00903C04" w:rsidRDefault="0007338B" w:rsidP="009F1ACF">
      <w:pPr>
        <w:widowControl w:val="0"/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Предложенияучастника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относящиесякнимдокументывкладываютсявконверт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которыйзаклеиваетсяпредставляющимеголицом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Вложенныевконвертдокументыформируютсяизоригиналов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за</w:t>
      </w:r>
      <w:r w:rsidRPr="00903C04">
        <w:rPr>
          <w:rFonts w:ascii="Arial LatRus" w:hAnsi="Arial LatRus" w:cs="Calibri"/>
          <w:sz w:val="20"/>
          <w:szCs w:val="20"/>
        </w:rPr>
        <w:t> </w:t>
      </w:r>
      <w:r w:rsidRPr="00903C04">
        <w:rPr>
          <w:rFonts w:ascii="Calibri" w:hAnsi="Calibri" w:cs="Calibri"/>
          <w:sz w:val="20"/>
          <w:szCs w:val="20"/>
        </w:rPr>
        <w:t>исключениемдокументов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представленныхлибоутвержденных</w:t>
      </w:r>
      <w:r w:rsidRPr="00903C04">
        <w:rPr>
          <w:rFonts w:ascii="Arial LatRus" w:hAnsi="Arial LatRus"/>
          <w:sz w:val="20"/>
          <w:szCs w:val="20"/>
        </w:rPr>
        <w:t xml:space="preserve"> 3-</w:t>
      </w:r>
      <w:r w:rsidRPr="00903C04">
        <w:rPr>
          <w:rFonts w:ascii="Calibri" w:hAnsi="Calibri" w:cs="Calibri"/>
          <w:sz w:val="20"/>
          <w:szCs w:val="20"/>
        </w:rPr>
        <w:t>ьейстороной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вслучаекоторыхпредставляетсявариант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отксерокопированныйс</w:t>
      </w:r>
      <w:r w:rsidRPr="00903C04">
        <w:rPr>
          <w:rFonts w:ascii="Arial LatRus" w:hAnsi="Arial LatRus" w:cs="Calibri"/>
          <w:sz w:val="20"/>
          <w:szCs w:val="20"/>
        </w:rPr>
        <w:t> </w:t>
      </w:r>
      <w:r w:rsidRPr="00903C04">
        <w:rPr>
          <w:rFonts w:ascii="Calibri" w:hAnsi="Calibri" w:cs="Calibri"/>
          <w:sz w:val="20"/>
          <w:szCs w:val="20"/>
        </w:rPr>
        <w:t>оригинала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икопийв</w:t>
      </w:r>
      <w:r w:rsidR="000B0203" w:rsidRPr="00903C04">
        <w:rPr>
          <w:rFonts w:ascii="Arial LatRus" w:hAnsi="Arial LatRus"/>
          <w:sz w:val="20"/>
          <w:szCs w:val="20"/>
        </w:rPr>
        <w:t>3</w:t>
      </w:r>
      <w:r w:rsidRPr="00903C04">
        <w:rPr>
          <w:rFonts w:ascii="Calibri" w:hAnsi="Calibri" w:cs="Calibri"/>
          <w:sz w:val="20"/>
          <w:szCs w:val="20"/>
        </w:rPr>
        <w:t>экземплярах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Напакетахдокументовпишутсясоответственнослова</w:t>
      </w:r>
      <w:r w:rsidRPr="00903C04">
        <w:rPr>
          <w:rFonts w:ascii="Arial LatRus" w:hAnsi="Arial LatRus"/>
          <w:sz w:val="20"/>
          <w:szCs w:val="20"/>
        </w:rPr>
        <w:t xml:space="preserve"> "</w:t>
      </w:r>
      <w:r w:rsidRPr="00903C04">
        <w:rPr>
          <w:rFonts w:ascii="Calibri" w:hAnsi="Calibri" w:cs="Calibri"/>
          <w:sz w:val="20"/>
          <w:szCs w:val="20"/>
        </w:rPr>
        <w:t>оригинал</w:t>
      </w:r>
      <w:r w:rsidRPr="00903C04">
        <w:rPr>
          <w:rFonts w:ascii="Arial LatRus" w:hAnsi="Arial LatRus"/>
          <w:sz w:val="20"/>
          <w:szCs w:val="20"/>
        </w:rPr>
        <w:t xml:space="preserve">" </w:t>
      </w:r>
      <w:r w:rsidRPr="00903C04">
        <w:rPr>
          <w:rFonts w:ascii="Calibri" w:hAnsi="Calibri" w:cs="Calibri"/>
          <w:sz w:val="20"/>
          <w:szCs w:val="20"/>
        </w:rPr>
        <w:t>и</w:t>
      </w:r>
      <w:r w:rsidRPr="00903C04">
        <w:rPr>
          <w:rFonts w:ascii="Arial LatRus" w:hAnsi="Arial LatRus"/>
          <w:sz w:val="20"/>
          <w:szCs w:val="20"/>
        </w:rPr>
        <w:t xml:space="preserve"> "</w:t>
      </w:r>
      <w:r w:rsidRPr="00903C04">
        <w:rPr>
          <w:rFonts w:ascii="Calibri" w:hAnsi="Calibri" w:cs="Calibri"/>
          <w:sz w:val="20"/>
          <w:szCs w:val="20"/>
        </w:rPr>
        <w:t>копия</w:t>
      </w:r>
      <w:r w:rsidRPr="00903C04">
        <w:rPr>
          <w:rFonts w:ascii="Arial LatRus" w:hAnsi="Arial LatRus"/>
          <w:sz w:val="20"/>
          <w:szCs w:val="20"/>
        </w:rPr>
        <w:t xml:space="preserve">". </w:t>
      </w:r>
      <w:r w:rsidRPr="00903C04">
        <w:rPr>
          <w:rFonts w:ascii="Calibri" w:hAnsi="Calibri" w:cs="Calibri"/>
          <w:sz w:val="20"/>
          <w:szCs w:val="20"/>
        </w:rPr>
        <w:t>Вместооригиналовдокументов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включенныхвзаявку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могутбытьпредставленынотариальнозаверенныекопииэтихдокументов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КонвертипредусмотренныенастоящимПриглашениемисоставленныеучастникомдокументыподписываетпредставившееихлицоилиуполномоченноепоследнимлицо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далее</w:t>
      </w:r>
      <w:r w:rsidRPr="00903C04">
        <w:rPr>
          <w:rFonts w:ascii="Arial LatRus" w:hAnsi="Arial LatRus" w:cs="Arial LatRus"/>
          <w:sz w:val="20"/>
          <w:szCs w:val="20"/>
        </w:rPr>
        <w:t>—</w:t>
      </w:r>
      <w:r w:rsidRPr="00903C04">
        <w:rPr>
          <w:rFonts w:ascii="Calibri" w:hAnsi="Calibri" w:cs="Calibri"/>
          <w:sz w:val="20"/>
          <w:szCs w:val="20"/>
        </w:rPr>
        <w:t>агент</w:t>
      </w:r>
      <w:r w:rsidRPr="00903C04">
        <w:rPr>
          <w:rFonts w:ascii="Arial LatRus" w:hAnsi="Arial LatRus"/>
          <w:sz w:val="20"/>
          <w:szCs w:val="20"/>
        </w:rPr>
        <w:t xml:space="preserve">). </w:t>
      </w:r>
      <w:r w:rsidRPr="00903C04">
        <w:rPr>
          <w:rFonts w:ascii="Calibri" w:hAnsi="Calibri" w:cs="Calibri"/>
          <w:sz w:val="20"/>
          <w:szCs w:val="20"/>
        </w:rPr>
        <w:t>Еслизаявкаподаетсяагентом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lastRenderedPageBreak/>
        <w:t>тосзаявкойпредставляетсядокументопредоставленииемутакогополномочия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3.2.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Наконверте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указанномвпункте</w:t>
      </w:r>
      <w:r w:rsidRPr="00903C04">
        <w:rPr>
          <w:rFonts w:ascii="Arial LatRus" w:hAnsi="Arial LatRus"/>
          <w:sz w:val="20"/>
          <w:szCs w:val="20"/>
        </w:rPr>
        <w:t xml:space="preserve"> 3.1 </w:t>
      </w:r>
      <w:r w:rsidRPr="00903C04">
        <w:rPr>
          <w:rFonts w:ascii="Calibri" w:hAnsi="Calibri" w:cs="Calibri"/>
          <w:sz w:val="20"/>
          <w:szCs w:val="20"/>
        </w:rPr>
        <w:t>настоящейинструкции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наязыкесоставлениязаявкиуказываются</w:t>
      </w:r>
      <w:r w:rsidRPr="00903C04">
        <w:rPr>
          <w:rFonts w:ascii="Arial LatRus" w:hAnsi="Arial LatRus"/>
          <w:sz w:val="20"/>
          <w:szCs w:val="20"/>
        </w:rPr>
        <w:t xml:space="preserve">: 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наименованиезаказчикаиместо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адрес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подачизаявки</w:t>
      </w:r>
      <w:r w:rsidRPr="00903C04">
        <w:rPr>
          <w:rFonts w:ascii="Arial LatRus" w:hAnsi="Arial LatRus"/>
          <w:sz w:val="20"/>
          <w:szCs w:val="20"/>
        </w:rPr>
        <w:t>;</w:t>
      </w:r>
    </w:p>
    <w:p w:rsidR="0007338B" w:rsidRPr="00903C04" w:rsidRDefault="0007338B" w:rsidP="009F1ACF">
      <w:pPr>
        <w:widowControl w:val="0"/>
        <w:tabs>
          <w:tab w:val="left" w:pos="1134"/>
          <w:tab w:val="left" w:pos="628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2)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кодпроцедуры</w:t>
      </w:r>
      <w:r w:rsidRPr="00903C04">
        <w:rPr>
          <w:rFonts w:ascii="Arial LatRus" w:hAnsi="Arial LatRus"/>
          <w:sz w:val="20"/>
          <w:szCs w:val="20"/>
        </w:rPr>
        <w:t>;</w:t>
      </w:r>
      <w:r w:rsidRPr="00903C04">
        <w:rPr>
          <w:rFonts w:ascii="Arial LatRus" w:hAnsi="Arial LatRus"/>
          <w:sz w:val="20"/>
          <w:szCs w:val="20"/>
        </w:rPr>
        <w:tab/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слова</w:t>
      </w:r>
      <w:r w:rsidRPr="00903C04">
        <w:rPr>
          <w:rFonts w:ascii="Arial LatRus" w:hAnsi="Arial LatRus" w:cs="Arial LatRus"/>
          <w:sz w:val="20"/>
          <w:szCs w:val="20"/>
        </w:rPr>
        <w:t>“</w:t>
      </w:r>
      <w:r w:rsidRPr="00903C04">
        <w:rPr>
          <w:rFonts w:ascii="Calibri" w:hAnsi="Calibri" w:cs="Calibri"/>
          <w:sz w:val="20"/>
          <w:szCs w:val="20"/>
        </w:rPr>
        <w:t>невскрыватьдозаседанияповскрытиюзаявок</w:t>
      </w:r>
      <w:r w:rsidRPr="00903C04">
        <w:rPr>
          <w:rFonts w:ascii="Arial LatRus" w:hAnsi="Arial LatRus" w:cs="Arial LatRus"/>
          <w:sz w:val="20"/>
          <w:szCs w:val="20"/>
        </w:rPr>
        <w:t>”</w:t>
      </w:r>
      <w:r w:rsidRPr="00903C04">
        <w:rPr>
          <w:rFonts w:ascii="Arial LatRus" w:hAnsi="Arial LatRus"/>
          <w:sz w:val="20"/>
          <w:szCs w:val="20"/>
        </w:rPr>
        <w:t>;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4)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наименование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имя</w:t>
      </w:r>
      <w:r w:rsidRPr="00903C04">
        <w:rPr>
          <w:rFonts w:ascii="Arial LatRus" w:hAnsi="Arial LatRus"/>
          <w:sz w:val="20"/>
          <w:szCs w:val="20"/>
        </w:rPr>
        <w:t xml:space="preserve">), </w:t>
      </w:r>
      <w:r w:rsidRPr="00903C04">
        <w:rPr>
          <w:rFonts w:ascii="Calibri" w:hAnsi="Calibri" w:cs="Calibri"/>
          <w:sz w:val="20"/>
          <w:szCs w:val="20"/>
        </w:rPr>
        <w:t>местонахожденияиномертелефонаучастника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3.3.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Назаседанииповскрытиюзаявоккомиссияотклоняетзаявки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не</w:t>
      </w:r>
      <w:r w:rsidRPr="00903C04">
        <w:rPr>
          <w:rFonts w:ascii="Arial LatRus" w:hAnsi="Arial LatRus" w:cs="Calibri"/>
          <w:sz w:val="20"/>
          <w:szCs w:val="20"/>
        </w:rPr>
        <w:t> </w:t>
      </w:r>
      <w:r w:rsidRPr="00903C04">
        <w:rPr>
          <w:rFonts w:ascii="Calibri" w:hAnsi="Calibri" w:cs="Calibri"/>
          <w:sz w:val="20"/>
          <w:szCs w:val="20"/>
        </w:rPr>
        <w:t>соответствующиетребованиямпунктов</w:t>
      </w:r>
      <w:r w:rsidRPr="00903C04">
        <w:rPr>
          <w:rFonts w:ascii="Arial LatRus" w:hAnsi="Arial LatRus"/>
          <w:sz w:val="20"/>
          <w:szCs w:val="20"/>
        </w:rPr>
        <w:t xml:space="preserve"> 3.1 </w:t>
      </w:r>
      <w:r w:rsidRPr="00903C04">
        <w:rPr>
          <w:rFonts w:ascii="Calibri" w:hAnsi="Calibri" w:cs="Calibri"/>
          <w:sz w:val="20"/>
          <w:szCs w:val="20"/>
        </w:rPr>
        <w:t>и</w:t>
      </w:r>
      <w:r w:rsidRPr="00903C04">
        <w:rPr>
          <w:rFonts w:ascii="Arial LatRus" w:hAnsi="Arial LatRus"/>
          <w:sz w:val="20"/>
          <w:szCs w:val="20"/>
        </w:rPr>
        <w:t xml:space="preserve"> 3.2 </w:t>
      </w:r>
      <w:r w:rsidRPr="00903C04">
        <w:rPr>
          <w:rFonts w:ascii="Calibri" w:hAnsi="Calibri" w:cs="Calibri"/>
          <w:sz w:val="20"/>
          <w:szCs w:val="20"/>
        </w:rPr>
        <w:t>настоящейинструкции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ивтомжевидевозвращаетподающемуихлицу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B0203" w:rsidRPr="00903C04" w:rsidRDefault="000B0203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DB7708" w:rsidRPr="00903C04" w:rsidRDefault="00DB7708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DB7708" w:rsidRPr="00903C04" w:rsidRDefault="00DB7708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DB7708" w:rsidRPr="00903C04" w:rsidRDefault="00DB7708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DB7708" w:rsidRPr="00903C04" w:rsidRDefault="00DB7708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DB7708" w:rsidRPr="00903C04" w:rsidRDefault="00DB7708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DB7708" w:rsidRPr="00903C04" w:rsidRDefault="00DB7708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DB7708" w:rsidRPr="00903C04" w:rsidRDefault="00DB7708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DB7708" w:rsidRPr="00903C04" w:rsidRDefault="00DB7708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DB7708" w:rsidRPr="00903C04" w:rsidRDefault="00DB7708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DB7708" w:rsidRPr="00903C04" w:rsidRDefault="00DB7708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DB7708" w:rsidRPr="00903C04" w:rsidRDefault="00DB7708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DB7708" w:rsidRPr="00903C04" w:rsidRDefault="00DB7708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DB7708" w:rsidRPr="00903C04" w:rsidRDefault="00DB7708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DB7708" w:rsidRPr="00903C04" w:rsidRDefault="00DB7708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DB7708" w:rsidRPr="00903C04" w:rsidRDefault="00DB7708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DB7708" w:rsidRPr="00903C04" w:rsidRDefault="00DB7708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903C04" w:rsidRPr="00903C04" w:rsidRDefault="00903C04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903C04" w:rsidRPr="00903C04" w:rsidRDefault="00903C04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903C04" w:rsidRPr="00903C04" w:rsidRDefault="00903C04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903C04" w:rsidRPr="00903C04" w:rsidRDefault="00903C04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903C04" w:rsidRPr="00903C04" w:rsidRDefault="00903C04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903C04" w:rsidRPr="00903C04" w:rsidRDefault="00903C04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903C04" w:rsidRPr="00903C04" w:rsidRDefault="00903C04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903C04" w:rsidRPr="00903C04" w:rsidRDefault="00903C04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903C04" w:rsidRPr="00903C04" w:rsidRDefault="00903C04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903C04" w:rsidRPr="00903C04" w:rsidRDefault="00903C04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903C04" w:rsidRPr="00903C04" w:rsidRDefault="00903C04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903C04" w:rsidRPr="00903C04" w:rsidRDefault="00903C04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903C04" w:rsidRPr="00903C04" w:rsidRDefault="00903C04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903C04" w:rsidRPr="00903C04" w:rsidRDefault="00903C04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903C04" w:rsidRPr="00903C04" w:rsidRDefault="00903C04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903C04" w:rsidRPr="00903C04" w:rsidRDefault="00903C04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903C04" w:rsidRPr="00903C04" w:rsidRDefault="00903C04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903C04" w:rsidRPr="00903C04" w:rsidRDefault="00903C04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903C04" w:rsidRPr="00903C04" w:rsidRDefault="00903C04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903C04" w:rsidRPr="00903C04" w:rsidRDefault="00903C04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/>
          <w:b/>
          <w:sz w:val="20"/>
          <w:lang w:val="ru-RU"/>
        </w:rPr>
      </w:pPr>
    </w:p>
    <w:p w:rsidR="00991556" w:rsidRDefault="00991556" w:rsidP="009F1ACF">
      <w:pPr>
        <w:pStyle w:val="norm"/>
        <w:widowControl w:val="0"/>
        <w:spacing w:line="240" w:lineRule="auto"/>
        <w:ind w:firstLine="284"/>
        <w:jc w:val="right"/>
        <w:rPr>
          <w:rFonts w:ascii="Calibri" w:hAnsi="Calibri" w:cs="Calibri"/>
          <w:b/>
          <w:sz w:val="20"/>
          <w:lang w:val="ru-RU"/>
        </w:rPr>
      </w:pPr>
    </w:p>
    <w:p w:rsidR="00991556" w:rsidRDefault="00991556" w:rsidP="009F1ACF">
      <w:pPr>
        <w:pStyle w:val="norm"/>
        <w:widowControl w:val="0"/>
        <w:spacing w:line="240" w:lineRule="auto"/>
        <w:ind w:firstLine="284"/>
        <w:jc w:val="right"/>
        <w:rPr>
          <w:rFonts w:ascii="Calibri" w:hAnsi="Calibri" w:cs="Calibri"/>
          <w:b/>
          <w:sz w:val="20"/>
          <w:lang w:val="ru-RU"/>
        </w:rPr>
      </w:pPr>
    </w:p>
    <w:p w:rsidR="00991556" w:rsidRDefault="00991556" w:rsidP="009F1ACF">
      <w:pPr>
        <w:pStyle w:val="norm"/>
        <w:widowControl w:val="0"/>
        <w:spacing w:line="240" w:lineRule="auto"/>
        <w:ind w:firstLine="284"/>
        <w:jc w:val="right"/>
        <w:rPr>
          <w:rFonts w:ascii="Calibri" w:hAnsi="Calibri" w:cs="Calibri"/>
          <w:b/>
          <w:sz w:val="20"/>
          <w:lang w:val="ru-RU"/>
        </w:rPr>
      </w:pPr>
    </w:p>
    <w:p w:rsidR="00991556" w:rsidRDefault="00991556" w:rsidP="009F1ACF">
      <w:pPr>
        <w:pStyle w:val="norm"/>
        <w:widowControl w:val="0"/>
        <w:spacing w:line="240" w:lineRule="auto"/>
        <w:ind w:firstLine="284"/>
        <w:jc w:val="right"/>
        <w:rPr>
          <w:rFonts w:ascii="Calibri" w:hAnsi="Calibri" w:cs="Calibri"/>
          <w:b/>
          <w:sz w:val="20"/>
          <w:lang w:val="ru-RU"/>
        </w:rPr>
      </w:pPr>
    </w:p>
    <w:p w:rsidR="00991556" w:rsidRDefault="00991556" w:rsidP="009F1ACF">
      <w:pPr>
        <w:pStyle w:val="norm"/>
        <w:widowControl w:val="0"/>
        <w:spacing w:line="240" w:lineRule="auto"/>
        <w:ind w:firstLine="284"/>
        <w:jc w:val="right"/>
        <w:rPr>
          <w:rFonts w:ascii="Calibri" w:hAnsi="Calibri" w:cs="Calibri"/>
          <w:b/>
          <w:sz w:val="20"/>
          <w:lang w:val="ru-RU"/>
        </w:rPr>
      </w:pPr>
    </w:p>
    <w:p w:rsidR="00991556" w:rsidRDefault="00991556" w:rsidP="009F1ACF">
      <w:pPr>
        <w:pStyle w:val="norm"/>
        <w:widowControl w:val="0"/>
        <w:spacing w:line="240" w:lineRule="auto"/>
        <w:ind w:firstLine="284"/>
        <w:jc w:val="right"/>
        <w:rPr>
          <w:rFonts w:ascii="Calibri" w:hAnsi="Calibri" w:cs="Calibri"/>
          <w:b/>
          <w:sz w:val="20"/>
          <w:lang w:val="ru-RU"/>
        </w:rPr>
      </w:pPr>
    </w:p>
    <w:p w:rsidR="00991556" w:rsidRDefault="00991556" w:rsidP="009F1ACF">
      <w:pPr>
        <w:pStyle w:val="norm"/>
        <w:widowControl w:val="0"/>
        <w:spacing w:line="240" w:lineRule="auto"/>
        <w:ind w:firstLine="284"/>
        <w:jc w:val="right"/>
        <w:rPr>
          <w:rFonts w:ascii="Calibri" w:hAnsi="Calibri" w:cs="Calibri"/>
          <w:b/>
          <w:sz w:val="20"/>
          <w:lang w:val="ru-RU"/>
        </w:rPr>
      </w:pPr>
    </w:p>
    <w:p w:rsidR="00991556" w:rsidRDefault="00991556" w:rsidP="009F1ACF">
      <w:pPr>
        <w:pStyle w:val="norm"/>
        <w:widowControl w:val="0"/>
        <w:spacing w:line="240" w:lineRule="auto"/>
        <w:ind w:firstLine="284"/>
        <w:jc w:val="right"/>
        <w:rPr>
          <w:rFonts w:ascii="Calibri" w:hAnsi="Calibri" w:cs="Calibri"/>
          <w:b/>
          <w:sz w:val="20"/>
          <w:lang w:val="ru-RU"/>
        </w:rPr>
      </w:pPr>
    </w:p>
    <w:p w:rsidR="00991556" w:rsidRDefault="00991556" w:rsidP="009F1ACF">
      <w:pPr>
        <w:pStyle w:val="norm"/>
        <w:widowControl w:val="0"/>
        <w:spacing w:line="240" w:lineRule="auto"/>
        <w:ind w:firstLine="284"/>
        <w:jc w:val="right"/>
        <w:rPr>
          <w:rFonts w:ascii="Calibri" w:hAnsi="Calibri" w:cs="Calibri"/>
          <w:b/>
          <w:sz w:val="20"/>
          <w:lang w:val="ru-RU"/>
        </w:rPr>
      </w:pPr>
    </w:p>
    <w:p w:rsidR="00991556" w:rsidRDefault="00991556" w:rsidP="009F1ACF">
      <w:pPr>
        <w:pStyle w:val="norm"/>
        <w:widowControl w:val="0"/>
        <w:spacing w:line="240" w:lineRule="auto"/>
        <w:ind w:firstLine="284"/>
        <w:jc w:val="right"/>
        <w:rPr>
          <w:rFonts w:ascii="Calibri" w:hAnsi="Calibri" w:cs="Calibri"/>
          <w:b/>
          <w:sz w:val="20"/>
          <w:lang w:val="ru-RU"/>
        </w:rPr>
      </w:pPr>
    </w:p>
    <w:p w:rsidR="00991556" w:rsidRDefault="00991556" w:rsidP="009F1ACF">
      <w:pPr>
        <w:pStyle w:val="norm"/>
        <w:widowControl w:val="0"/>
        <w:spacing w:line="240" w:lineRule="auto"/>
        <w:ind w:firstLine="284"/>
        <w:jc w:val="right"/>
        <w:rPr>
          <w:rFonts w:ascii="Calibri" w:hAnsi="Calibri" w:cs="Calibri"/>
          <w:b/>
          <w:sz w:val="20"/>
          <w:lang w:val="ru-RU"/>
        </w:rPr>
      </w:pPr>
    </w:p>
    <w:p w:rsidR="00991556" w:rsidRPr="009F0D77" w:rsidRDefault="00991556" w:rsidP="009F1ACF">
      <w:pPr>
        <w:pStyle w:val="norm"/>
        <w:widowControl w:val="0"/>
        <w:spacing w:line="240" w:lineRule="auto"/>
        <w:ind w:firstLine="284"/>
        <w:jc w:val="right"/>
        <w:rPr>
          <w:rFonts w:ascii="Calibri" w:hAnsi="Calibri" w:cs="Calibri"/>
          <w:b/>
          <w:sz w:val="20"/>
          <w:lang w:val="ru-RU"/>
        </w:rPr>
      </w:pPr>
    </w:p>
    <w:p w:rsidR="006E0AF7" w:rsidRPr="009F0D77" w:rsidRDefault="006E0AF7" w:rsidP="009F1ACF">
      <w:pPr>
        <w:pStyle w:val="norm"/>
        <w:widowControl w:val="0"/>
        <w:spacing w:line="240" w:lineRule="auto"/>
        <w:ind w:firstLine="284"/>
        <w:jc w:val="right"/>
        <w:rPr>
          <w:rFonts w:ascii="Calibri" w:hAnsi="Calibri" w:cs="Calibri"/>
          <w:b/>
          <w:sz w:val="20"/>
          <w:lang w:val="ru-RU"/>
        </w:rPr>
      </w:pPr>
    </w:p>
    <w:p w:rsidR="006E0AF7" w:rsidRPr="009F0D77" w:rsidRDefault="006E0AF7" w:rsidP="009F1ACF">
      <w:pPr>
        <w:pStyle w:val="norm"/>
        <w:widowControl w:val="0"/>
        <w:spacing w:line="240" w:lineRule="auto"/>
        <w:ind w:firstLine="284"/>
        <w:jc w:val="right"/>
        <w:rPr>
          <w:rFonts w:ascii="Calibri" w:hAnsi="Calibri" w:cs="Calibri"/>
          <w:b/>
          <w:sz w:val="20"/>
          <w:lang w:val="ru-RU"/>
        </w:rPr>
      </w:pPr>
    </w:p>
    <w:p w:rsidR="006E0AF7" w:rsidRPr="009F0D77" w:rsidRDefault="006E0AF7" w:rsidP="009F1ACF">
      <w:pPr>
        <w:pStyle w:val="norm"/>
        <w:widowControl w:val="0"/>
        <w:spacing w:line="240" w:lineRule="auto"/>
        <w:ind w:firstLine="284"/>
        <w:jc w:val="right"/>
        <w:rPr>
          <w:rFonts w:ascii="Calibri" w:hAnsi="Calibri" w:cs="Calibri"/>
          <w:b/>
          <w:sz w:val="20"/>
          <w:lang w:val="ru-RU"/>
        </w:rPr>
      </w:pPr>
    </w:p>
    <w:p w:rsidR="006E0AF7" w:rsidRPr="009F0D77" w:rsidRDefault="006E0AF7" w:rsidP="009F1ACF">
      <w:pPr>
        <w:pStyle w:val="norm"/>
        <w:widowControl w:val="0"/>
        <w:spacing w:line="240" w:lineRule="auto"/>
        <w:ind w:firstLine="284"/>
        <w:jc w:val="right"/>
        <w:rPr>
          <w:rFonts w:ascii="Calibri" w:hAnsi="Calibri" w:cs="Calibri"/>
          <w:b/>
          <w:sz w:val="20"/>
          <w:lang w:val="ru-RU"/>
        </w:rPr>
      </w:pPr>
    </w:p>
    <w:p w:rsidR="0007338B" w:rsidRPr="00903C04" w:rsidRDefault="0007338B" w:rsidP="009F1ACF">
      <w:pPr>
        <w:pStyle w:val="norm"/>
        <w:widowControl w:val="0"/>
        <w:spacing w:line="240" w:lineRule="auto"/>
        <w:ind w:firstLine="284"/>
        <w:jc w:val="right"/>
        <w:rPr>
          <w:rFonts w:ascii="Arial LatRus" w:hAnsi="Arial LatRus" w:cs="Arial"/>
          <w:b/>
          <w:sz w:val="20"/>
          <w:lang w:val="ru-RU"/>
        </w:rPr>
      </w:pPr>
      <w:r w:rsidRPr="00903C04">
        <w:rPr>
          <w:rFonts w:ascii="Calibri" w:hAnsi="Calibri" w:cs="Calibri"/>
          <w:b/>
          <w:sz w:val="20"/>
          <w:lang w:val="ru-RU"/>
        </w:rPr>
        <w:lastRenderedPageBreak/>
        <w:t>Приложение</w:t>
      </w:r>
      <w:r w:rsidRPr="00903C04">
        <w:rPr>
          <w:rFonts w:ascii="Arial" w:hAnsi="Arial" w:cs="Arial"/>
          <w:b/>
          <w:sz w:val="20"/>
          <w:lang w:val="ru-RU"/>
        </w:rPr>
        <w:t>№</w:t>
      </w:r>
      <w:r w:rsidRPr="00903C04">
        <w:rPr>
          <w:rFonts w:ascii="Arial LatRus" w:hAnsi="Arial LatRus"/>
          <w:b/>
          <w:sz w:val="20"/>
          <w:lang w:val="ru-RU"/>
        </w:rPr>
        <w:t xml:space="preserve"> 1</w:t>
      </w:r>
    </w:p>
    <w:p w:rsidR="0007338B" w:rsidRPr="00F01611" w:rsidRDefault="0007338B" w:rsidP="009F1ACF">
      <w:pPr>
        <w:pStyle w:val="BodyTextIndent3"/>
        <w:widowControl w:val="0"/>
        <w:spacing w:line="240" w:lineRule="auto"/>
        <w:jc w:val="right"/>
        <w:rPr>
          <w:rFonts w:ascii="Arial LatRus" w:hAnsi="Arial LatRus" w:cs="Arial"/>
          <w:b/>
          <w:lang w:val="ru-RU"/>
        </w:rPr>
      </w:pPr>
      <w:r w:rsidRPr="00903C04">
        <w:rPr>
          <w:rFonts w:ascii="Calibri" w:hAnsi="Calibri" w:cs="Calibri"/>
          <w:b/>
          <w:lang w:val="ru-RU"/>
        </w:rPr>
        <w:t>кПриглашению</w:t>
      </w:r>
      <w:r w:rsidR="00BC0DF0" w:rsidRPr="00903C04">
        <w:rPr>
          <w:rFonts w:ascii="Calibri" w:hAnsi="Calibri" w:cs="Calibri"/>
          <w:lang w:val="ru-RU"/>
        </w:rPr>
        <w:t>назапросекатировок</w:t>
      </w:r>
      <w:r w:rsidRPr="00903C04">
        <w:rPr>
          <w:rFonts w:ascii="Arial LatRus" w:hAnsi="Arial LatRus" w:cs="Arial"/>
          <w:b/>
          <w:lang w:val="ru-RU"/>
        </w:rPr>
        <w:br/>
      </w:r>
      <w:r w:rsidRPr="00903C04">
        <w:rPr>
          <w:rFonts w:ascii="Calibri" w:hAnsi="Calibri" w:cs="Calibri"/>
          <w:b/>
          <w:lang w:val="ru-RU"/>
        </w:rPr>
        <w:t>подкодом</w:t>
      </w:r>
      <w:r w:rsidR="00BC0DF0" w:rsidRPr="00903C04">
        <w:rPr>
          <w:rFonts w:ascii="Calibri" w:hAnsi="Calibri" w:cs="Calibri"/>
          <w:lang w:val="ru-RU"/>
        </w:rPr>
        <w:t>РА</w:t>
      </w:r>
      <w:r w:rsidR="00BC0DF0" w:rsidRPr="00903C04">
        <w:rPr>
          <w:rFonts w:ascii="Arial LatRus" w:hAnsi="Arial LatRus"/>
          <w:lang w:val="ru-RU"/>
        </w:rPr>
        <w:t xml:space="preserve"> CMAH-</w:t>
      </w:r>
      <w:r w:rsidR="00BC0DF0" w:rsidRPr="00903C04">
        <w:rPr>
          <w:rFonts w:ascii="Arial LatRus" w:hAnsi="Arial LatRus"/>
        </w:rPr>
        <w:t>GH</w:t>
      </w:r>
      <w:r w:rsidR="008E712D" w:rsidRPr="00903C04">
        <w:rPr>
          <w:rFonts w:ascii="Arial LatRus" w:hAnsi="Arial LatRus"/>
          <w:lang w:val="ru-RU"/>
        </w:rPr>
        <w:t>ASHRB-20/0</w:t>
      </w:r>
      <w:r w:rsidR="009F0D77" w:rsidRPr="00F01611">
        <w:rPr>
          <w:rFonts w:ascii="Arial LatRus" w:hAnsi="Arial LatRus"/>
          <w:lang w:val="ru-RU"/>
        </w:rPr>
        <w:t>8</w:t>
      </w:r>
    </w:p>
    <w:p w:rsidR="0007338B" w:rsidRPr="00903C04" w:rsidRDefault="0007338B" w:rsidP="009F1ACF">
      <w:pPr>
        <w:widowControl w:val="0"/>
        <w:spacing w:after="0" w:line="240" w:lineRule="auto"/>
        <w:jc w:val="center"/>
        <w:rPr>
          <w:rFonts w:ascii="Arial LatRus" w:hAnsi="Arial LatRus" w:cs="Sylfaen"/>
          <w:b/>
          <w:sz w:val="20"/>
          <w:szCs w:val="20"/>
        </w:rPr>
      </w:pPr>
    </w:p>
    <w:p w:rsidR="0007338B" w:rsidRPr="00903C04" w:rsidRDefault="0007338B" w:rsidP="009F1ACF">
      <w:pPr>
        <w:widowControl w:val="0"/>
        <w:spacing w:after="0" w:line="240" w:lineRule="auto"/>
        <w:jc w:val="center"/>
        <w:rPr>
          <w:rFonts w:ascii="Arial LatRus" w:hAnsi="Arial LatRus" w:cs="Arial"/>
          <w:b/>
          <w:sz w:val="20"/>
          <w:szCs w:val="20"/>
        </w:rPr>
      </w:pPr>
      <w:r w:rsidRPr="00903C04">
        <w:rPr>
          <w:rFonts w:ascii="Calibri" w:hAnsi="Calibri" w:cs="Calibri"/>
          <w:b/>
          <w:sz w:val="20"/>
          <w:szCs w:val="20"/>
        </w:rPr>
        <w:t>ЗАЯВЛЕНИЕ</w:t>
      </w:r>
      <w:r w:rsidRPr="00903C04">
        <w:rPr>
          <w:rFonts w:ascii="Arial LatRus" w:hAnsi="Arial LatRus"/>
          <w:b/>
          <w:sz w:val="20"/>
          <w:szCs w:val="20"/>
        </w:rPr>
        <w:t xml:space="preserve">- </w:t>
      </w:r>
      <w:r w:rsidRPr="00903C04">
        <w:rPr>
          <w:rFonts w:ascii="Calibri" w:hAnsi="Calibri" w:cs="Calibri"/>
          <w:b/>
          <w:sz w:val="20"/>
          <w:szCs w:val="20"/>
        </w:rPr>
        <w:t>ОБЪЯВЛЕНИЕ</w:t>
      </w:r>
      <w:r w:rsidRPr="00903C04">
        <w:rPr>
          <w:rFonts w:ascii="Arial LatRus" w:hAnsi="Arial LatRus"/>
          <w:b/>
          <w:sz w:val="20"/>
          <w:szCs w:val="20"/>
        </w:rPr>
        <w:t xml:space="preserve"> *</w:t>
      </w:r>
    </w:p>
    <w:p w:rsidR="0007338B" w:rsidRPr="00903C04" w:rsidRDefault="0007338B" w:rsidP="009F1ACF">
      <w:pPr>
        <w:pStyle w:val="Heading6"/>
        <w:keepNext w:val="0"/>
        <w:widowControl w:val="0"/>
        <w:jc w:val="center"/>
        <w:rPr>
          <w:rFonts w:ascii="Arial LatRus" w:hAnsi="Arial LatRus" w:cs="Arial"/>
          <w:color w:val="auto"/>
          <w:sz w:val="20"/>
          <w:lang w:val="ru-RU"/>
        </w:rPr>
      </w:pPr>
      <w:r w:rsidRPr="00903C04">
        <w:rPr>
          <w:rFonts w:ascii="Calibri" w:hAnsi="Calibri" w:cs="Calibri"/>
          <w:color w:val="auto"/>
          <w:sz w:val="20"/>
          <w:lang w:val="ru-RU"/>
        </w:rPr>
        <w:t>научастиев</w:t>
      </w:r>
      <w:r w:rsidR="00903C04" w:rsidRPr="00903C04">
        <w:rPr>
          <w:rFonts w:ascii="Calibri" w:hAnsi="Calibri" w:cs="Calibri"/>
          <w:color w:val="auto"/>
          <w:sz w:val="20"/>
          <w:lang w:val="ru-RU"/>
        </w:rPr>
        <w:t>катировкецен</w:t>
      </w:r>
    </w:p>
    <w:p w:rsidR="0007338B" w:rsidRPr="00903C04" w:rsidRDefault="0007338B" w:rsidP="009F1ACF">
      <w:pPr>
        <w:widowControl w:val="0"/>
        <w:spacing w:after="0" w:line="240" w:lineRule="auto"/>
        <w:jc w:val="center"/>
        <w:rPr>
          <w:rFonts w:ascii="Arial LatRus" w:hAnsi="Arial LatRus"/>
          <w:sz w:val="20"/>
          <w:szCs w:val="20"/>
        </w:rPr>
      </w:pPr>
    </w:p>
    <w:p w:rsidR="0007338B" w:rsidRPr="00903C04" w:rsidRDefault="0007338B" w:rsidP="009F1ACF">
      <w:pPr>
        <w:spacing w:after="0" w:line="240" w:lineRule="auto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______________________________________________________________</w:t>
      </w:r>
      <w:r w:rsidRPr="00903C04">
        <w:rPr>
          <w:rFonts w:ascii="Calibri" w:hAnsi="Calibri" w:cs="Calibri"/>
          <w:sz w:val="20"/>
          <w:szCs w:val="20"/>
        </w:rPr>
        <w:t>заявляет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что</w:t>
      </w:r>
    </w:p>
    <w:p w:rsidR="0007338B" w:rsidRPr="00903C04" w:rsidRDefault="0007338B" w:rsidP="009F1ACF">
      <w:pPr>
        <w:spacing w:after="0" w:line="240" w:lineRule="auto"/>
        <w:ind w:left="2694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наименованиеучастника</w:t>
      </w:r>
    </w:p>
    <w:p w:rsidR="0007338B" w:rsidRPr="00903C04" w:rsidRDefault="0007338B" w:rsidP="009F1ACF">
      <w:pPr>
        <w:spacing w:after="0" w:line="240" w:lineRule="auto"/>
        <w:jc w:val="both"/>
        <w:rPr>
          <w:rFonts w:ascii="Arial LatRus" w:hAnsi="Arial LatRus"/>
          <w:sz w:val="20"/>
          <w:szCs w:val="20"/>
          <w:u w:val="single"/>
        </w:rPr>
      </w:pPr>
      <w:r w:rsidRPr="00903C04">
        <w:rPr>
          <w:rFonts w:ascii="Calibri" w:hAnsi="Calibri" w:cs="Calibri"/>
          <w:sz w:val="20"/>
          <w:szCs w:val="20"/>
        </w:rPr>
        <w:t>желаетучаствоватьвлоте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лотах</w:t>
      </w:r>
      <w:r w:rsidRPr="00903C04">
        <w:rPr>
          <w:rFonts w:ascii="Arial LatRus" w:hAnsi="Arial LatRus"/>
          <w:sz w:val="20"/>
          <w:szCs w:val="20"/>
        </w:rPr>
        <w:t>)_______________________________</w:t>
      </w:r>
      <w:r w:rsidRPr="00903C04">
        <w:rPr>
          <w:rFonts w:ascii="Calibri" w:hAnsi="Calibri" w:cs="Calibri"/>
          <w:sz w:val="20"/>
          <w:szCs w:val="20"/>
        </w:rPr>
        <w:t>объявленного</w:t>
      </w:r>
    </w:p>
    <w:p w:rsidR="0007338B" w:rsidRPr="00903C04" w:rsidRDefault="0007338B" w:rsidP="009F1ACF">
      <w:pPr>
        <w:spacing w:after="0" w:line="240" w:lineRule="auto"/>
        <w:ind w:left="4395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номерлота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лотов</w:t>
      </w:r>
      <w:r w:rsidRPr="00903C04">
        <w:rPr>
          <w:rFonts w:ascii="Arial LatRus" w:hAnsi="Arial LatRus"/>
          <w:sz w:val="20"/>
          <w:szCs w:val="20"/>
        </w:rPr>
        <w:t>)</w:t>
      </w:r>
    </w:p>
    <w:p w:rsidR="0007338B" w:rsidRPr="00F01611" w:rsidRDefault="0007338B" w:rsidP="009F1ACF">
      <w:pPr>
        <w:spacing w:after="0" w:line="240" w:lineRule="auto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 xml:space="preserve">______________________________________________ </w:t>
      </w:r>
      <w:r w:rsidRPr="00903C04">
        <w:rPr>
          <w:rFonts w:ascii="Calibri" w:hAnsi="Calibri" w:cs="Calibri"/>
          <w:sz w:val="20"/>
          <w:szCs w:val="20"/>
        </w:rPr>
        <w:t>подкодом</w:t>
      </w:r>
      <w:r w:rsidR="00BC0DF0" w:rsidRPr="00903C04">
        <w:rPr>
          <w:rFonts w:ascii="Calibri" w:hAnsi="Calibri" w:cs="Calibri"/>
          <w:sz w:val="20"/>
          <w:szCs w:val="20"/>
        </w:rPr>
        <w:t>РА</w:t>
      </w:r>
      <w:r w:rsidR="00BC0DF0" w:rsidRPr="00903C04">
        <w:rPr>
          <w:rFonts w:ascii="Arial LatRus" w:hAnsi="Arial LatRus"/>
          <w:sz w:val="20"/>
          <w:szCs w:val="20"/>
        </w:rPr>
        <w:t xml:space="preserve"> CMAH-</w:t>
      </w:r>
      <w:r w:rsidR="00BC0DF0" w:rsidRPr="00903C04">
        <w:rPr>
          <w:rFonts w:ascii="Arial LatRus" w:hAnsi="Arial LatRus"/>
          <w:sz w:val="20"/>
          <w:szCs w:val="20"/>
          <w:lang w:val="en-US"/>
        </w:rPr>
        <w:t>GH</w:t>
      </w:r>
      <w:r w:rsidR="008E712D" w:rsidRPr="00903C04">
        <w:rPr>
          <w:rFonts w:ascii="Arial LatRus" w:hAnsi="Arial LatRus"/>
          <w:sz w:val="20"/>
          <w:szCs w:val="20"/>
        </w:rPr>
        <w:t>ASHRB-20/0</w:t>
      </w:r>
      <w:r w:rsidR="009F0D77" w:rsidRPr="00F01611">
        <w:rPr>
          <w:rFonts w:ascii="Arial LatRus" w:hAnsi="Arial LatRus"/>
          <w:sz w:val="20"/>
          <w:szCs w:val="20"/>
        </w:rPr>
        <w:t>8</w:t>
      </w:r>
    </w:p>
    <w:p w:rsidR="0007338B" w:rsidRPr="00903C04" w:rsidRDefault="0007338B" w:rsidP="009F1ACF">
      <w:pPr>
        <w:spacing w:after="0" w:line="240" w:lineRule="auto"/>
        <w:ind w:left="1560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наименованиезаказчика</w:t>
      </w:r>
    </w:p>
    <w:p w:rsidR="0007338B" w:rsidRPr="00903C04" w:rsidRDefault="0007338B" w:rsidP="009F1ACF">
      <w:pPr>
        <w:spacing w:after="0" w:line="240" w:lineRule="auto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открытогоконкурсаивсоответствиистребованиямиприглашенияподаетзаявку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spacing w:after="0" w:line="240" w:lineRule="auto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 xml:space="preserve">__________________________________________________ </w:t>
      </w:r>
      <w:r w:rsidRPr="00903C04">
        <w:rPr>
          <w:rFonts w:ascii="Calibri" w:hAnsi="Calibri" w:cs="Calibri"/>
          <w:sz w:val="20"/>
          <w:szCs w:val="20"/>
        </w:rPr>
        <w:t>заявляетизаверяет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что</w:t>
      </w:r>
    </w:p>
    <w:p w:rsidR="0007338B" w:rsidRPr="00903C04" w:rsidRDefault="0007338B" w:rsidP="009F1ACF">
      <w:pPr>
        <w:spacing w:after="0" w:line="240" w:lineRule="auto"/>
        <w:ind w:left="1843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наименованиеучастника</w:t>
      </w:r>
    </w:p>
    <w:p w:rsidR="0007338B" w:rsidRPr="00903C04" w:rsidRDefault="0007338B" w:rsidP="009F1ACF">
      <w:pPr>
        <w:spacing w:after="0" w:line="240" w:lineRule="auto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являетсярезидентом</w:t>
      </w:r>
      <w:r w:rsidRPr="00903C04">
        <w:rPr>
          <w:rFonts w:ascii="Arial LatRus" w:hAnsi="Arial LatRus"/>
          <w:sz w:val="20"/>
          <w:szCs w:val="20"/>
        </w:rPr>
        <w:t xml:space="preserve"> ______________________________________________________.</w:t>
      </w:r>
    </w:p>
    <w:p w:rsidR="0007338B" w:rsidRPr="00903C04" w:rsidRDefault="0007338B" w:rsidP="009F1ACF">
      <w:pPr>
        <w:spacing w:after="0" w:line="240" w:lineRule="auto"/>
        <w:ind w:left="4111"/>
        <w:jc w:val="both"/>
        <w:rPr>
          <w:rFonts w:ascii="Arial LatRus" w:hAnsi="Arial LatRus" w:cs="Arial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наименованиестраны</w:t>
      </w:r>
    </w:p>
    <w:p w:rsidR="0007338B" w:rsidRPr="00903C04" w:rsidRDefault="0007338B" w:rsidP="009F1ACF">
      <w:pPr>
        <w:spacing w:after="0" w:line="240" w:lineRule="auto"/>
        <w:jc w:val="both"/>
        <w:rPr>
          <w:rFonts w:ascii="Arial LatRus" w:hAnsi="Arial LatRus"/>
          <w:sz w:val="20"/>
          <w:szCs w:val="20"/>
        </w:rPr>
      </w:pPr>
    </w:p>
    <w:p w:rsidR="0007338B" w:rsidRPr="00903C04" w:rsidRDefault="0007338B" w:rsidP="009F1ACF">
      <w:pPr>
        <w:spacing w:after="0" w:line="240" w:lineRule="auto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Данные</w:t>
      </w:r>
      <w:r w:rsidRPr="00903C04">
        <w:rPr>
          <w:rFonts w:ascii="Arial LatRus" w:hAnsi="Arial LatRus"/>
          <w:sz w:val="20"/>
          <w:szCs w:val="20"/>
        </w:rPr>
        <w:t>----------------------------------------</w:t>
      </w:r>
      <w:r w:rsidRPr="00903C04">
        <w:rPr>
          <w:rFonts w:ascii="Calibri" w:hAnsi="Calibri" w:cs="Calibri"/>
          <w:sz w:val="20"/>
          <w:szCs w:val="20"/>
        </w:rPr>
        <w:t>следующие</w:t>
      </w:r>
      <w:r w:rsidRPr="00903C04">
        <w:rPr>
          <w:rFonts w:ascii="Arial LatRus" w:hAnsi="Arial LatRus"/>
          <w:sz w:val="20"/>
          <w:szCs w:val="20"/>
        </w:rPr>
        <w:t>:</w:t>
      </w:r>
    </w:p>
    <w:p w:rsidR="0007338B" w:rsidRPr="00903C04" w:rsidRDefault="0007338B" w:rsidP="009F1ACF">
      <w:pPr>
        <w:spacing w:after="0" w:line="240" w:lineRule="auto"/>
        <w:ind w:left="1843"/>
        <w:jc w:val="both"/>
        <w:rPr>
          <w:rFonts w:ascii="Arial LatRus" w:hAnsi="Arial LatRus" w:cs="Sylfaen"/>
          <w:sz w:val="20"/>
          <w:szCs w:val="20"/>
          <w:lang w:val="hy-AM"/>
        </w:rPr>
      </w:pPr>
      <w:r w:rsidRPr="00903C04">
        <w:rPr>
          <w:rFonts w:ascii="Calibri" w:hAnsi="Calibri" w:cs="Calibri"/>
          <w:sz w:val="20"/>
          <w:szCs w:val="20"/>
        </w:rPr>
        <w:t>наименованиеучастника</w:t>
      </w:r>
    </w:p>
    <w:p w:rsidR="0007338B" w:rsidRPr="00903C04" w:rsidRDefault="0007338B" w:rsidP="009F1ACF">
      <w:pPr>
        <w:spacing w:after="0" w:line="240" w:lineRule="auto"/>
        <w:jc w:val="both"/>
        <w:rPr>
          <w:rFonts w:ascii="Arial LatRus" w:hAnsi="Arial LatRus"/>
          <w:sz w:val="20"/>
          <w:szCs w:val="20"/>
        </w:rPr>
      </w:pPr>
    </w:p>
    <w:p w:rsidR="0007338B" w:rsidRPr="00903C04" w:rsidRDefault="0007338B" w:rsidP="009F1ACF">
      <w:pPr>
        <w:spacing w:after="0" w:line="240" w:lineRule="auto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Учетныйномерналогоплательщика</w:t>
      </w:r>
      <w:r w:rsidRPr="00903C04">
        <w:rPr>
          <w:rFonts w:ascii="Arial LatRus" w:hAnsi="Arial LatRus"/>
          <w:sz w:val="20"/>
          <w:szCs w:val="20"/>
        </w:rPr>
        <w:t xml:space="preserve"> ________________</w:t>
      </w:r>
    </w:p>
    <w:p w:rsidR="0007338B" w:rsidRPr="00903C04" w:rsidRDefault="0007338B" w:rsidP="009F1ACF">
      <w:pPr>
        <w:tabs>
          <w:tab w:val="left" w:pos="7371"/>
        </w:tabs>
        <w:spacing w:after="0" w:line="240" w:lineRule="auto"/>
        <w:ind w:left="4111"/>
        <w:jc w:val="both"/>
        <w:rPr>
          <w:rFonts w:ascii="Arial LatRus" w:hAnsi="Arial LatRus" w:cs="Arial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учетныйномерналогоплательщика</w:t>
      </w:r>
    </w:p>
    <w:p w:rsidR="0007338B" w:rsidRPr="00903C04" w:rsidRDefault="0007338B" w:rsidP="009F1ACF">
      <w:pPr>
        <w:spacing w:after="0" w:line="240" w:lineRule="auto"/>
        <w:jc w:val="both"/>
        <w:rPr>
          <w:rFonts w:ascii="Arial LatRus" w:hAnsi="Arial LatRus"/>
          <w:sz w:val="20"/>
          <w:szCs w:val="20"/>
        </w:rPr>
      </w:pPr>
    </w:p>
    <w:p w:rsidR="0007338B" w:rsidRPr="00903C04" w:rsidRDefault="0007338B" w:rsidP="009F1ACF">
      <w:pPr>
        <w:spacing w:after="0" w:line="240" w:lineRule="auto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Адресэлектроннойпочты</w:t>
      </w:r>
      <w:r w:rsidRPr="00903C04">
        <w:rPr>
          <w:rFonts w:ascii="Arial LatRus" w:hAnsi="Arial LatRus"/>
          <w:sz w:val="20"/>
          <w:szCs w:val="20"/>
        </w:rPr>
        <w:t>__________________</w:t>
      </w:r>
    </w:p>
    <w:p w:rsidR="0007338B" w:rsidRPr="00903C04" w:rsidRDefault="0007338B" w:rsidP="009F1ACF">
      <w:pPr>
        <w:tabs>
          <w:tab w:val="left" w:pos="6946"/>
        </w:tabs>
        <w:spacing w:after="0" w:line="240" w:lineRule="auto"/>
        <w:ind w:left="3402" w:firstLine="6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адресэлектронной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почты</w:t>
      </w:r>
    </w:p>
    <w:p w:rsidR="0007338B" w:rsidRPr="00903C04" w:rsidRDefault="0007338B" w:rsidP="009F1ACF">
      <w:pPr>
        <w:spacing w:after="0" w:line="240" w:lineRule="auto"/>
        <w:jc w:val="both"/>
        <w:rPr>
          <w:rFonts w:ascii="Arial LatRus" w:hAnsi="Arial LatRus"/>
          <w:sz w:val="20"/>
          <w:szCs w:val="20"/>
        </w:rPr>
      </w:pPr>
    </w:p>
    <w:p w:rsidR="0007338B" w:rsidRPr="00903C04" w:rsidRDefault="0007338B" w:rsidP="009F1ACF">
      <w:pPr>
        <w:spacing w:after="0" w:line="240" w:lineRule="auto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Адресдеятельности</w:t>
      </w:r>
      <w:r w:rsidRPr="00903C04">
        <w:rPr>
          <w:rFonts w:ascii="Arial LatRus" w:hAnsi="Arial LatRus"/>
          <w:sz w:val="20"/>
          <w:szCs w:val="20"/>
        </w:rPr>
        <w:t xml:space="preserve">              ------------------------------------------------------------</w:t>
      </w:r>
    </w:p>
    <w:p w:rsidR="0007338B" w:rsidRPr="00903C04" w:rsidRDefault="0007338B" w:rsidP="009F1ACF">
      <w:pPr>
        <w:spacing w:after="0" w:line="240" w:lineRule="auto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адресдеятельности</w:t>
      </w:r>
    </w:p>
    <w:p w:rsidR="0007338B" w:rsidRPr="00903C04" w:rsidRDefault="0007338B" w:rsidP="009F1ACF">
      <w:pPr>
        <w:spacing w:after="0" w:line="240" w:lineRule="auto"/>
        <w:jc w:val="both"/>
        <w:rPr>
          <w:rFonts w:ascii="Arial LatRus" w:hAnsi="Arial LatRus"/>
          <w:sz w:val="20"/>
          <w:szCs w:val="20"/>
        </w:rPr>
      </w:pPr>
    </w:p>
    <w:p w:rsidR="0007338B" w:rsidRPr="00903C04" w:rsidRDefault="0007338B" w:rsidP="009F1ACF">
      <w:pPr>
        <w:spacing w:after="0" w:line="240" w:lineRule="auto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Номертелефона</w:t>
      </w:r>
      <w:r w:rsidRPr="00903C04">
        <w:rPr>
          <w:rFonts w:ascii="Arial LatRus" w:hAnsi="Arial LatRus"/>
          <w:sz w:val="20"/>
          <w:szCs w:val="20"/>
        </w:rPr>
        <w:t xml:space="preserve">                     -------------------------------------------------------------</w:t>
      </w:r>
    </w:p>
    <w:p w:rsidR="0007338B" w:rsidRPr="00903C04" w:rsidRDefault="0007338B" w:rsidP="009F1ACF">
      <w:pPr>
        <w:tabs>
          <w:tab w:val="left" w:pos="7371"/>
        </w:tabs>
        <w:spacing w:after="0" w:line="240" w:lineRule="auto"/>
        <w:ind w:left="3544" w:firstLine="3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Номертелефона</w:t>
      </w:r>
    </w:p>
    <w:p w:rsidR="0007338B" w:rsidRPr="00903C04" w:rsidRDefault="0007338B" w:rsidP="009F1ACF">
      <w:pPr>
        <w:tabs>
          <w:tab w:val="left" w:pos="7371"/>
        </w:tabs>
        <w:spacing w:after="0" w:line="240" w:lineRule="auto"/>
        <w:ind w:left="3544" w:firstLine="3"/>
        <w:jc w:val="both"/>
        <w:rPr>
          <w:rFonts w:ascii="Arial LatRus" w:hAnsi="Arial LatRus"/>
          <w:sz w:val="20"/>
          <w:szCs w:val="20"/>
        </w:rPr>
      </w:pPr>
    </w:p>
    <w:p w:rsidR="0007338B" w:rsidRPr="00903C04" w:rsidRDefault="0007338B" w:rsidP="009F1ACF">
      <w:pPr>
        <w:widowControl w:val="0"/>
        <w:spacing w:after="0" w:line="240" w:lineRule="auto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Настоящим</w:t>
      </w:r>
      <w:r w:rsidRPr="00903C04">
        <w:rPr>
          <w:rFonts w:ascii="Arial LatRus" w:hAnsi="Arial LatRus"/>
          <w:sz w:val="20"/>
          <w:szCs w:val="20"/>
        </w:rPr>
        <w:t xml:space="preserve"> _________________________________</w:t>
      </w:r>
      <w:r w:rsidRPr="00903C04">
        <w:rPr>
          <w:rFonts w:ascii="Calibri" w:hAnsi="Calibri" w:cs="Calibri"/>
          <w:sz w:val="20"/>
          <w:szCs w:val="20"/>
        </w:rPr>
        <w:t>объявляетиподтверждает</w:t>
      </w:r>
      <w:r w:rsidRPr="00903C04">
        <w:rPr>
          <w:rFonts w:ascii="Arial LatRus" w:hAnsi="Arial LatRus"/>
          <w:sz w:val="20"/>
          <w:szCs w:val="20"/>
        </w:rPr>
        <w:t>,</w:t>
      </w:r>
      <w:r w:rsidRPr="00903C04">
        <w:rPr>
          <w:rFonts w:ascii="Calibri" w:hAnsi="Calibri" w:cs="Calibri"/>
          <w:sz w:val="20"/>
          <w:szCs w:val="20"/>
        </w:rPr>
        <w:t>что</w:t>
      </w:r>
      <w:r w:rsidRPr="00903C04">
        <w:rPr>
          <w:rFonts w:ascii="Arial LatRus" w:hAnsi="Arial LatRus"/>
          <w:sz w:val="20"/>
          <w:szCs w:val="20"/>
        </w:rPr>
        <w:t>:</w:t>
      </w:r>
    </w:p>
    <w:p w:rsidR="0007338B" w:rsidRPr="00903C04" w:rsidRDefault="0007338B" w:rsidP="009F1ACF">
      <w:pPr>
        <w:widowControl w:val="0"/>
        <w:spacing w:after="0" w:line="240" w:lineRule="auto"/>
        <w:ind w:left="2835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наименованиеучастника</w:t>
      </w:r>
    </w:p>
    <w:p w:rsidR="0007338B" w:rsidRPr="00903C04" w:rsidRDefault="0007338B" w:rsidP="009F1ACF">
      <w:pPr>
        <w:pStyle w:val="ListParagraph"/>
        <w:widowControl w:val="0"/>
        <w:numPr>
          <w:ilvl w:val="0"/>
          <w:numId w:val="31"/>
        </w:numPr>
        <w:jc w:val="both"/>
        <w:rPr>
          <w:rFonts w:ascii="Arial LatRus" w:hAnsi="Arial LatRus" w:cs="Arial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удовлетворяет</w:t>
      </w:r>
      <w:r w:rsidRPr="00903C04">
        <w:rPr>
          <w:rFonts w:ascii="Calibri" w:hAnsi="Calibri" w:cs="Calibri"/>
          <w:spacing w:val="-4"/>
          <w:sz w:val="20"/>
          <w:szCs w:val="20"/>
        </w:rPr>
        <w:t>требованиямкправуучастияустановленнымприглашениемна</w:t>
      </w:r>
      <w:r w:rsidRPr="00903C04">
        <w:rPr>
          <w:rFonts w:ascii="Calibri" w:hAnsi="Calibri" w:cs="Calibri"/>
          <w:sz w:val="20"/>
          <w:szCs w:val="20"/>
        </w:rPr>
        <w:t>открытыйконкурсподкодом</w:t>
      </w:r>
      <w:r w:rsidR="00BC0DF0" w:rsidRPr="00903C04">
        <w:rPr>
          <w:rFonts w:ascii="Calibri" w:hAnsi="Calibri" w:cs="Calibri"/>
          <w:sz w:val="20"/>
          <w:szCs w:val="20"/>
        </w:rPr>
        <w:t>РА</w:t>
      </w:r>
      <w:r w:rsidR="00BC0DF0" w:rsidRPr="00903C04">
        <w:rPr>
          <w:rFonts w:ascii="Arial LatRus" w:hAnsi="Arial LatRus"/>
          <w:sz w:val="20"/>
          <w:szCs w:val="20"/>
        </w:rPr>
        <w:t xml:space="preserve"> CMAH-</w:t>
      </w:r>
      <w:r w:rsidR="00BC0DF0" w:rsidRPr="00903C04">
        <w:rPr>
          <w:rFonts w:ascii="Arial LatRus" w:hAnsi="Arial LatRus"/>
          <w:sz w:val="20"/>
          <w:szCs w:val="20"/>
          <w:lang w:val="en-US"/>
        </w:rPr>
        <w:t>GH</w:t>
      </w:r>
      <w:r w:rsidR="008E712D" w:rsidRPr="00903C04">
        <w:rPr>
          <w:rFonts w:ascii="Arial LatRus" w:hAnsi="Arial LatRus"/>
          <w:sz w:val="20"/>
          <w:szCs w:val="20"/>
        </w:rPr>
        <w:t>ASHRB-20/0</w:t>
      </w:r>
      <w:r w:rsidR="009F0D77" w:rsidRPr="009F0D77">
        <w:rPr>
          <w:rFonts w:ascii="Arial LatRus" w:hAnsi="Arial LatRus"/>
          <w:sz w:val="20"/>
          <w:szCs w:val="20"/>
        </w:rPr>
        <w:t>8</w:t>
      </w:r>
      <w:r w:rsidRPr="00903C04">
        <w:rPr>
          <w:rFonts w:ascii="Calibri" w:hAnsi="Calibri" w:cs="Calibri"/>
          <w:sz w:val="20"/>
          <w:szCs w:val="20"/>
        </w:rPr>
        <w:t>иобязуетсявслучаепризнанияотобраннымучастникомвпорядкеисроки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установленныенастоящимприглашениемпредставитьобеспечениеквалификациивразмереценовогопредложения</w:t>
      </w:r>
      <w:r w:rsidRPr="00903C04">
        <w:rPr>
          <w:rFonts w:ascii="Arial LatRus" w:hAnsi="Arial LatRus"/>
          <w:sz w:val="20"/>
          <w:szCs w:val="20"/>
        </w:rPr>
        <w:t>,</w:t>
      </w:r>
    </w:p>
    <w:p w:rsidR="0007338B" w:rsidRPr="00903C04" w:rsidRDefault="0007338B" w:rsidP="009F1ACF">
      <w:pPr>
        <w:pStyle w:val="ListParagraph"/>
        <w:widowControl w:val="0"/>
        <w:numPr>
          <w:ilvl w:val="0"/>
          <w:numId w:val="31"/>
        </w:numPr>
        <w:tabs>
          <w:tab w:val="left" w:pos="567"/>
        </w:tabs>
        <w:jc w:val="both"/>
        <w:rPr>
          <w:rFonts w:ascii="Arial LatRus" w:hAnsi="Arial LatRus" w:cs="Arial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врамкахучастияв</w:t>
      </w:r>
      <w:r w:rsidR="00903C04" w:rsidRPr="00903C04">
        <w:rPr>
          <w:rFonts w:ascii="Calibri" w:hAnsi="Calibri" w:cs="Calibri"/>
          <w:sz w:val="20"/>
          <w:szCs w:val="20"/>
        </w:rPr>
        <w:t>катировкецен</w:t>
      </w:r>
      <w:r w:rsidRPr="00903C04">
        <w:rPr>
          <w:rFonts w:ascii="Calibri" w:hAnsi="Calibri" w:cs="Calibri"/>
          <w:sz w:val="20"/>
          <w:szCs w:val="20"/>
        </w:rPr>
        <w:t>подкодом</w:t>
      </w:r>
      <w:r w:rsidR="00BC0DF0" w:rsidRPr="00903C04">
        <w:rPr>
          <w:rFonts w:ascii="Calibri" w:hAnsi="Calibri" w:cs="Calibri"/>
          <w:sz w:val="20"/>
          <w:szCs w:val="20"/>
        </w:rPr>
        <w:t>РА</w:t>
      </w:r>
      <w:r w:rsidR="00BC0DF0" w:rsidRPr="00903C04">
        <w:rPr>
          <w:rFonts w:ascii="Arial LatRus" w:hAnsi="Arial LatRus"/>
          <w:sz w:val="20"/>
          <w:szCs w:val="20"/>
        </w:rPr>
        <w:t xml:space="preserve"> CMAH-</w:t>
      </w:r>
      <w:r w:rsidR="00BC0DF0" w:rsidRPr="00903C04">
        <w:rPr>
          <w:rFonts w:ascii="Arial LatRus" w:hAnsi="Arial LatRus"/>
          <w:sz w:val="20"/>
          <w:szCs w:val="20"/>
          <w:lang w:val="en-US"/>
        </w:rPr>
        <w:t>GH</w:t>
      </w:r>
      <w:r w:rsidR="008E712D" w:rsidRPr="00903C04">
        <w:rPr>
          <w:rFonts w:ascii="Arial LatRus" w:hAnsi="Arial LatRus"/>
          <w:sz w:val="20"/>
          <w:szCs w:val="20"/>
        </w:rPr>
        <w:t>ASHRB-20/0</w:t>
      </w:r>
      <w:r w:rsidR="009F0D77">
        <w:rPr>
          <w:rFonts w:ascii="Arial LatRus" w:hAnsi="Arial LatRus"/>
          <w:sz w:val="20"/>
          <w:szCs w:val="20"/>
          <w:lang w:val="en-US"/>
        </w:rPr>
        <w:t>8</w:t>
      </w:r>
    </w:p>
    <w:p w:rsidR="0007338B" w:rsidRPr="00903C04" w:rsidRDefault="0007338B" w:rsidP="009F1ACF">
      <w:pPr>
        <w:pStyle w:val="ListParagraph"/>
        <w:widowControl w:val="0"/>
        <w:numPr>
          <w:ilvl w:val="0"/>
          <w:numId w:val="32"/>
        </w:numPr>
        <w:tabs>
          <w:tab w:val="left" w:pos="567"/>
        </w:tabs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недопускали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или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недопуститзлоупотреблениядоминирующимположениемиантиконкурентногосоглашения</w:t>
      </w:r>
      <w:r w:rsidRPr="00903C04">
        <w:rPr>
          <w:rFonts w:ascii="Arial LatRus" w:hAnsi="Arial LatRus"/>
          <w:sz w:val="20"/>
          <w:szCs w:val="20"/>
        </w:rPr>
        <w:t>,</w:t>
      </w:r>
    </w:p>
    <w:p w:rsidR="0007338B" w:rsidRPr="00903C04" w:rsidRDefault="0007338B" w:rsidP="009F1ACF">
      <w:pPr>
        <w:pStyle w:val="ListParagraph"/>
        <w:widowControl w:val="0"/>
        <w:numPr>
          <w:ilvl w:val="0"/>
          <w:numId w:val="32"/>
        </w:numPr>
        <w:tabs>
          <w:tab w:val="left" w:pos="567"/>
        </w:tabs>
        <w:jc w:val="both"/>
        <w:rPr>
          <w:rFonts w:ascii="Arial LatRus" w:hAnsi="Arial LatRus"/>
          <w:spacing w:val="-6"/>
          <w:sz w:val="20"/>
          <w:szCs w:val="20"/>
        </w:rPr>
      </w:pPr>
      <w:r w:rsidRPr="00903C04">
        <w:rPr>
          <w:rFonts w:ascii="Calibri" w:hAnsi="Calibri" w:cs="Calibri"/>
          <w:spacing w:val="-6"/>
          <w:sz w:val="20"/>
          <w:szCs w:val="20"/>
        </w:rPr>
        <w:t>отсутствуетслучайустановленногоприглашениемна</w:t>
      </w:r>
      <w:r w:rsidRPr="00903C04">
        <w:rPr>
          <w:rFonts w:ascii="Calibri" w:hAnsi="Calibri" w:cs="Calibri"/>
          <w:sz w:val="20"/>
          <w:szCs w:val="20"/>
        </w:rPr>
        <w:t>открытыйконкурсслучаяодновременного</w:t>
      </w:r>
    </w:p>
    <w:p w:rsidR="0007338B" w:rsidRPr="00903C04" w:rsidRDefault="0007338B" w:rsidP="009F1ACF">
      <w:pPr>
        <w:pStyle w:val="BodyTextIndent"/>
        <w:widowControl w:val="0"/>
        <w:spacing w:line="240" w:lineRule="auto"/>
        <w:ind w:firstLine="0"/>
        <w:jc w:val="left"/>
        <w:rPr>
          <w:rFonts w:ascii="Arial LatRus" w:hAnsi="Arial LatRus"/>
          <w:i w:val="0"/>
          <w:lang w:val="ru-RU"/>
        </w:rPr>
      </w:pPr>
      <w:r w:rsidRPr="00903C04">
        <w:rPr>
          <w:rFonts w:ascii="Calibri" w:hAnsi="Calibri" w:cs="Calibri"/>
          <w:i w:val="0"/>
          <w:lang w:val="ru-RU"/>
        </w:rPr>
        <w:t>участиявзаимосвязанныхс</w:t>
      </w:r>
      <w:r w:rsidRPr="00903C04">
        <w:rPr>
          <w:rFonts w:ascii="Arial LatRus" w:hAnsi="Arial LatRus"/>
          <w:i w:val="0"/>
          <w:lang w:val="ru-RU"/>
        </w:rPr>
        <w:t xml:space="preserve"> ________________ </w:t>
      </w:r>
      <w:r w:rsidRPr="00903C04">
        <w:rPr>
          <w:rFonts w:ascii="Calibri" w:hAnsi="Calibri" w:cs="Calibri"/>
          <w:i w:val="0"/>
          <w:lang w:val="ru-RU"/>
        </w:rPr>
        <w:t>лици</w:t>
      </w:r>
      <w:r w:rsidRPr="00903C04">
        <w:rPr>
          <w:rFonts w:ascii="Arial LatRus" w:hAnsi="Arial LatRus"/>
          <w:i w:val="0"/>
          <w:lang w:val="ru-RU"/>
        </w:rPr>
        <w:t xml:space="preserve"> (</w:t>
      </w:r>
      <w:r w:rsidRPr="00903C04">
        <w:rPr>
          <w:rFonts w:ascii="Calibri" w:hAnsi="Calibri" w:cs="Calibri"/>
          <w:i w:val="0"/>
          <w:lang w:val="ru-RU"/>
        </w:rPr>
        <w:t>или</w:t>
      </w:r>
      <w:r w:rsidRPr="00903C04">
        <w:rPr>
          <w:rFonts w:ascii="Arial LatRus" w:hAnsi="Arial LatRus"/>
          <w:i w:val="0"/>
          <w:lang w:val="ru-RU"/>
        </w:rPr>
        <w:t xml:space="preserve">) </w:t>
      </w:r>
      <w:r w:rsidRPr="00903C04">
        <w:rPr>
          <w:rFonts w:ascii="Calibri" w:hAnsi="Calibri" w:cs="Calibri"/>
          <w:i w:val="0"/>
          <w:lang w:val="ru-RU"/>
        </w:rPr>
        <w:t>учрежденных</w:t>
      </w:r>
      <w:r w:rsidRPr="00903C04">
        <w:rPr>
          <w:rFonts w:ascii="Arial LatRus" w:hAnsi="Arial LatRus"/>
          <w:i w:val="0"/>
          <w:lang w:val="ru-RU"/>
        </w:rPr>
        <w:t>__________</w:t>
      </w:r>
    </w:p>
    <w:p w:rsidR="0007338B" w:rsidRPr="00903C04" w:rsidRDefault="0007338B" w:rsidP="009F1ACF">
      <w:pPr>
        <w:widowControl w:val="0"/>
        <w:tabs>
          <w:tab w:val="left" w:pos="7938"/>
        </w:tabs>
        <w:spacing w:after="0" w:line="240" w:lineRule="auto"/>
        <w:ind w:left="3119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наименованиеучастника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наименование</w:t>
      </w:r>
    </w:p>
    <w:p w:rsidR="0007338B" w:rsidRPr="00903C04" w:rsidRDefault="0007338B" w:rsidP="009F1ACF">
      <w:pPr>
        <w:widowControl w:val="0"/>
        <w:tabs>
          <w:tab w:val="left" w:pos="7938"/>
        </w:tabs>
        <w:spacing w:after="0" w:line="240" w:lineRule="auto"/>
        <w:ind w:left="8080"/>
        <w:jc w:val="both"/>
        <w:rPr>
          <w:rFonts w:ascii="Arial LatRus" w:hAnsi="Arial LatRus" w:cs="Arial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участника</w:t>
      </w:r>
    </w:p>
    <w:p w:rsidR="0007338B" w:rsidRPr="00903C04" w:rsidRDefault="0007338B" w:rsidP="009F1ACF">
      <w:pPr>
        <w:widowControl w:val="0"/>
        <w:spacing w:after="0" w:line="240" w:lineRule="auto"/>
        <w:jc w:val="both"/>
        <w:rPr>
          <w:rFonts w:ascii="Arial LatRus" w:hAnsi="Arial LatRus"/>
          <w:sz w:val="20"/>
          <w:szCs w:val="20"/>
          <w:u w:val="single"/>
        </w:rPr>
      </w:pPr>
      <w:r w:rsidRPr="00903C04">
        <w:rPr>
          <w:rFonts w:ascii="Calibri" w:hAnsi="Calibri" w:cs="Calibri"/>
          <w:sz w:val="20"/>
          <w:szCs w:val="20"/>
        </w:rPr>
        <w:t>организаций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либоорганизаций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имеющихпринадлежащую</w:t>
      </w:r>
      <w:r w:rsidRPr="00903C04">
        <w:rPr>
          <w:rFonts w:ascii="Arial LatRus" w:hAnsi="Arial LatRus"/>
          <w:sz w:val="20"/>
          <w:szCs w:val="20"/>
        </w:rPr>
        <w:t xml:space="preserve"> ____________________</w:t>
      </w:r>
    </w:p>
    <w:p w:rsidR="0007338B" w:rsidRPr="00903C04" w:rsidRDefault="0007338B" w:rsidP="009F1ACF">
      <w:pPr>
        <w:widowControl w:val="0"/>
        <w:spacing w:after="0" w:line="240" w:lineRule="auto"/>
        <w:ind w:left="7088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  <w:vertAlign w:val="superscript"/>
        </w:rPr>
        <w:t>наименованиеучастника</w:t>
      </w:r>
    </w:p>
    <w:p w:rsidR="0007338B" w:rsidRPr="00903C04" w:rsidRDefault="0007338B" w:rsidP="009F1ACF">
      <w:pPr>
        <w:widowControl w:val="0"/>
        <w:spacing w:after="0" w:line="240" w:lineRule="auto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долю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пай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вразмереболеепятидесятипроцентов</w:t>
      </w:r>
      <w:r w:rsidRPr="00903C04">
        <w:rPr>
          <w:rFonts w:ascii="Arial LatRus" w:hAnsi="Arial LatRus"/>
          <w:sz w:val="20"/>
          <w:szCs w:val="20"/>
        </w:rPr>
        <w:t>,</w:t>
      </w:r>
    </w:p>
    <w:p w:rsidR="0007338B" w:rsidRPr="00EA4CD5" w:rsidRDefault="0007338B" w:rsidP="009F1ACF">
      <w:pPr>
        <w:pStyle w:val="ListParagraph"/>
        <w:widowControl w:val="0"/>
        <w:numPr>
          <w:ilvl w:val="0"/>
          <w:numId w:val="33"/>
        </w:numPr>
        <w:tabs>
          <w:tab w:val="left" w:pos="1134"/>
        </w:tabs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нижепредставляетданныетогофизическоголица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физическихлиц</w:t>
      </w:r>
      <w:r w:rsidRPr="00903C04">
        <w:rPr>
          <w:rFonts w:ascii="Arial LatRus" w:hAnsi="Arial LatRus"/>
          <w:sz w:val="20"/>
          <w:szCs w:val="20"/>
        </w:rPr>
        <w:t xml:space="preserve">), </w:t>
      </w:r>
      <w:r w:rsidRPr="00903C04">
        <w:rPr>
          <w:rFonts w:ascii="Calibri" w:hAnsi="Calibri" w:cs="Calibri"/>
          <w:sz w:val="20"/>
          <w:szCs w:val="20"/>
        </w:rPr>
        <w:t>которое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которые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наденьподачизаявкипрямоиликосвенновладеет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владеют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болеечемдесятьюпроцентамиголосующихакций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долей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паев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вуставномкапиталеучастника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включаяакциинапредъявителя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илиданныелица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лиц</w:t>
      </w:r>
      <w:r w:rsidRPr="00903C04">
        <w:rPr>
          <w:rFonts w:ascii="Arial LatRus" w:hAnsi="Arial LatRus"/>
          <w:sz w:val="20"/>
          <w:szCs w:val="20"/>
        </w:rPr>
        <w:t xml:space="preserve">), </w:t>
      </w:r>
      <w:r w:rsidRPr="00903C04">
        <w:rPr>
          <w:rFonts w:ascii="Calibri" w:hAnsi="Calibri" w:cs="Calibri"/>
          <w:sz w:val="20"/>
          <w:szCs w:val="20"/>
        </w:rPr>
        <w:t>обладающего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обладающих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правомназначатьилиосвобождатьотдолжностичленовисполнительногоорганаучастника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либополучающего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получающих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болеепятнадцатипроцентовотприбыли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полученнойврезультатеосуществленияучастникомпредпринимательскойилиинойдеятельности</w:t>
      </w:r>
      <w:r w:rsidRPr="00903C04">
        <w:rPr>
          <w:rFonts w:ascii="Arial LatRus" w:hAnsi="Arial LatRus"/>
          <w:sz w:val="20"/>
          <w:szCs w:val="20"/>
        </w:rPr>
        <w:t xml:space="preserve"> </w:t>
      </w:r>
      <w:r w:rsidRPr="00903C04">
        <w:rPr>
          <w:rFonts w:ascii="Arial LatRus" w:hAnsi="Arial LatRus"/>
          <w:sz w:val="20"/>
          <w:szCs w:val="20"/>
        </w:rPr>
        <w:lastRenderedPageBreak/>
        <w:t>(</w:t>
      </w:r>
      <w:r w:rsidRPr="00903C04">
        <w:rPr>
          <w:rFonts w:ascii="Calibri" w:hAnsi="Calibri" w:cs="Calibri"/>
          <w:sz w:val="20"/>
          <w:szCs w:val="20"/>
        </w:rPr>
        <w:t>реальныебенефициары</w:t>
      </w:r>
      <w:r w:rsidRPr="00903C04">
        <w:rPr>
          <w:rFonts w:ascii="Arial LatRus" w:hAnsi="Arial LatRus"/>
          <w:sz w:val="20"/>
          <w:szCs w:val="20"/>
        </w:rPr>
        <w:t>)</w:t>
      </w:r>
      <w:r w:rsidRPr="00903C04">
        <w:rPr>
          <w:rStyle w:val="FootnoteReference"/>
          <w:rFonts w:ascii="Arial LatRus" w:hAnsi="Arial LatRus"/>
          <w:sz w:val="20"/>
          <w:szCs w:val="20"/>
        </w:rPr>
        <w:footnoteReference w:customMarkFollows="1" w:id="15"/>
        <w:t>**</w:t>
      </w:r>
      <w:r w:rsidRPr="00903C04">
        <w:rPr>
          <w:rFonts w:ascii="Calibri" w:hAnsi="Calibri" w:cs="Calibri"/>
          <w:sz w:val="20"/>
          <w:szCs w:val="20"/>
        </w:rPr>
        <w:t>иподтверждает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чтоинформацияотносительнореальныхбенефициаровдействительнаинесодержитнедостоверныхсведений</w:t>
      </w:r>
      <w:r w:rsidRPr="00903C04">
        <w:rPr>
          <w:rFonts w:ascii="Arial LatRus" w:hAnsi="Arial LatRus"/>
          <w:sz w:val="20"/>
          <w:szCs w:val="20"/>
        </w:rPr>
        <w:t>.</w:t>
      </w:r>
    </w:p>
    <w:p w:rsidR="00EA4CD5" w:rsidRPr="00903C04" w:rsidRDefault="00EA4CD5" w:rsidP="009F1ACF">
      <w:pPr>
        <w:pStyle w:val="ListParagraph"/>
        <w:widowControl w:val="0"/>
        <w:tabs>
          <w:tab w:val="left" w:pos="1134"/>
        </w:tabs>
        <w:ind w:left="1080"/>
        <w:jc w:val="both"/>
        <w:rPr>
          <w:rFonts w:ascii="Arial LatRus" w:hAnsi="Arial LatRus" w:cs="Sylfaen"/>
          <w:sz w:val="20"/>
          <w:szCs w:val="20"/>
        </w:rPr>
      </w:pPr>
    </w:p>
    <w:tbl>
      <w:tblPr>
        <w:tblW w:w="0" w:type="auto"/>
        <w:tblInd w:w="-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4"/>
        <w:gridCol w:w="735"/>
        <w:gridCol w:w="4266"/>
        <w:gridCol w:w="4808"/>
      </w:tblGrid>
      <w:tr w:rsidR="0007338B" w:rsidRPr="00903C04" w:rsidTr="0007338B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38B" w:rsidRPr="00903C04" w:rsidRDefault="0007338B" w:rsidP="009F1ACF">
            <w:pPr>
              <w:pStyle w:val="BodyTextIndent3"/>
              <w:widowControl w:val="0"/>
              <w:spacing w:line="240" w:lineRule="auto"/>
              <w:ind w:firstLine="0"/>
              <w:jc w:val="center"/>
              <w:rPr>
                <w:rFonts w:ascii="Arial LatRus" w:hAnsi="Arial LatRus"/>
              </w:rPr>
            </w:pPr>
            <w:r w:rsidRPr="00903C04">
              <w:rPr>
                <w:rFonts w:ascii="Calibri" w:hAnsi="Calibri" w:cs="Calibri"/>
              </w:rPr>
              <w:t>п</w:t>
            </w:r>
            <w:r w:rsidRPr="00903C04">
              <w:rPr>
                <w:rFonts w:ascii="Arial LatRus" w:hAnsi="Arial LatRus"/>
              </w:rPr>
              <w:t>/</w:t>
            </w:r>
            <w:r w:rsidRPr="00903C04">
              <w:rPr>
                <w:rFonts w:ascii="Calibri" w:hAnsi="Calibri" w:cs="Calibri"/>
              </w:rPr>
              <w:t>н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38B" w:rsidRPr="00903C04" w:rsidRDefault="0007338B" w:rsidP="009F1ACF">
            <w:pPr>
              <w:pStyle w:val="BodyTextIndent3"/>
              <w:widowControl w:val="0"/>
              <w:spacing w:line="240" w:lineRule="auto"/>
              <w:ind w:firstLine="0"/>
              <w:jc w:val="center"/>
              <w:rPr>
                <w:rFonts w:ascii="Arial LatRus" w:hAnsi="Arial LatRus"/>
              </w:rPr>
            </w:pPr>
            <w:r w:rsidRPr="00903C04">
              <w:rPr>
                <w:rFonts w:ascii="Calibri" w:hAnsi="Calibri" w:cs="Calibri"/>
              </w:rPr>
              <w:t>Имя</w:t>
            </w:r>
            <w:r w:rsidRPr="00903C04">
              <w:rPr>
                <w:rFonts w:ascii="Arial LatRus" w:hAnsi="Arial LatRus"/>
              </w:rPr>
              <w:t xml:space="preserve">, </w:t>
            </w:r>
            <w:r w:rsidRPr="00903C04">
              <w:rPr>
                <w:rFonts w:ascii="Calibri" w:hAnsi="Calibri" w:cs="Calibri"/>
              </w:rPr>
              <w:t>фамилия</w:t>
            </w:r>
            <w:r w:rsidRPr="00903C04">
              <w:rPr>
                <w:rFonts w:ascii="Arial LatRus" w:hAnsi="Arial LatRus"/>
              </w:rPr>
              <w:t xml:space="preserve">, </w:t>
            </w:r>
            <w:r w:rsidRPr="00903C04">
              <w:rPr>
                <w:rFonts w:ascii="Calibri" w:hAnsi="Calibri" w:cs="Calibri"/>
              </w:rPr>
              <w:t>отчество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38B" w:rsidRPr="00903C04" w:rsidRDefault="0007338B" w:rsidP="009F1ACF">
            <w:pPr>
              <w:pStyle w:val="BodyTextIndent3"/>
              <w:widowControl w:val="0"/>
              <w:spacing w:line="240" w:lineRule="auto"/>
              <w:ind w:firstLine="0"/>
              <w:jc w:val="center"/>
              <w:rPr>
                <w:rFonts w:ascii="Arial LatRus" w:hAnsi="Arial LatRus"/>
                <w:lang w:val="ru-RU"/>
              </w:rPr>
            </w:pPr>
            <w:r w:rsidRPr="00903C04">
              <w:rPr>
                <w:rFonts w:ascii="Calibri" w:hAnsi="Calibri" w:cs="Calibri"/>
                <w:lang w:val="ru-RU"/>
              </w:rPr>
              <w:t>ДлягражданРеспубликиАрмения</w:t>
            </w:r>
            <w:r w:rsidRPr="00903C04">
              <w:rPr>
                <w:rFonts w:ascii="Arial LatRus" w:hAnsi="Arial LatRus" w:cs="Arial LatRus"/>
                <w:lang w:val="ru-RU"/>
              </w:rPr>
              <w:t>—</w:t>
            </w:r>
            <w:r w:rsidRPr="00903C04">
              <w:rPr>
                <w:rFonts w:ascii="Calibri" w:hAnsi="Calibri" w:cs="Calibri"/>
                <w:lang w:val="ru-RU"/>
              </w:rPr>
              <w:t>типиномеридентификационнойкартыилипаспорта</w:t>
            </w:r>
            <w:r w:rsidRPr="00903C04">
              <w:rPr>
                <w:rFonts w:ascii="Arial LatRus" w:hAnsi="Arial LatRus"/>
                <w:lang w:val="ru-RU"/>
              </w:rPr>
              <w:t xml:space="preserve">, </w:t>
            </w:r>
            <w:r w:rsidRPr="00903C04">
              <w:rPr>
                <w:rFonts w:ascii="Calibri" w:hAnsi="Calibri" w:cs="Calibri"/>
                <w:lang w:val="ru-RU"/>
              </w:rPr>
              <w:t>либопредусмотренногозаконодательствомРеспубликиАрмениядокумента</w:t>
            </w:r>
            <w:r w:rsidRPr="00903C04">
              <w:rPr>
                <w:rFonts w:ascii="Arial LatRus" w:hAnsi="Arial LatRus"/>
                <w:lang w:val="ru-RU"/>
              </w:rPr>
              <w:t xml:space="preserve">, </w:t>
            </w:r>
            <w:r w:rsidRPr="00903C04">
              <w:rPr>
                <w:rFonts w:ascii="Calibri" w:hAnsi="Calibri" w:cs="Calibri"/>
                <w:lang w:val="ru-RU"/>
              </w:rPr>
              <w:t>удостоверяющеголичность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8B" w:rsidRPr="00903C04" w:rsidRDefault="0007338B" w:rsidP="009F1ACF">
            <w:pPr>
              <w:pStyle w:val="BodyTextIndent3"/>
              <w:widowControl w:val="0"/>
              <w:spacing w:line="240" w:lineRule="auto"/>
              <w:ind w:firstLine="0"/>
              <w:jc w:val="center"/>
              <w:rPr>
                <w:rFonts w:ascii="Arial LatRus" w:hAnsi="Arial LatRus"/>
                <w:lang w:val="ru-RU"/>
              </w:rPr>
            </w:pPr>
            <w:r w:rsidRPr="00903C04">
              <w:rPr>
                <w:rFonts w:ascii="Calibri" w:hAnsi="Calibri" w:cs="Calibri"/>
                <w:lang w:val="ru-RU"/>
              </w:rPr>
              <w:t>Дляиностранныхграждан</w:t>
            </w:r>
            <w:r w:rsidRPr="00903C04">
              <w:rPr>
                <w:rFonts w:ascii="Arial LatRus" w:hAnsi="Arial LatRus" w:cs="Arial LatRus"/>
                <w:lang w:val="ru-RU"/>
              </w:rPr>
              <w:t>—</w:t>
            </w:r>
            <w:r w:rsidRPr="00903C04">
              <w:rPr>
                <w:rFonts w:ascii="Calibri" w:hAnsi="Calibri" w:cs="Calibri"/>
                <w:lang w:val="ru-RU"/>
              </w:rPr>
              <w:t>типиномерпредусмотренногозаконодательствомсоответствующейстраныдокумента</w:t>
            </w:r>
            <w:r w:rsidRPr="00903C04">
              <w:rPr>
                <w:rFonts w:ascii="Arial LatRus" w:hAnsi="Arial LatRus"/>
                <w:lang w:val="ru-RU"/>
              </w:rPr>
              <w:t xml:space="preserve">, </w:t>
            </w:r>
            <w:r w:rsidRPr="00903C04">
              <w:rPr>
                <w:rFonts w:ascii="Calibri" w:hAnsi="Calibri" w:cs="Calibri"/>
                <w:lang w:val="ru-RU"/>
              </w:rPr>
              <w:t>удостоверяющеголичность</w:t>
            </w:r>
          </w:p>
        </w:tc>
      </w:tr>
      <w:tr w:rsidR="0007338B" w:rsidRPr="00903C04" w:rsidTr="0007338B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8B" w:rsidRPr="00903C04" w:rsidRDefault="0007338B" w:rsidP="009F1ACF">
            <w:pPr>
              <w:pStyle w:val="BodyTextIndent3"/>
              <w:widowControl w:val="0"/>
              <w:spacing w:line="240" w:lineRule="auto"/>
              <w:ind w:firstLine="0"/>
              <w:jc w:val="center"/>
              <w:rPr>
                <w:rFonts w:ascii="Arial LatRus" w:hAnsi="Arial LatRus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8B" w:rsidRPr="00903C04" w:rsidRDefault="0007338B" w:rsidP="009F1ACF">
            <w:pPr>
              <w:pStyle w:val="BodyTextIndent3"/>
              <w:widowControl w:val="0"/>
              <w:spacing w:line="240" w:lineRule="auto"/>
              <w:ind w:firstLine="0"/>
              <w:jc w:val="center"/>
              <w:rPr>
                <w:rFonts w:ascii="Arial LatRus" w:hAnsi="Arial LatRus"/>
                <w:lang w:val="ru-RU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8B" w:rsidRPr="00903C04" w:rsidRDefault="0007338B" w:rsidP="009F1ACF">
            <w:pPr>
              <w:pStyle w:val="BodyTextIndent3"/>
              <w:widowControl w:val="0"/>
              <w:spacing w:line="240" w:lineRule="auto"/>
              <w:ind w:firstLine="0"/>
              <w:jc w:val="center"/>
              <w:rPr>
                <w:rFonts w:ascii="Arial LatRus" w:hAnsi="Arial LatRus"/>
                <w:lang w:val="ru-RU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8B" w:rsidRPr="00903C04" w:rsidRDefault="0007338B" w:rsidP="009F1ACF">
            <w:pPr>
              <w:pStyle w:val="BodyTextIndent3"/>
              <w:widowControl w:val="0"/>
              <w:spacing w:line="240" w:lineRule="auto"/>
              <w:ind w:firstLine="0"/>
              <w:jc w:val="center"/>
              <w:rPr>
                <w:rFonts w:ascii="Arial LatRus" w:hAnsi="Arial LatRus"/>
                <w:lang w:val="ru-RU"/>
              </w:rPr>
            </w:pPr>
          </w:p>
        </w:tc>
      </w:tr>
      <w:tr w:rsidR="0007338B" w:rsidRPr="00903C04" w:rsidTr="0007338B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8B" w:rsidRPr="00903C04" w:rsidRDefault="0007338B" w:rsidP="009F1ACF">
            <w:pPr>
              <w:pStyle w:val="BodyTextIndent3"/>
              <w:widowControl w:val="0"/>
              <w:spacing w:line="240" w:lineRule="auto"/>
              <w:ind w:firstLine="0"/>
              <w:jc w:val="center"/>
              <w:rPr>
                <w:rFonts w:ascii="Arial LatRus" w:hAnsi="Arial LatRus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8B" w:rsidRPr="00903C04" w:rsidRDefault="0007338B" w:rsidP="009F1ACF">
            <w:pPr>
              <w:pStyle w:val="BodyTextIndent3"/>
              <w:widowControl w:val="0"/>
              <w:spacing w:line="240" w:lineRule="auto"/>
              <w:ind w:firstLine="0"/>
              <w:jc w:val="center"/>
              <w:rPr>
                <w:rFonts w:ascii="Arial LatRus" w:hAnsi="Arial LatRus"/>
                <w:lang w:val="ru-RU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8B" w:rsidRPr="00903C04" w:rsidRDefault="0007338B" w:rsidP="009F1ACF">
            <w:pPr>
              <w:pStyle w:val="BodyTextIndent3"/>
              <w:widowControl w:val="0"/>
              <w:spacing w:line="240" w:lineRule="auto"/>
              <w:ind w:firstLine="0"/>
              <w:jc w:val="center"/>
              <w:rPr>
                <w:rFonts w:ascii="Arial LatRus" w:hAnsi="Arial LatRus"/>
                <w:lang w:val="ru-RU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8B" w:rsidRPr="00903C04" w:rsidRDefault="0007338B" w:rsidP="009F1ACF">
            <w:pPr>
              <w:pStyle w:val="BodyTextIndent3"/>
              <w:widowControl w:val="0"/>
              <w:spacing w:line="240" w:lineRule="auto"/>
              <w:ind w:firstLine="0"/>
              <w:jc w:val="center"/>
              <w:rPr>
                <w:rFonts w:ascii="Arial LatRus" w:hAnsi="Arial LatRus"/>
                <w:lang w:val="ru-RU"/>
              </w:rPr>
            </w:pPr>
          </w:p>
        </w:tc>
      </w:tr>
      <w:tr w:rsidR="0007338B" w:rsidRPr="00903C04" w:rsidTr="0007338B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8B" w:rsidRPr="00903C04" w:rsidRDefault="0007338B" w:rsidP="009F1ACF">
            <w:pPr>
              <w:pStyle w:val="BodyTextIndent3"/>
              <w:widowControl w:val="0"/>
              <w:spacing w:line="240" w:lineRule="auto"/>
              <w:ind w:firstLine="0"/>
              <w:jc w:val="center"/>
              <w:rPr>
                <w:rFonts w:ascii="Arial LatRus" w:hAnsi="Arial LatRus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8B" w:rsidRPr="00903C04" w:rsidRDefault="0007338B" w:rsidP="009F1ACF">
            <w:pPr>
              <w:pStyle w:val="BodyTextIndent3"/>
              <w:widowControl w:val="0"/>
              <w:spacing w:line="240" w:lineRule="auto"/>
              <w:ind w:firstLine="0"/>
              <w:jc w:val="center"/>
              <w:rPr>
                <w:rFonts w:ascii="Arial LatRus" w:hAnsi="Arial LatRus"/>
                <w:lang w:val="ru-RU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8B" w:rsidRPr="00903C04" w:rsidRDefault="0007338B" w:rsidP="009F1ACF">
            <w:pPr>
              <w:pStyle w:val="BodyTextIndent3"/>
              <w:widowControl w:val="0"/>
              <w:spacing w:line="240" w:lineRule="auto"/>
              <w:ind w:firstLine="0"/>
              <w:jc w:val="center"/>
              <w:rPr>
                <w:rFonts w:ascii="Arial LatRus" w:hAnsi="Arial LatRus"/>
                <w:lang w:val="ru-RU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8B" w:rsidRPr="00903C04" w:rsidRDefault="0007338B" w:rsidP="009F1ACF">
            <w:pPr>
              <w:pStyle w:val="BodyTextIndent3"/>
              <w:widowControl w:val="0"/>
              <w:spacing w:line="240" w:lineRule="auto"/>
              <w:ind w:firstLine="0"/>
              <w:jc w:val="center"/>
              <w:rPr>
                <w:rFonts w:ascii="Arial LatRus" w:hAnsi="Arial LatRus"/>
                <w:lang w:val="ru-RU"/>
              </w:rPr>
            </w:pPr>
          </w:p>
        </w:tc>
      </w:tr>
    </w:tbl>
    <w:p w:rsidR="0007338B" w:rsidRPr="00903C04" w:rsidRDefault="0007338B" w:rsidP="009F1ACF">
      <w:pPr>
        <w:spacing w:after="0" w:line="240" w:lineRule="auto"/>
        <w:rPr>
          <w:rFonts w:ascii="Arial LatRus" w:hAnsi="Arial LatRus"/>
          <w:sz w:val="20"/>
          <w:szCs w:val="20"/>
        </w:rPr>
      </w:pPr>
    </w:p>
    <w:p w:rsidR="0007338B" w:rsidRPr="00903C04" w:rsidRDefault="0007338B" w:rsidP="009F1ACF">
      <w:pPr>
        <w:spacing w:after="0" w:line="240" w:lineRule="auto"/>
        <w:ind w:firstLine="708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Представляютсятехническиехарактеристики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товарныезнаки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фирменныенаименования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марки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производителиигарантийныесрокисоответствующихприборовиоборудования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определенныхпроектнойдокументацией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приложеннойкданномуприглашению</w:t>
      </w:r>
      <w:r w:rsidRPr="00903C04">
        <w:rPr>
          <w:rFonts w:ascii="Arial LatRus" w:hAnsi="Arial LatRus"/>
          <w:sz w:val="20"/>
          <w:szCs w:val="20"/>
        </w:rPr>
        <w:t>.</w:t>
      </w:r>
      <w:r w:rsidRPr="00903C04">
        <w:rPr>
          <w:rFonts w:ascii="Arial LatRus" w:hAnsi="Arial LatRus"/>
          <w:sz w:val="20"/>
          <w:szCs w:val="20"/>
        </w:rPr>
        <w:footnoteReference w:customMarkFollows="1" w:id="16"/>
        <w:t>***</w:t>
      </w:r>
    </w:p>
    <w:p w:rsidR="0007338B" w:rsidRPr="00903C04" w:rsidRDefault="0007338B" w:rsidP="009F1ACF">
      <w:pPr>
        <w:tabs>
          <w:tab w:val="left" w:pos="7371"/>
        </w:tabs>
        <w:spacing w:after="0" w:line="240" w:lineRule="auto"/>
        <w:ind w:left="3544" w:firstLine="3"/>
        <w:jc w:val="both"/>
        <w:rPr>
          <w:rFonts w:ascii="Arial LatRus" w:hAnsi="Arial LatRus"/>
          <w:sz w:val="20"/>
          <w:szCs w:val="20"/>
          <w:lang w:val="hy-AM"/>
        </w:rPr>
      </w:pPr>
    </w:p>
    <w:p w:rsidR="0007338B" w:rsidRPr="00903C04" w:rsidRDefault="0007338B" w:rsidP="009F1ACF">
      <w:pPr>
        <w:tabs>
          <w:tab w:val="left" w:pos="7371"/>
        </w:tabs>
        <w:spacing w:after="0" w:line="240" w:lineRule="auto"/>
        <w:ind w:left="3544" w:firstLine="3"/>
        <w:jc w:val="both"/>
        <w:rPr>
          <w:rFonts w:ascii="Arial LatRus" w:hAnsi="Arial LatRus"/>
          <w:sz w:val="20"/>
          <w:szCs w:val="20"/>
          <w:lang w:val="hy-AM"/>
        </w:rPr>
      </w:pPr>
    </w:p>
    <w:p w:rsidR="0007338B" w:rsidRPr="00903C04" w:rsidRDefault="0007338B" w:rsidP="009F1ACF">
      <w:pPr>
        <w:tabs>
          <w:tab w:val="left" w:pos="7371"/>
        </w:tabs>
        <w:spacing w:after="0" w:line="240" w:lineRule="auto"/>
        <w:ind w:left="3544" w:firstLine="3"/>
        <w:jc w:val="both"/>
        <w:rPr>
          <w:rFonts w:ascii="Arial LatRus" w:hAnsi="Arial LatRus"/>
          <w:sz w:val="20"/>
          <w:szCs w:val="20"/>
        </w:rPr>
      </w:pPr>
    </w:p>
    <w:p w:rsidR="0007338B" w:rsidRPr="00903C04" w:rsidRDefault="0007338B" w:rsidP="009F1ACF">
      <w:pPr>
        <w:tabs>
          <w:tab w:val="left" w:pos="7371"/>
        </w:tabs>
        <w:spacing w:after="0" w:line="240" w:lineRule="auto"/>
        <w:ind w:left="3544" w:firstLine="3"/>
        <w:jc w:val="both"/>
        <w:rPr>
          <w:rFonts w:ascii="Arial LatRus" w:hAnsi="Arial LatRus"/>
          <w:sz w:val="20"/>
          <w:szCs w:val="20"/>
        </w:rPr>
      </w:pPr>
    </w:p>
    <w:p w:rsidR="0007338B" w:rsidRPr="00903C04" w:rsidRDefault="0007338B" w:rsidP="009F1ACF">
      <w:pPr>
        <w:spacing w:after="0" w:line="240" w:lineRule="auto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_______________________________________________</w:t>
      </w:r>
      <w:r w:rsidRPr="00903C04">
        <w:rPr>
          <w:rFonts w:ascii="Arial LatRus" w:hAnsi="Arial LatRus"/>
          <w:sz w:val="20"/>
          <w:szCs w:val="20"/>
        </w:rPr>
        <w:tab/>
        <w:t>_____________________</w:t>
      </w:r>
    </w:p>
    <w:p w:rsidR="0007338B" w:rsidRPr="00903C04" w:rsidRDefault="0007338B" w:rsidP="009F1ACF">
      <w:pPr>
        <w:tabs>
          <w:tab w:val="left" w:pos="7230"/>
        </w:tabs>
        <w:spacing w:after="0" w:line="240" w:lineRule="auto"/>
        <w:ind w:left="851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наименованиеучастника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должность</w:t>
      </w:r>
      <w:r w:rsidRPr="00903C04">
        <w:rPr>
          <w:rFonts w:ascii="Arial LatRus" w:hAnsi="Arial LatRus"/>
          <w:sz w:val="20"/>
          <w:szCs w:val="20"/>
        </w:rPr>
        <w:t>,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подпись</w:t>
      </w:r>
      <w:r w:rsidRPr="00903C04">
        <w:rPr>
          <w:rFonts w:ascii="Arial LatRus" w:hAnsi="Arial LatRus"/>
          <w:sz w:val="20"/>
          <w:szCs w:val="20"/>
        </w:rPr>
        <w:t>)</w:t>
      </w:r>
    </w:p>
    <w:p w:rsidR="0007338B" w:rsidRPr="00903C04" w:rsidRDefault="0007338B" w:rsidP="009F1ACF">
      <w:pPr>
        <w:spacing w:after="0" w:line="240" w:lineRule="auto"/>
        <w:ind w:left="1134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имя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фамилияруководителя</w:t>
      </w:r>
      <w:r w:rsidRPr="00903C04">
        <w:rPr>
          <w:rFonts w:ascii="Arial LatRus" w:hAnsi="Arial LatRus"/>
          <w:sz w:val="20"/>
          <w:szCs w:val="20"/>
        </w:rPr>
        <w:t>)</w:t>
      </w:r>
    </w:p>
    <w:p w:rsidR="0007338B" w:rsidRPr="00903C04" w:rsidRDefault="0007338B" w:rsidP="009F1ACF">
      <w:pPr>
        <w:widowControl w:val="0"/>
        <w:spacing w:after="0" w:line="240" w:lineRule="auto"/>
        <w:jc w:val="right"/>
        <w:rPr>
          <w:rFonts w:ascii="Arial LatRus" w:hAnsi="Arial LatRus"/>
          <w:b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М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П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spacing w:after="0" w:line="240" w:lineRule="auto"/>
        <w:rPr>
          <w:rFonts w:ascii="Arial LatRus" w:hAnsi="Arial LatRus"/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br w:type="page"/>
      </w:r>
    </w:p>
    <w:p w:rsidR="0007338B" w:rsidRPr="00903C04" w:rsidRDefault="0007338B" w:rsidP="009F1ACF">
      <w:pPr>
        <w:pStyle w:val="Heading3"/>
        <w:keepNext w:val="0"/>
        <w:widowControl w:val="0"/>
        <w:spacing w:line="240" w:lineRule="auto"/>
        <w:ind w:firstLine="567"/>
        <w:jc w:val="right"/>
        <w:rPr>
          <w:rFonts w:ascii="Arial LatRus" w:hAnsi="Arial LatRus" w:cs="Arial"/>
          <w:b/>
          <w:i w:val="0"/>
          <w:lang w:val="ru-RU"/>
        </w:rPr>
      </w:pPr>
      <w:r w:rsidRPr="00903C04">
        <w:rPr>
          <w:rFonts w:ascii="Calibri" w:hAnsi="Calibri" w:cs="Calibri"/>
          <w:b/>
          <w:i w:val="0"/>
          <w:lang w:val="ru-RU"/>
        </w:rPr>
        <w:lastRenderedPageBreak/>
        <w:t>Приложение</w:t>
      </w:r>
      <w:r w:rsidRPr="00903C04">
        <w:rPr>
          <w:rFonts w:ascii="Arial" w:hAnsi="Arial" w:cs="Arial"/>
          <w:b/>
          <w:i w:val="0"/>
          <w:lang w:val="ru-RU"/>
        </w:rPr>
        <w:t>№</w:t>
      </w:r>
      <w:r w:rsidRPr="00903C04">
        <w:rPr>
          <w:rFonts w:ascii="Arial LatRus" w:hAnsi="Arial LatRus"/>
          <w:b/>
          <w:i w:val="0"/>
          <w:lang w:val="ru-RU"/>
        </w:rPr>
        <w:t xml:space="preserve"> 1.1</w:t>
      </w:r>
    </w:p>
    <w:p w:rsidR="0007338B" w:rsidRPr="00F01611" w:rsidRDefault="0007338B" w:rsidP="009F1ACF">
      <w:pPr>
        <w:pStyle w:val="BodyTextIndent3"/>
        <w:widowControl w:val="0"/>
        <w:spacing w:line="240" w:lineRule="auto"/>
        <w:jc w:val="right"/>
        <w:rPr>
          <w:rFonts w:ascii="Arial LatRus" w:hAnsi="Arial LatRus" w:cs="Arial"/>
          <w:b/>
          <w:lang w:val="ru-RU"/>
        </w:rPr>
      </w:pPr>
      <w:r w:rsidRPr="00903C04">
        <w:rPr>
          <w:rFonts w:ascii="Calibri" w:hAnsi="Calibri" w:cs="Calibri"/>
          <w:b/>
          <w:lang w:val="ru-RU"/>
        </w:rPr>
        <w:t>кПриглашению</w:t>
      </w:r>
      <w:r w:rsidR="00BC0DF0" w:rsidRPr="00903C04">
        <w:rPr>
          <w:rFonts w:ascii="Calibri" w:hAnsi="Calibri" w:cs="Calibri"/>
          <w:lang w:val="ru-RU"/>
        </w:rPr>
        <w:t>назапросекатировок</w:t>
      </w:r>
      <w:r w:rsidRPr="00903C04">
        <w:rPr>
          <w:rFonts w:ascii="Arial LatRus" w:hAnsi="Arial LatRus" w:cs="Arial"/>
          <w:b/>
          <w:lang w:val="ru-RU"/>
        </w:rPr>
        <w:br/>
      </w:r>
      <w:r w:rsidRPr="00903C04">
        <w:rPr>
          <w:rFonts w:ascii="Calibri" w:hAnsi="Calibri" w:cs="Calibri"/>
          <w:b/>
          <w:lang w:val="ru-RU"/>
        </w:rPr>
        <w:t>подкодом</w:t>
      </w:r>
      <w:r w:rsidR="00BC0DF0" w:rsidRPr="00903C04">
        <w:rPr>
          <w:rFonts w:ascii="Calibri" w:hAnsi="Calibri" w:cs="Calibri"/>
          <w:lang w:val="ru-RU"/>
        </w:rPr>
        <w:t>РА</w:t>
      </w:r>
      <w:r w:rsidR="00BC0DF0" w:rsidRPr="00903C04">
        <w:rPr>
          <w:rFonts w:ascii="Arial LatRus" w:hAnsi="Arial LatRus"/>
          <w:lang w:val="ru-RU"/>
        </w:rPr>
        <w:t xml:space="preserve"> CMAH-</w:t>
      </w:r>
      <w:r w:rsidR="00BC0DF0" w:rsidRPr="00903C04">
        <w:rPr>
          <w:rFonts w:ascii="Arial LatRus" w:hAnsi="Arial LatRus"/>
        </w:rPr>
        <w:t>GH</w:t>
      </w:r>
      <w:r w:rsidR="008E712D" w:rsidRPr="00903C04">
        <w:rPr>
          <w:rFonts w:ascii="Arial LatRus" w:hAnsi="Arial LatRus"/>
          <w:lang w:val="ru-RU"/>
        </w:rPr>
        <w:t>ASHRB-20/0</w:t>
      </w:r>
      <w:r w:rsidR="009F0D77" w:rsidRPr="00F01611">
        <w:rPr>
          <w:rFonts w:ascii="Arial LatRus" w:hAnsi="Arial LatRus"/>
          <w:lang w:val="ru-RU"/>
        </w:rPr>
        <w:t>8</w:t>
      </w:r>
    </w:p>
    <w:p w:rsidR="0007338B" w:rsidRPr="00903C04" w:rsidRDefault="0007338B" w:rsidP="009F1ACF">
      <w:pPr>
        <w:widowControl w:val="0"/>
        <w:spacing w:after="0" w:line="240" w:lineRule="auto"/>
        <w:ind w:left="567" w:right="565"/>
        <w:jc w:val="center"/>
        <w:rPr>
          <w:rFonts w:ascii="Arial LatRus" w:hAnsi="Arial LatRus"/>
          <w:b/>
          <w:sz w:val="20"/>
          <w:szCs w:val="20"/>
        </w:rPr>
      </w:pPr>
    </w:p>
    <w:p w:rsidR="0007338B" w:rsidRPr="00903C04" w:rsidRDefault="0007338B" w:rsidP="009F1ACF">
      <w:pPr>
        <w:pStyle w:val="Heading3"/>
        <w:keepNext w:val="0"/>
        <w:widowControl w:val="0"/>
        <w:spacing w:line="240" w:lineRule="auto"/>
        <w:ind w:left="567" w:right="565"/>
        <w:rPr>
          <w:rFonts w:ascii="Arial LatRus" w:hAnsi="Arial LatRus"/>
          <w:b/>
          <w:i w:val="0"/>
          <w:lang w:val="ru-RU"/>
        </w:rPr>
      </w:pPr>
      <w:r w:rsidRPr="00903C04">
        <w:rPr>
          <w:rFonts w:ascii="Calibri" w:hAnsi="Calibri" w:cs="Calibri"/>
          <w:b/>
          <w:i w:val="0"/>
          <w:lang w:val="ru-RU"/>
        </w:rPr>
        <w:t>ОПИСАНИЕ</w:t>
      </w:r>
    </w:p>
    <w:p w:rsidR="0007338B" w:rsidRPr="00903C04" w:rsidRDefault="0007338B" w:rsidP="009F1ACF">
      <w:pPr>
        <w:pStyle w:val="Heading3"/>
        <w:keepNext w:val="0"/>
        <w:widowControl w:val="0"/>
        <w:spacing w:line="240" w:lineRule="auto"/>
        <w:ind w:left="567" w:right="565"/>
        <w:rPr>
          <w:rFonts w:ascii="Arial LatRus" w:hAnsi="Arial LatRus"/>
          <w:b/>
          <w:i w:val="0"/>
          <w:lang w:val="ru-RU"/>
        </w:rPr>
      </w:pPr>
      <w:r w:rsidRPr="00903C04">
        <w:rPr>
          <w:rFonts w:ascii="Calibri" w:hAnsi="Calibri" w:cs="Calibri"/>
          <w:b/>
          <w:i w:val="0"/>
          <w:lang w:val="ru-RU"/>
        </w:rPr>
        <w:t>приборовиоборудования</w:t>
      </w:r>
    </w:p>
    <w:p w:rsidR="0007338B" w:rsidRPr="00903C04" w:rsidRDefault="0007338B" w:rsidP="009F1ACF">
      <w:pPr>
        <w:pStyle w:val="Heading3"/>
        <w:keepNext w:val="0"/>
        <w:widowControl w:val="0"/>
        <w:spacing w:line="240" w:lineRule="auto"/>
        <w:ind w:left="567" w:right="565"/>
        <w:rPr>
          <w:rFonts w:ascii="Arial LatRus" w:hAnsi="Arial LatRus" w:cs="Arial"/>
          <w:i w:val="0"/>
          <w:lang w:val="ru-RU"/>
        </w:rPr>
      </w:pPr>
    </w:p>
    <w:p w:rsidR="0007338B" w:rsidRPr="00903C04" w:rsidRDefault="0007338B" w:rsidP="009F1ACF">
      <w:pPr>
        <w:widowControl w:val="0"/>
        <w:spacing w:after="0" w:line="240" w:lineRule="auto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 xml:space="preserve">_____________________________,                               </w:t>
      </w:r>
      <w:r w:rsidRPr="00903C04">
        <w:rPr>
          <w:rFonts w:ascii="Calibri" w:hAnsi="Calibri" w:cs="Calibri"/>
          <w:sz w:val="20"/>
          <w:szCs w:val="20"/>
        </w:rPr>
        <w:t>вкачествеучастникав</w:t>
      </w:r>
    </w:p>
    <w:p w:rsidR="0007338B" w:rsidRPr="00903C04" w:rsidRDefault="0007338B" w:rsidP="009F1ACF">
      <w:pPr>
        <w:widowControl w:val="0"/>
        <w:spacing w:after="0" w:line="240" w:lineRule="auto"/>
        <w:jc w:val="both"/>
        <w:rPr>
          <w:rFonts w:ascii="Arial LatRus" w:hAnsi="Arial LatRus" w:cs="Arial"/>
          <w:sz w:val="20"/>
          <w:szCs w:val="20"/>
          <w:u w:val="single"/>
        </w:rPr>
      </w:pPr>
      <w:r w:rsidRPr="00903C04">
        <w:rPr>
          <w:rFonts w:ascii="Calibri" w:hAnsi="Calibri" w:cs="Calibri"/>
          <w:sz w:val="20"/>
          <w:szCs w:val="20"/>
        </w:rPr>
        <w:t>наименованиеучастника</w:t>
      </w:r>
    </w:p>
    <w:p w:rsidR="0007338B" w:rsidRPr="00903C04" w:rsidRDefault="0007338B" w:rsidP="009F1ACF">
      <w:pPr>
        <w:widowControl w:val="0"/>
        <w:spacing w:after="0" w:line="240" w:lineRule="auto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рамкахоткрытогоконкурсаподкодом</w:t>
      </w:r>
      <w:r w:rsidR="00BC0DF0" w:rsidRPr="00903C04">
        <w:rPr>
          <w:rFonts w:ascii="Calibri" w:hAnsi="Calibri" w:cs="Calibri"/>
          <w:sz w:val="20"/>
          <w:szCs w:val="20"/>
        </w:rPr>
        <w:t>РА</w:t>
      </w:r>
      <w:r w:rsidR="00BC0DF0" w:rsidRPr="00903C04">
        <w:rPr>
          <w:rFonts w:ascii="Arial LatRus" w:hAnsi="Arial LatRus"/>
          <w:sz w:val="20"/>
          <w:szCs w:val="20"/>
        </w:rPr>
        <w:t xml:space="preserve"> CMAH-</w:t>
      </w:r>
      <w:r w:rsidR="00BC0DF0" w:rsidRPr="00903C04">
        <w:rPr>
          <w:rFonts w:ascii="Arial LatRus" w:hAnsi="Arial LatRus"/>
          <w:sz w:val="20"/>
          <w:szCs w:val="20"/>
          <w:lang w:val="en-US"/>
        </w:rPr>
        <w:t>GH</w:t>
      </w:r>
      <w:r w:rsidR="008E712D" w:rsidRPr="00903C04">
        <w:rPr>
          <w:rFonts w:ascii="Arial LatRus" w:hAnsi="Arial LatRus"/>
          <w:sz w:val="20"/>
          <w:szCs w:val="20"/>
        </w:rPr>
        <w:t>ASHRB-20/0</w:t>
      </w:r>
      <w:r w:rsidR="009F0D77" w:rsidRPr="00F01611">
        <w:rPr>
          <w:rFonts w:ascii="Arial LatRus" w:hAnsi="Arial LatRus"/>
          <w:sz w:val="20"/>
          <w:szCs w:val="20"/>
        </w:rPr>
        <w:t>8</w:t>
      </w:r>
      <w:r w:rsidRPr="00903C04">
        <w:rPr>
          <w:rFonts w:ascii="Calibri" w:hAnsi="Calibri" w:cs="Calibri"/>
          <w:sz w:val="20"/>
          <w:szCs w:val="20"/>
        </w:rPr>
        <w:t>нижеполотампредставляетописанияпредлагаемыхимприборовиоборудования</w:t>
      </w:r>
      <w:r w:rsidRPr="00903C04">
        <w:rPr>
          <w:rFonts w:ascii="Arial LatRus" w:hAnsi="Arial LatRus"/>
          <w:sz w:val="20"/>
          <w:szCs w:val="20"/>
        </w:rPr>
        <w:t xml:space="preserve">.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363"/>
        <w:gridCol w:w="1335"/>
        <w:gridCol w:w="1325"/>
        <w:gridCol w:w="1716"/>
        <w:gridCol w:w="1721"/>
        <w:gridCol w:w="1471"/>
      </w:tblGrid>
      <w:tr w:rsidR="0007338B" w:rsidRPr="00903C04" w:rsidTr="0007338B">
        <w:tc>
          <w:tcPr>
            <w:tcW w:w="1242" w:type="dxa"/>
            <w:vMerge w:val="restart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b/>
                <w:sz w:val="20"/>
                <w:szCs w:val="20"/>
              </w:rPr>
            </w:pP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  <w:r w:rsidRPr="00903C04">
              <w:rPr>
                <w:rFonts w:ascii="Calibri" w:hAnsi="Calibri" w:cs="Calibri"/>
                <w:b/>
                <w:sz w:val="20"/>
                <w:szCs w:val="20"/>
              </w:rPr>
              <w:t>Номерлота</w:t>
            </w:r>
          </w:p>
        </w:tc>
        <w:tc>
          <w:tcPr>
            <w:tcW w:w="8931" w:type="dxa"/>
            <w:gridSpan w:val="6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b/>
                <w:bCs/>
                <w:sz w:val="20"/>
                <w:szCs w:val="20"/>
                <w:lang w:val="en-US"/>
              </w:rPr>
            </w:pPr>
            <w:r w:rsidRPr="00903C04">
              <w:rPr>
                <w:rFonts w:ascii="Calibri" w:hAnsi="Calibri" w:cs="Calibri"/>
                <w:b/>
                <w:sz w:val="20"/>
                <w:szCs w:val="20"/>
              </w:rPr>
              <w:t>Предлагаемыеприборыиоборудование</w:t>
            </w:r>
          </w:p>
        </w:tc>
      </w:tr>
      <w:tr w:rsidR="0007338B" w:rsidRPr="00903C04" w:rsidTr="0007338B">
        <w:trPr>
          <w:trHeight w:val="696"/>
        </w:trPr>
        <w:tc>
          <w:tcPr>
            <w:tcW w:w="1242" w:type="dxa"/>
            <w:vMerge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b/>
                <w:sz w:val="20"/>
                <w:szCs w:val="20"/>
              </w:rPr>
            </w:pPr>
            <w:r w:rsidRPr="00903C04">
              <w:rPr>
                <w:rFonts w:ascii="Calibri" w:hAnsi="Calibri" w:cs="Calibri"/>
                <w:b/>
                <w:sz w:val="20"/>
                <w:szCs w:val="20"/>
              </w:rPr>
              <w:t>фирменное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  <w:r w:rsidRPr="00903C04">
              <w:rPr>
                <w:rFonts w:ascii="Calibri" w:hAnsi="Calibri" w:cs="Calibri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335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  <w:r w:rsidRPr="00903C04">
              <w:rPr>
                <w:rFonts w:ascii="Calibri" w:hAnsi="Calibri" w:cs="Calibri"/>
                <w:b/>
                <w:sz w:val="20"/>
                <w:szCs w:val="20"/>
              </w:rPr>
              <w:t>товарныйзнак</w:t>
            </w:r>
          </w:p>
        </w:tc>
        <w:tc>
          <w:tcPr>
            <w:tcW w:w="1325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b/>
                <w:bCs/>
                <w:sz w:val="20"/>
                <w:szCs w:val="20"/>
                <w:lang w:val="hy-AM"/>
              </w:rPr>
            </w:pPr>
            <w:r w:rsidRPr="00903C04">
              <w:rPr>
                <w:rFonts w:ascii="Calibri" w:hAnsi="Calibri" w:cs="Calibri"/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1716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  <w:r w:rsidRPr="00903C04">
              <w:rPr>
                <w:rFonts w:ascii="Calibri" w:hAnsi="Calibri" w:cs="Calibri"/>
                <w:b/>
                <w:sz w:val="20"/>
                <w:szCs w:val="20"/>
              </w:rPr>
              <w:t>наименованиепроизводителя</w:t>
            </w:r>
          </w:p>
        </w:tc>
        <w:tc>
          <w:tcPr>
            <w:tcW w:w="1721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  <w:r w:rsidRPr="00903C04">
              <w:rPr>
                <w:rFonts w:ascii="Calibri" w:hAnsi="Calibri" w:cs="Calibri"/>
                <w:b/>
                <w:sz w:val="20"/>
                <w:szCs w:val="20"/>
              </w:rPr>
              <w:t>техническиехарактеристики</w:t>
            </w:r>
          </w:p>
        </w:tc>
        <w:tc>
          <w:tcPr>
            <w:tcW w:w="1471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  <w:r w:rsidRPr="00903C04">
              <w:rPr>
                <w:rFonts w:ascii="Calibri" w:hAnsi="Calibri" w:cs="Calibri"/>
                <w:b/>
                <w:sz w:val="20"/>
                <w:szCs w:val="20"/>
              </w:rPr>
              <w:t>гарантийныесроки</w:t>
            </w:r>
          </w:p>
        </w:tc>
      </w:tr>
      <w:tr w:rsidR="0007338B" w:rsidRPr="00903C04" w:rsidTr="0007338B">
        <w:tc>
          <w:tcPr>
            <w:tcW w:w="1242" w:type="dxa"/>
          </w:tcPr>
          <w:p w:rsidR="0007338B" w:rsidRPr="00903C04" w:rsidRDefault="0007338B" w:rsidP="009F1ACF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  <w:i w:val="0"/>
              </w:rPr>
            </w:pPr>
          </w:p>
        </w:tc>
        <w:tc>
          <w:tcPr>
            <w:tcW w:w="1363" w:type="dxa"/>
          </w:tcPr>
          <w:p w:rsidR="0007338B" w:rsidRPr="00903C04" w:rsidRDefault="0007338B" w:rsidP="009F1ACF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  <w:i w:val="0"/>
              </w:rPr>
            </w:pPr>
          </w:p>
        </w:tc>
        <w:tc>
          <w:tcPr>
            <w:tcW w:w="1335" w:type="dxa"/>
          </w:tcPr>
          <w:p w:rsidR="0007338B" w:rsidRPr="00903C04" w:rsidRDefault="0007338B" w:rsidP="009F1ACF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  <w:i w:val="0"/>
              </w:rPr>
            </w:pPr>
          </w:p>
        </w:tc>
        <w:tc>
          <w:tcPr>
            <w:tcW w:w="1325" w:type="dxa"/>
          </w:tcPr>
          <w:p w:rsidR="0007338B" w:rsidRPr="00903C04" w:rsidRDefault="0007338B" w:rsidP="009F1ACF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  <w:i w:val="0"/>
              </w:rPr>
            </w:pPr>
          </w:p>
        </w:tc>
        <w:tc>
          <w:tcPr>
            <w:tcW w:w="1716" w:type="dxa"/>
          </w:tcPr>
          <w:p w:rsidR="0007338B" w:rsidRPr="00903C04" w:rsidRDefault="0007338B" w:rsidP="009F1ACF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  <w:i w:val="0"/>
              </w:rPr>
            </w:pPr>
          </w:p>
        </w:tc>
        <w:tc>
          <w:tcPr>
            <w:tcW w:w="1721" w:type="dxa"/>
          </w:tcPr>
          <w:p w:rsidR="0007338B" w:rsidRPr="00903C04" w:rsidRDefault="0007338B" w:rsidP="009F1ACF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  <w:i w:val="0"/>
              </w:rPr>
            </w:pPr>
          </w:p>
        </w:tc>
        <w:tc>
          <w:tcPr>
            <w:tcW w:w="1471" w:type="dxa"/>
          </w:tcPr>
          <w:p w:rsidR="0007338B" w:rsidRPr="00903C04" w:rsidRDefault="0007338B" w:rsidP="009F1ACF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  <w:i w:val="0"/>
              </w:rPr>
            </w:pPr>
          </w:p>
        </w:tc>
      </w:tr>
      <w:tr w:rsidR="0007338B" w:rsidRPr="00903C04" w:rsidTr="0007338B">
        <w:tc>
          <w:tcPr>
            <w:tcW w:w="1242" w:type="dxa"/>
          </w:tcPr>
          <w:p w:rsidR="0007338B" w:rsidRPr="00903C04" w:rsidRDefault="0007338B" w:rsidP="009F1ACF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  <w:i w:val="0"/>
              </w:rPr>
            </w:pPr>
          </w:p>
        </w:tc>
        <w:tc>
          <w:tcPr>
            <w:tcW w:w="1363" w:type="dxa"/>
          </w:tcPr>
          <w:p w:rsidR="0007338B" w:rsidRPr="00903C04" w:rsidRDefault="0007338B" w:rsidP="009F1ACF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  <w:i w:val="0"/>
              </w:rPr>
            </w:pPr>
          </w:p>
        </w:tc>
        <w:tc>
          <w:tcPr>
            <w:tcW w:w="1335" w:type="dxa"/>
          </w:tcPr>
          <w:p w:rsidR="0007338B" w:rsidRPr="00903C04" w:rsidRDefault="0007338B" w:rsidP="009F1ACF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  <w:i w:val="0"/>
              </w:rPr>
            </w:pPr>
          </w:p>
        </w:tc>
        <w:tc>
          <w:tcPr>
            <w:tcW w:w="1325" w:type="dxa"/>
          </w:tcPr>
          <w:p w:rsidR="0007338B" w:rsidRPr="00903C04" w:rsidRDefault="0007338B" w:rsidP="009F1ACF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  <w:i w:val="0"/>
              </w:rPr>
            </w:pPr>
          </w:p>
        </w:tc>
        <w:tc>
          <w:tcPr>
            <w:tcW w:w="1716" w:type="dxa"/>
          </w:tcPr>
          <w:p w:rsidR="0007338B" w:rsidRPr="00903C04" w:rsidRDefault="0007338B" w:rsidP="009F1ACF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  <w:i w:val="0"/>
              </w:rPr>
            </w:pPr>
          </w:p>
        </w:tc>
        <w:tc>
          <w:tcPr>
            <w:tcW w:w="1721" w:type="dxa"/>
          </w:tcPr>
          <w:p w:rsidR="0007338B" w:rsidRPr="00903C04" w:rsidRDefault="0007338B" w:rsidP="009F1ACF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  <w:i w:val="0"/>
              </w:rPr>
            </w:pPr>
          </w:p>
        </w:tc>
        <w:tc>
          <w:tcPr>
            <w:tcW w:w="1471" w:type="dxa"/>
          </w:tcPr>
          <w:p w:rsidR="0007338B" w:rsidRPr="00903C04" w:rsidRDefault="0007338B" w:rsidP="009F1ACF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  <w:i w:val="0"/>
              </w:rPr>
            </w:pPr>
          </w:p>
        </w:tc>
      </w:tr>
      <w:tr w:rsidR="0007338B" w:rsidRPr="00903C04" w:rsidTr="0007338B">
        <w:tc>
          <w:tcPr>
            <w:tcW w:w="1242" w:type="dxa"/>
          </w:tcPr>
          <w:p w:rsidR="0007338B" w:rsidRPr="00903C04" w:rsidRDefault="0007338B" w:rsidP="009F1ACF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  <w:i w:val="0"/>
              </w:rPr>
            </w:pPr>
          </w:p>
        </w:tc>
        <w:tc>
          <w:tcPr>
            <w:tcW w:w="1363" w:type="dxa"/>
          </w:tcPr>
          <w:p w:rsidR="0007338B" w:rsidRPr="00903C04" w:rsidRDefault="0007338B" w:rsidP="009F1ACF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  <w:i w:val="0"/>
              </w:rPr>
            </w:pPr>
          </w:p>
        </w:tc>
        <w:tc>
          <w:tcPr>
            <w:tcW w:w="1335" w:type="dxa"/>
          </w:tcPr>
          <w:p w:rsidR="0007338B" w:rsidRPr="00903C04" w:rsidRDefault="0007338B" w:rsidP="009F1ACF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  <w:i w:val="0"/>
              </w:rPr>
            </w:pPr>
          </w:p>
        </w:tc>
        <w:tc>
          <w:tcPr>
            <w:tcW w:w="1325" w:type="dxa"/>
          </w:tcPr>
          <w:p w:rsidR="0007338B" w:rsidRPr="00903C04" w:rsidRDefault="0007338B" w:rsidP="009F1ACF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  <w:i w:val="0"/>
              </w:rPr>
            </w:pPr>
          </w:p>
        </w:tc>
        <w:tc>
          <w:tcPr>
            <w:tcW w:w="1716" w:type="dxa"/>
          </w:tcPr>
          <w:p w:rsidR="0007338B" w:rsidRPr="00903C04" w:rsidRDefault="0007338B" w:rsidP="009F1ACF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  <w:i w:val="0"/>
              </w:rPr>
            </w:pPr>
          </w:p>
        </w:tc>
        <w:tc>
          <w:tcPr>
            <w:tcW w:w="1721" w:type="dxa"/>
          </w:tcPr>
          <w:p w:rsidR="0007338B" w:rsidRPr="00903C04" w:rsidRDefault="0007338B" w:rsidP="009F1ACF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  <w:i w:val="0"/>
              </w:rPr>
            </w:pPr>
          </w:p>
        </w:tc>
        <w:tc>
          <w:tcPr>
            <w:tcW w:w="1471" w:type="dxa"/>
          </w:tcPr>
          <w:p w:rsidR="0007338B" w:rsidRPr="00903C04" w:rsidRDefault="0007338B" w:rsidP="009F1ACF">
            <w:pPr>
              <w:pStyle w:val="Heading3"/>
              <w:keepNext w:val="0"/>
              <w:widowControl w:val="0"/>
              <w:spacing w:line="240" w:lineRule="auto"/>
              <w:jc w:val="left"/>
              <w:rPr>
                <w:rFonts w:ascii="Arial LatRus" w:hAnsi="Arial LatRus"/>
                <w:b/>
                <w:i w:val="0"/>
              </w:rPr>
            </w:pPr>
          </w:p>
        </w:tc>
      </w:tr>
    </w:tbl>
    <w:p w:rsidR="0007338B" w:rsidRPr="00903C04" w:rsidRDefault="0007338B" w:rsidP="009F1ACF">
      <w:pPr>
        <w:widowControl w:val="0"/>
        <w:tabs>
          <w:tab w:val="left" w:pos="6804"/>
        </w:tabs>
        <w:spacing w:after="0" w:line="240" w:lineRule="auto"/>
        <w:jc w:val="center"/>
        <w:rPr>
          <w:rFonts w:ascii="Arial LatRus" w:hAnsi="Arial LatRus"/>
          <w:sz w:val="20"/>
          <w:szCs w:val="20"/>
          <w:lang w:val="en-US"/>
        </w:rPr>
      </w:pPr>
    </w:p>
    <w:p w:rsidR="0007338B" w:rsidRPr="00903C04" w:rsidRDefault="0007338B" w:rsidP="009F1ACF">
      <w:pPr>
        <w:widowControl w:val="0"/>
        <w:tabs>
          <w:tab w:val="left" w:pos="6804"/>
        </w:tabs>
        <w:spacing w:after="0" w:line="240" w:lineRule="auto"/>
        <w:jc w:val="center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_________________________________________________</w:t>
      </w:r>
      <w:r w:rsidRPr="00903C04">
        <w:rPr>
          <w:rFonts w:ascii="Arial LatRus" w:hAnsi="Arial LatRus"/>
          <w:sz w:val="20"/>
          <w:szCs w:val="20"/>
        </w:rPr>
        <w:tab/>
        <w:t>_________________</w:t>
      </w:r>
    </w:p>
    <w:p w:rsidR="0007338B" w:rsidRPr="00903C04" w:rsidRDefault="0007338B" w:rsidP="009F1ACF">
      <w:pPr>
        <w:widowControl w:val="0"/>
        <w:tabs>
          <w:tab w:val="left" w:pos="7513"/>
        </w:tabs>
        <w:spacing w:after="0" w:line="240" w:lineRule="auto"/>
        <w:ind w:left="709"/>
        <w:jc w:val="both"/>
        <w:rPr>
          <w:rFonts w:ascii="Arial LatRus" w:hAnsi="Arial LatRus" w:cs="Arial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наименованиеучастника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должность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имя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фамилияруководителя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подпись</w:t>
      </w:r>
    </w:p>
    <w:p w:rsidR="0007338B" w:rsidRPr="00903C04" w:rsidRDefault="0007338B" w:rsidP="009F1ACF">
      <w:pPr>
        <w:widowControl w:val="0"/>
        <w:spacing w:after="0" w:line="240" w:lineRule="auto"/>
        <w:jc w:val="right"/>
        <w:rPr>
          <w:rFonts w:ascii="Arial LatRus" w:hAnsi="Arial LatRus"/>
          <w:sz w:val="20"/>
          <w:szCs w:val="20"/>
        </w:rPr>
      </w:pPr>
    </w:p>
    <w:p w:rsidR="0007338B" w:rsidRPr="00903C04" w:rsidRDefault="0007338B" w:rsidP="009F1ACF">
      <w:pPr>
        <w:widowControl w:val="0"/>
        <w:spacing w:after="0" w:line="240" w:lineRule="auto"/>
        <w:jc w:val="right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М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П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spacing w:after="0" w:line="240" w:lineRule="auto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br w:type="page"/>
      </w:r>
    </w:p>
    <w:p w:rsidR="0007338B" w:rsidRPr="00903C04" w:rsidRDefault="0007338B" w:rsidP="009F1ACF">
      <w:pPr>
        <w:pStyle w:val="BodyTextIndent3"/>
        <w:widowControl w:val="0"/>
        <w:spacing w:line="240" w:lineRule="auto"/>
        <w:ind w:firstLine="0"/>
        <w:jc w:val="right"/>
        <w:rPr>
          <w:rFonts w:ascii="Arial LatRus" w:hAnsi="Arial LatRus" w:cs="Arial"/>
          <w:b/>
          <w:lang w:val="ru-RU"/>
        </w:rPr>
      </w:pPr>
      <w:r w:rsidRPr="00903C04">
        <w:rPr>
          <w:rFonts w:ascii="Calibri" w:hAnsi="Calibri" w:cs="Calibri"/>
          <w:b/>
          <w:lang w:val="ru-RU"/>
        </w:rPr>
        <w:lastRenderedPageBreak/>
        <w:t>Приложение</w:t>
      </w:r>
      <w:r w:rsidRPr="00903C04">
        <w:rPr>
          <w:rFonts w:ascii="Arial" w:hAnsi="Arial" w:cs="Arial"/>
          <w:b/>
          <w:lang w:val="ru-RU"/>
        </w:rPr>
        <w:t>№</w:t>
      </w:r>
      <w:r w:rsidRPr="00903C04">
        <w:rPr>
          <w:rFonts w:ascii="Arial LatRus" w:hAnsi="Arial LatRus"/>
          <w:b/>
          <w:lang w:val="ru-RU"/>
        </w:rPr>
        <w:t xml:space="preserve"> 2</w:t>
      </w:r>
    </w:p>
    <w:p w:rsidR="0007338B" w:rsidRPr="009F0D77" w:rsidRDefault="0007338B" w:rsidP="009F1ACF">
      <w:pPr>
        <w:pStyle w:val="BodyTextIndent3"/>
        <w:widowControl w:val="0"/>
        <w:spacing w:line="240" w:lineRule="auto"/>
        <w:jc w:val="right"/>
        <w:rPr>
          <w:rFonts w:ascii="Arial LatRus" w:hAnsi="Arial LatRus" w:cs="Arial"/>
          <w:b/>
        </w:rPr>
      </w:pPr>
      <w:r w:rsidRPr="00903C04">
        <w:rPr>
          <w:rFonts w:ascii="Calibri" w:hAnsi="Calibri" w:cs="Calibri"/>
          <w:b/>
          <w:lang w:val="ru-RU"/>
        </w:rPr>
        <w:t>кПриглашению</w:t>
      </w:r>
      <w:r w:rsidR="00BC0DF0" w:rsidRPr="00903C04">
        <w:rPr>
          <w:rFonts w:ascii="Calibri" w:hAnsi="Calibri" w:cs="Calibri"/>
          <w:lang w:val="ru-RU"/>
        </w:rPr>
        <w:t>назапросекатировок</w:t>
      </w:r>
      <w:r w:rsidRPr="00903C04">
        <w:rPr>
          <w:rFonts w:ascii="Arial LatRus" w:hAnsi="Arial LatRus" w:cs="Arial"/>
          <w:b/>
          <w:lang w:val="ru-RU"/>
        </w:rPr>
        <w:br/>
      </w:r>
      <w:r w:rsidRPr="00903C04">
        <w:rPr>
          <w:rFonts w:ascii="Calibri" w:hAnsi="Calibri" w:cs="Calibri"/>
          <w:b/>
          <w:lang w:val="ru-RU"/>
        </w:rPr>
        <w:t>подкодом</w:t>
      </w:r>
      <w:r w:rsidR="00BC0DF0" w:rsidRPr="00903C04">
        <w:rPr>
          <w:rFonts w:ascii="Calibri" w:hAnsi="Calibri" w:cs="Calibri"/>
          <w:lang w:val="ru-RU"/>
        </w:rPr>
        <w:t>РА</w:t>
      </w:r>
      <w:r w:rsidR="00BC0DF0" w:rsidRPr="00903C04">
        <w:rPr>
          <w:rFonts w:ascii="Arial LatRus" w:hAnsi="Arial LatRus"/>
          <w:lang w:val="ru-RU"/>
        </w:rPr>
        <w:t xml:space="preserve"> CMAH-</w:t>
      </w:r>
      <w:r w:rsidR="00BC0DF0" w:rsidRPr="00903C04">
        <w:rPr>
          <w:rFonts w:ascii="Arial LatRus" w:hAnsi="Arial LatRus"/>
        </w:rPr>
        <w:t>GH</w:t>
      </w:r>
      <w:r w:rsidR="008E712D" w:rsidRPr="00903C04">
        <w:rPr>
          <w:rFonts w:ascii="Arial LatRus" w:hAnsi="Arial LatRus"/>
          <w:lang w:val="ru-RU"/>
        </w:rPr>
        <w:t>ASHRB-20/0</w:t>
      </w:r>
      <w:r w:rsidR="009F0D77">
        <w:rPr>
          <w:rFonts w:ascii="Arial LatRus" w:hAnsi="Arial LatRus"/>
        </w:rPr>
        <w:t>8</w:t>
      </w:r>
    </w:p>
    <w:p w:rsidR="0007338B" w:rsidRPr="00903C04" w:rsidRDefault="0007338B" w:rsidP="009F1ACF">
      <w:pPr>
        <w:widowControl w:val="0"/>
        <w:spacing w:after="0" w:line="240" w:lineRule="auto"/>
        <w:ind w:firstLine="567"/>
        <w:jc w:val="center"/>
        <w:rPr>
          <w:rFonts w:ascii="Arial LatRus" w:hAnsi="Arial LatRus"/>
          <w:sz w:val="20"/>
          <w:szCs w:val="20"/>
        </w:rPr>
      </w:pPr>
    </w:p>
    <w:p w:rsidR="0007338B" w:rsidRPr="00903C04" w:rsidRDefault="0007338B" w:rsidP="009F1ACF">
      <w:pPr>
        <w:widowControl w:val="0"/>
        <w:spacing w:after="0" w:line="240" w:lineRule="auto"/>
        <w:ind w:left="-66"/>
        <w:jc w:val="center"/>
        <w:rPr>
          <w:rFonts w:ascii="Arial LatRus" w:hAnsi="Arial LatRus"/>
          <w:b/>
          <w:sz w:val="20"/>
          <w:szCs w:val="20"/>
        </w:rPr>
      </w:pPr>
      <w:r w:rsidRPr="00903C04">
        <w:rPr>
          <w:rFonts w:ascii="Calibri" w:hAnsi="Calibri" w:cs="Calibri"/>
          <w:b/>
          <w:sz w:val="20"/>
          <w:szCs w:val="20"/>
        </w:rPr>
        <w:t>ЦЕНОВОЕПРЕДЛОЖЕНИЕ</w:t>
      </w:r>
    </w:p>
    <w:p w:rsidR="0007338B" w:rsidRPr="00903C04" w:rsidRDefault="0007338B" w:rsidP="009F1ACF">
      <w:pPr>
        <w:widowControl w:val="0"/>
        <w:spacing w:after="0" w:line="240" w:lineRule="auto"/>
        <w:ind w:firstLine="567"/>
        <w:jc w:val="center"/>
        <w:rPr>
          <w:rFonts w:ascii="Arial LatRus" w:hAnsi="Arial LatRus"/>
          <w:sz w:val="20"/>
          <w:szCs w:val="20"/>
        </w:rPr>
      </w:pPr>
    </w:p>
    <w:p w:rsidR="0007338B" w:rsidRPr="009F0D77" w:rsidRDefault="0007338B" w:rsidP="009F1ACF">
      <w:pPr>
        <w:widowControl w:val="0"/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  <w:lang w:val="en-US"/>
        </w:rPr>
      </w:pPr>
      <w:r w:rsidRPr="00903C04">
        <w:rPr>
          <w:rFonts w:ascii="Calibri" w:hAnsi="Calibri" w:cs="Calibri"/>
          <w:spacing w:val="-6"/>
          <w:sz w:val="20"/>
          <w:szCs w:val="20"/>
        </w:rPr>
        <w:t>Рассмотревприглашениенаоткрытыйконкурсподкодом</w:t>
      </w:r>
      <w:r w:rsidR="00BC0DF0" w:rsidRPr="00903C04">
        <w:rPr>
          <w:rFonts w:ascii="Calibri" w:hAnsi="Calibri" w:cs="Calibri"/>
          <w:sz w:val="20"/>
          <w:szCs w:val="20"/>
        </w:rPr>
        <w:t>РА</w:t>
      </w:r>
      <w:r w:rsidR="00BC0DF0" w:rsidRPr="00903C04">
        <w:rPr>
          <w:rFonts w:ascii="Arial LatRus" w:hAnsi="Arial LatRus"/>
          <w:sz w:val="20"/>
          <w:szCs w:val="20"/>
        </w:rPr>
        <w:t xml:space="preserve"> CMAH-</w:t>
      </w:r>
      <w:r w:rsidR="00BC0DF0" w:rsidRPr="00903C04">
        <w:rPr>
          <w:rFonts w:ascii="Arial LatRus" w:hAnsi="Arial LatRus"/>
          <w:sz w:val="20"/>
          <w:szCs w:val="20"/>
          <w:lang w:val="en-US"/>
        </w:rPr>
        <w:t>GH</w:t>
      </w:r>
      <w:r w:rsidR="008E712D" w:rsidRPr="00903C04">
        <w:rPr>
          <w:rFonts w:ascii="Arial LatRus" w:hAnsi="Arial LatRus"/>
          <w:sz w:val="20"/>
          <w:szCs w:val="20"/>
        </w:rPr>
        <w:t>ASHRB-20/0</w:t>
      </w:r>
      <w:r w:rsidR="009F0D77">
        <w:rPr>
          <w:rFonts w:ascii="Arial LatRus" w:hAnsi="Arial LatRus"/>
          <w:sz w:val="20"/>
          <w:szCs w:val="20"/>
          <w:lang w:val="en-US"/>
        </w:rPr>
        <w:t>8</w:t>
      </w:r>
    </w:p>
    <w:p w:rsidR="0007338B" w:rsidRPr="00903C04" w:rsidRDefault="0007338B" w:rsidP="009F1ACF">
      <w:pPr>
        <w:widowControl w:val="0"/>
        <w:spacing w:after="0" w:line="240" w:lineRule="auto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втомчислепроектзаключаемогодоговора</w:t>
      </w:r>
      <w:r w:rsidRPr="00903C04">
        <w:rPr>
          <w:rFonts w:ascii="Arial LatRus" w:hAnsi="Arial LatRus"/>
          <w:sz w:val="20"/>
          <w:szCs w:val="20"/>
        </w:rPr>
        <w:t>__________________________________</w:t>
      </w:r>
    </w:p>
    <w:p w:rsidR="0007338B" w:rsidRPr="00903C04" w:rsidRDefault="0007338B" w:rsidP="009F1ACF">
      <w:pPr>
        <w:widowControl w:val="0"/>
        <w:spacing w:after="0" w:line="240" w:lineRule="auto"/>
        <w:ind w:left="6237"/>
        <w:jc w:val="both"/>
        <w:rPr>
          <w:rFonts w:ascii="Arial LatRus" w:hAnsi="Arial LatRus"/>
          <w:sz w:val="20"/>
          <w:szCs w:val="20"/>
          <w:vertAlign w:val="superscript"/>
        </w:rPr>
      </w:pPr>
      <w:r w:rsidRPr="00903C04">
        <w:rPr>
          <w:rFonts w:ascii="Calibri" w:hAnsi="Calibri" w:cs="Calibri"/>
          <w:sz w:val="20"/>
          <w:szCs w:val="20"/>
          <w:vertAlign w:val="superscript"/>
        </w:rPr>
        <w:t>наименованиеучастника</w:t>
      </w:r>
    </w:p>
    <w:p w:rsidR="0007338B" w:rsidRPr="00903C04" w:rsidRDefault="0007338B" w:rsidP="009F1ACF">
      <w:pPr>
        <w:widowControl w:val="0"/>
        <w:spacing w:after="0" w:line="240" w:lineRule="auto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предлагаетвыполнитьдоговорпонижеуказаннымобщимценам</w:t>
      </w:r>
      <w:r w:rsidRPr="00903C04">
        <w:rPr>
          <w:rFonts w:ascii="Arial LatRus" w:hAnsi="Arial LatRus"/>
          <w:sz w:val="20"/>
          <w:szCs w:val="20"/>
        </w:rPr>
        <w:t>:</w:t>
      </w:r>
    </w:p>
    <w:p w:rsidR="0007338B" w:rsidRPr="00903C04" w:rsidRDefault="0007338B" w:rsidP="009F1ACF">
      <w:pPr>
        <w:widowControl w:val="0"/>
        <w:spacing w:after="0" w:line="240" w:lineRule="auto"/>
        <w:jc w:val="right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драмовРА</w:t>
      </w:r>
    </w:p>
    <w:tbl>
      <w:tblPr>
        <w:tblW w:w="7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368"/>
        <w:gridCol w:w="1559"/>
        <w:gridCol w:w="1843"/>
        <w:gridCol w:w="1617"/>
        <w:gridCol w:w="1448"/>
      </w:tblGrid>
      <w:tr w:rsidR="0007338B" w:rsidRPr="00903C04" w:rsidTr="0007338B">
        <w:trPr>
          <w:trHeight w:val="916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b/>
                <w:bCs/>
                <w:sz w:val="20"/>
                <w:szCs w:val="20"/>
                <w:lang w:val="en-US"/>
              </w:rPr>
            </w:pPr>
            <w:r w:rsidRPr="00903C04">
              <w:rPr>
                <w:rFonts w:ascii="Calibri" w:hAnsi="Calibri" w:cs="Calibri"/>
                <w:b/>
                <w:sz w:val="20"/>
                <w:szCs w:val="20"/>
              </w:rPr>
              <w:t>Номералотов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  <w:r w:rsidRPr="00903C04">
              <w:rPr>
                <w:rFonts w:ascii="Calibri" w:hAnsi="Calibri" w:cs="Calibri"/>
                <w:b/>
                <w:sz w:val="20"/>
                <w:szCs w:val="20"/>
              </w:rPr>
              <w:t>Наименование</w:t>
            </w:r>
            <w:r w:rsidRPr="00903C04">
              <w:rPr>
                <w:rFonts w:ascii="Arial LatRus" w:hAnsi="Arial LatRus" w:cs="Calibri"/>
                <w:b/>
                <w:sz w:val="20"/>
                <w:szCs w:val="20"/>
              </w:rPr>
              <w:t> </w:t>
            </w:r>
            <w:r w:rsidRPr="00903C04">
              <w:rPr>
                <w:rFonts w:ascii="Calibri" w:hAnsi="Calibri" w:cs="Calibri"/>
                <w:b/>
                <w:sz w:val="20"/>
                <w:szCs w:val="20"/>
              </w:rPr>
              <w:t>товара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b/>
                <w:sz w:val="20"/>
                <w:szCs w:val="20"/>
              </w:rPr>
            </w:pPr>
            <w:r w:rsidRPr="00903C04">
              <w:rPr>
                <w:rFonts w:ascii="Calibri" w:hAnsi="Calibri" w:cs="Calibri"/>
                <w:b/>
                <w:sz w:val="20"/>
                <w:szCs w:val="20"/>
              </w:rPr>
              <w:t>Стоимость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(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совокупностьсебестоимостиипрогнозируемойприбыли</w:t>
            </w:r>
            <w:r w:rsidRPr="00903C04">
              <w:rPr>
                <w:rFonts w:ascii="Arial LatRus" w:hAnsi="Arial LatRus"/>
                <w:sz w:val="20"/>
                <w:szCs w:val="20"/>
              </w:rPr>
              <w:t>)</w:t>
            </w:r>
            <w:r w:rsidRPr="00903C04">
              <w:rPr>
                <w:rFonts w:ascii="Arial LatRus" w:hAnsi="Arial LatRus"/>
                <w:b/>
                <w:sz w:val="20"/>
                <w:szCs w:val="20"/>
              </w:rPr>
              <w:t xml:space="preserve"> /</w:t>
            </w:r>
            <w:r w:rsidRPr="00903C04">
              <w:rPr>
                <w:rFonts w:ascii="Calibri" w:hAnsi="Calibri" w:cs="Calibri"/>
                <w:b/>
                <w:sz w:val="20"/>
                <w:szCs w:val="20"/>
              </w:rPr>
              <w:t>прописьюицифрами</w:t>
            </w:r>
            <w:r w:rsidRPr="00903C04">
              <w:rPr>
                <w:rFonts w:ascii="Arial LatRus" w:hAnsi="Arial LatRus"/>
                <w:b/>
                <w:sz w:val="20"/>
                <w:szCs w:val="20"/>
              </w:rPr>
              <w:t>/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b/>
                <w:sz w:val="20"/>
                <w:szCs w:val="20"/>
                <w:lang w:val="en-US"/>
              </w:rPr>
            </w:pPr>
            <w:r w:rsidRPr="00903C04">
              <w:rPr>
                <w:rFonts w:ascii="Calibri" w:hAnsi="Calibri" w:cs="Calibri"/>
                <w:b/>
                <w:sz w:val="20"/>
                <w:szCs w:val="20"/>
              </w:rPr>
              <w:t>НДС</w:t>
            </w:r>
            <w:r w:rsidRPr="00903C04">
              <w:rPr>
                <w:rStyle w:val="FootnoteReference"/>
                <w:rFonts w:ascii="Arial LatRus" w:hAnsi="Arial LatRus"/>
                <w:b/>
                <w:sz w:val="20"/>
                <w:szCs w:val="20"/>
              </w:rPr>
              <w:footnoteReference w:customMarkFollows="1" w:id="17"/>
              <w:t>**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  <w:r w:rsidRPr="00903C04">
              <w:rPr>
                <w:rFonts w:ascii="Arial LatRus" w:hAnsi="Arial LatRus"/>
                <w:b/>
                <w:sz w:val="20"/>
                <w:szCs w:val="20"/>
              </w:rPr>
              <w:t>/</w:t>
            </w:r>
            <w:r w:rsidRPr="00903C04">
              <w:rPr>
                <w:rFonts w:ascii="Calibri" w:hAnsi="Calibri" w:cs="Calibri"/>
                <w:b/>
                <w:sz w:val="20"/>
                <w:szCs w:val="20"/>
              </w:rPr>
              <w:t>прописьюицифрами</w:t>
            </w:r>
            <w:r w:rsidRPr="00903C04">
              <w:rPr>
                <w:rFonts w:ascii="Arial LatRus" w:hAnsi="Arial LatRus"/>
                <w:b/>
                <w:sz w:val="20"/>
                <w:szCs w:val="20"/>
              </w:rPr>
              <w:t>/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  <w:r w:rsidRPr="00903C04">
              <w:rPr>
                <w:rFonts w:ascii="Calibri" w:hAnsi="Calibri" w:cs="Calibri"/>
                <w:b/>
                <w:sz w:val="20"/>
                <w:szCs w:val="20"/>
              </w:rPr>
              <w:t>Общаяцена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  <w:r w:rsidRPr="00903C04">
              <w:rPr>
                <w:rFonts w:ascii="Arial LatRus" w:hAnsi="Arial LatRus"/>
                <w:b/>
                <w:sz w:val="20"/>
                <w:szCs w:val="20"/>
              </w:rPr>
              <w:t>/</w:t>
            </w:r>
            <w:r w:rsidRPr="00903C04">
              <w:rPr>
                <w:rFonts w:ascii="Calibri" w:hAnsi="Calibri" w:cs="Calibri"/>
                <w:b/>
                <w:sz w:val="20"/>
                <w:szCs w:val="20"/>
              </w:rPr>
              <w:t>прописьюицифрами</w:t>
            </w:r>
            <w:r w:rsidRPr="00903C04">
              <w:rPr>
                <w:rFonts w:ascii="Arial LatRus" w:hAnsi="Arial LatRus"/>
                <w:b/>
                <w:sz w:val="20"/>
                <w:szCs w:val="20"/>
              </w:rPr>
              <w:t>/</w:t>
            </w:r>
          </w:p>
        </w:tc>
      </w:tr>
      <w:tr w:rsidR="0007338B" w:rsidRPr="00903C04" w:rsidTr="0007338B">
        <w:trPr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b/>
                <w:sz w:val="20"/>
                <w:szCs w:val="20"/>
              </w:rPr>
            </w:pPr>
            <w:r w:rsidRPr="00903C04">
              <w:rPr>
                <w:rFonts w:ascii="Arial LatRus" w:hAnsi="Arial LatRus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b/>
                <w:sz w:val="20"/>
                <w:szCs w:val="20"/>
              </w:rPr>
            </w:pPr>
            <w:r w:rsidRPr="00903C04">
              <w:rPr>
                <w:rFonts w:ascii="Arial LatRus" w:hAnsi="Arial LatRus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Arial LatRus" w:hAnsi="Arial LatRus"/>
                <w:b/>
                <w:sz w:val="20"/>
                <w:szCs w:val="20"/>
              </w:rPr>
              <w:t>3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07338B" w:rsidRPr="00903C04" w:rsidRDefault="0007338B" w:rsidP="009F1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  <w:lang w:val="en-US"/>
              </w:rPr>
            </w:pPr>
            <w:r w:rsidRPr="00903C04">
              <w:rPr>
                <w:rFonts w:ascii="Arial LatRus" w:hAnsi="Arial LatRus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Arial LatRus" w:hAnsi="Arial LatRus"/>
                <w:b/>
                <w:sz w:val="20"/>
                <w:szCs w:val="20"/>
                <w:lang w:val="en-US"/>
              </w:rPr>
              <w:t>5</w:t>
            </w:r>
            <w:r w:rsidRPr="00903C04">
              <w:rPr>
                <w:rFonts w:ascii="Arial LatRus" w:hAnsi="Arial LatRus"/>
                <w:b/>
                <w:sz w:val="20"/>
                <w:szCs w:val="20"/>
              </w:rPr>
              <w:t>=3+4</w:t>
            </w:r>
          </w:p>
        </w:tc>
      </w:tr>
      <w:tr w:rsidR="0007338B" w:rsidRPr="00903C04" w:rsidTr="0007338B">
        <w:trPr>
          <w:trHeight w:val="2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  <w:r w:rsidRPr="00903C04">
              <w:rPr>
                <w:rFonts w:ascii="Arial LatRus" w:hAnsi="Arial LatRus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  <w:u w:val="single"/>
                <w:vertAlign w:val="subscript"/>
              </w:rPr>
              <w:t>"</w:t>
            </w:r>
            <w:r w:rsidRPr="00903C04">
              <w:rPr>
                <w:rFonts w:ascii="Calibri" w:hAnsi="Calibri" w:cs="Calibri"/>
                <w:sz w:val="20"/>
                <w:szCs w:val="20"/>
                <w:u w:val="single"/>
                <w:vertAlign w:val="subscript"/>
              </w:rPr>
              <w:t>Наименованиелотапредметазакупки</w:t>
            </w:r>
            <w:r w:rsidRPr="00903C04">
              <w:rPr>
                <w:rFonts w:ascii="Arial" w:hAnsi="Arial" w:cs="Arial"/>
                <w:sz w:val="20"/>
                <w:szCs w:val="20"/>
                <w:u w:val="single"/>
                <w:vertAlign w:val="subscript"/>
              </w:rPr>
              <w:t>№</w:t>
            </w:r>
            <w:r w:rsidRPr="00903C04">
              <w:rPr>
                <w:rFonts w:ascii="Arial LatRus" w:hAnsi="Arial LatRus"/>
                <w:sz w:val="20"/>
                <w:szCs w:val="20"/>
                <w:u w:val="single"/>
                <w:vertAlign w:val="subscript"/>
              </w:rPr>
              <w:t xml:space="preserve"> 1"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</w:tr>
      <w:tr w:rsidR="0007338B" w:rsidRPr="00903C04" w:rsidTr="0007338B">
        <w:trPr>
          <w:trHeight w:val="521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  <w:r w:rsidRPr="00903C04">
              <w:rPr>
                <w:rFonts w:ascii="Arial LatRus" w:hAnsi="Arial LatRus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  <w:u w:val="single"/>
                <w:vertAlign w:val="subscript"/>
              </w:rPr>
              <w:t>"</w:t>
            </w:r>
            <w:r w:rsidRPr="00903C04">
              <w:rPr>
                <w:rFonts w:ascii="Calibri" w:hAnsi="Calibri" w:cs="Calibri"/>
                <w:sz w:val="20"/>
                <w:szCs w:val="20"/>
                <w:u w:val="single"/>
                <w:vertAlign w:val="subscript"/>
              </w:rPr>
              <w:t>Наименованиелотапредметазакупки</w:t>
            </w:r>
            <w:r w:rsidRPr="00903C04">
              <w:rPr>
                <w:rFonts w:ascii="Arial" w:hAnsi="Arial" w:cs="Arial"/>
                <w:sz w:val="20"/>
                <w:szCs w:val="20"/>
                <w:u w:val="single"/>
                <w:vertAlign w:val="subscript"/>
              </w:rPr>
              <w:t>№</w:t>
            </w:r>
            <w:r w:rsidRPr="00903C04">
              <w:rPr>
                <w:rFonts w:ascii="Arial LatRus" w:hAnsi="Arial LatRus"/>
                <w:sz w:val="20"/>
                <w:szCs w:val="20"/>
                <w:u w:val="single"/>
                <w:vertAlign w:val="subscript"/>
              </w:rPr>
              <w:t xml:space="preserve"> 2"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38B" w:rsidRPr="00903C04" w:rsidRDefault="0007338B" w:rsidP="009F1ACF">
            <w:pPr>
              <w:widowControl w:val="0"/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</w:p>
        </w:tc>
      </w:tr>
      <w:tr w:rsidR="0007338B" w:rsidRPr="00903C04" w:rsidTr="0007338B">
        <w:trPr>
          <w:trHeight w:val="2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  <w:r w:rsidRPr="00903C04">
              <w:rPr>
                <w:rFonts w:ascii="Arial LatRus" w:hAnsi="Arial LatRus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  <w:u w:val="single"/>
                <w:vertAlign w:val="subscript"/>
              </w:rPr>
              <w:t>"</w:t>
            </w:r>
            <w:r w:rsidRPr="00903C04">
              <w:rPr>
                <w:rFonts w:ascii="Calibri" w:hAnsi="Calibri" w:cs="Calibri"/>
                <w:sz w:val="20"/>
                <w:szCs w:val="20"/>
                <w:u w:val="single"/>
                <w:vertAlign w:val="subscript"/>
              </w:rPr>
              <w:t>Наименованиелотапредметазакупки</w:t>
            </w:r>
            <w:r w:rsidRPr="00903C04">
              <w:rPr>
                <w:rFonts w:ascii="Arial" w:hAnsi="Arial" w:cs="Arial"/>
                <w:sz w:val="20"/>
                <w:szCs w:val="20"/>
                <w:u w:val="single"/>
                <w:vertAlign w:val="subscript"/>
              </w:rPr>
              <w:t>№</w:t>
            </w:r>
            <w:r w:rsidRPr="00903C04">
              <w:rPr>
                <w:rFonts w:ascii="Arial LatRus" w:hAnsi="Arial LatRus"/>
                <w:sz w:val="20"/>
                <w:szCs w:val="20"/>
                <w:u w:val="single"/>
                <w:vertAlign w:val="subscript"/>
              </w:rPr>
              <w:t xml:space="preserve"> 3"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</w:tr>
      <w:tr w:rsidR="0007338B" w:rsidRPr="00903C04" w:rsidTr="0007338B">
        <w:trPr>
          <w:trHeight w:val="2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  <w:r w:rsidRPr="00903C04">
              <w:rPr>
                <w:rFonts w:ascii="Arial LatRus" w:hAnsi="Arial LatRus"/>
                <w:b/>
                <w:sz w:val="20"/>
                <w:szCs w:val="20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...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</w:tr>
      <w:tr w:rsidR="0007338B" w:rsidRPr="00903C04" w:rsidTr="0007338B">
        <w:trPr>
          <w:trHeight w:val="27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b/>
                <w:bCs/>
                <w:sz w:val="20"/>
                <w:szCs w:val="20"/>
              </w:rPr>
            </w:pPr>
            <w:r w:rsidRPr="00903C04">
              <w:rPr>
                <w:rFonts w:ascii="Arial LatRus" w:hAnsi="Arial LatRus"/>
                <w:b/>
                <w:sz w:val="20"/>
                <w:szCs w:val="20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...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</w:tr>
    </w:tbl>
    <w:p w:rsidR="0007338B" w:rsidRPr="00903C04" w:rsidRDefault="0007338B" w:rsidP="009F1ACF">
      <w:pPr>
        <w:widowControl w:val="0"/>
        <w:tabs>
          <w:tab w:val="left" w:pos="6804"/>
        </w:tabs>
        <w:spacing w:after="0" w:line="240" w:lineRule="auto"/>
        <w:jc w:val="center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_________________________________________________</w:t>
      </w:r>
      <w:r w:rsidRPr="00903C04">
        <w:rPr>
          <w:rFonts w:ascii="Arial LatRus" w:hAnsi="Arial LatRus"/>
          <w:sz w:val="20"/>
          <w:szCs w:val="20"/>
        </w:rPr>
        <w:tab/>
        <w:t>_________________</w:t>
      </w:r>
    </w:p>
    <w:p w:rsidR="0007338B" w:rsidRPr="00903C04" w:rsidRDefault="0007338B" w:rsidP="009F1ACF">
      <w:pPr>
        <w:widowControl w:val="0"/>
        <w:tabs>
          <w:tab w:val="left" w:pos="7513"/>
        </w:tabs>
        <w:spacing w:after="0" w:line="240" w:lineRule="auto"/>
        <w:ind w:left="709"/>
        <w:jc w:val="both"/>
        <w:rPr>
          <w:rFonts w:ascii="Arial LatRus" w:hAnsi="Arial LatRus" w:cs="Arial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наименованиеучастника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должность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имя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фамилияруководителя</w:t>
      </w:r>
      <w:r w:rsidRPr="00903C04">
        <w:rPr>
          <w:rFonts w:ascii="Arial LatRus" w:hAnsi="Arial LatRus"/>
          <w:sz w:val="20"/>
          <w:szCs w:val="20"/>
        </w:rPr>
        <w:t>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подпись</w:t>
      </w:r>
    </w:p>
    <w:p w:rsidR="0007338B" w:rsidRPr="00903C04" w:rsidRDefault="0007338B" w:rsidP="009F1ACF">
      <w:pPr>
        <w:widowControl w:val="0"/>
        <w:spacing w:after="0" w:line="240" w:lineRule="auto"/>
        <w:jc w:val="both"/>
        <w:rPr>
          <w:rFonts w:ascii="Arial LatRus" w:hAnsi="Arial LatRus"/>
          <w:sz w:val="20"/>
          <w:szCs w:val="20"/>
          <w:lang w:val="es-ES"/>
        </w:rPr>
      </w:pPr>
    </w:p>
    <w:p w:rsidR="0007338B" w:rsidRPr="00903C04" w:rsidRDefault="0007338B" w:rsidP="009F1ACF">
      <w:pPr>
        <w:widowControl w:val="0"/>
        <w:spacing w:after="0" w:line="240" w:lineRule="auto"/>
        <w:jc w:val="right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М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П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spacing w:after="0" w:line="240" w:lineRule="auto"/>
        <w:rPr>
          <w:rFonts w:ascii="Arial LatRus" w:hAnsi="Arial LatRus"/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br w:type="page"/>
      </w:r>
    </w:p>
    <w:p w:rsidR="007336B8" w:rsidRPr="00903C04" w:rsidRDefault="007336B8" w:rsidP="005505BF">
      <w:pPr>
        <w:widowControl w:val="0"/>
        <w:spacing w:line="240" w:lineRule="auto"/>
        <w:jc w:val="right"/>
        <w:rPr>
          <w:rFonts w:ascii="Arial LatRus" w:hAnsi="Arial LatRus" w:cs="GHEA Grapalat"/>
          <w:b/>
          <w:sz w:val="20"/>
          <w:szCs w:val="20"/>
        </w:rPr>
      </w:pPr>
      <w:r w:rsidRPr="00903C04">
        <w:rPr>
          <w:rFonts w:ascii="Calibri" w:hAnsi="Calibri" w:cs="Calibri"/>
          <w:b/>
          <w:sz w:val="20"/>
          <w:szCs w:val="20"/>
        </w:rPr>
        <w:lastRenderedPageBreak/>
        <w:t>Приложение</w:t>
      </w:r>
      <w:r w:rsidRPr="00903C04">
        <w:rPr>
          <w:rFonts w:ascii="Arial" w:hAnsi="Arial" w:cs="Arial"/>
          <w:b/>
          <w:sz w:val="20"/>
          <w:szCs w:val="20"/>
        </w:rPr>
        <w:t>№</w:t>
      </w:r>
      <w:r w:rsidRPr="00903C04">
        <w:rPr>
          <w:rFonts w:ascii="Arial LatRus" w:hAnsi="Arial LatRus"/>
          <w:b/>
          <w:sz w:val="20"/>
          <w:szCs w:val="20"/>
        </w:rPr>
        <w:t xml:space="preserve"> 4.2</w:t>
      </w:r>
    </w:p>
    <w:p w:rsidR="007336B8" w:rsidRPr="00F01611" w:rsidRDefault="007336B8" w:rsidP="009F1ACF">
      <w:pPr>
        <w:widowControl w:val="0"/>
        <w:spacing w:after="0" w:line="240" w:lineRule="auto"/>
        <w:ind w:firstLine="567"/>
        <w:jc w:val="right"/>
        <w:rPr>
          <w:rFonts w:ascii="Arial LatRus" w:hAnsi="Arial LatRus" w:cs="Arial"/>
          <w:b/>
          <w:sz w:val="20"/>
          <w:szCs w:val="20"/>
        </w:rPr>
      </w:pPr>
      <w:r w:rsidRPr="00903C04">
        <w:rPr>
          <w:rFonts w:ascii="Calibri" w:hAnsi="Calibri" w:cs="Calibri"/>
          <w:b/>
          <w:sz w:val="20"/>
          <w:szCs w:val="20"/>
        </w:rPr>
        <w:t>кПриглашениюнаоткрытыйконкурс</w:t>
      </w:r>
      <w:r w:rsidRPr="00903C04">
        <w:rPr>
          <w:rFonts w:ascii="Arial LatRus" w:hAnsi="Arial LatRus" w:cs="Arial"/>
          <w:b/>
          <w:sz w:val="20"/>
          <w:szCs w:val="20"/>
        </w:rPr>
        <w:br/>
      </w:r>
      <w:r w:rsidRPr="00903C04">
        <w:rPr>
          <w:rFonts w:ascii="Calibri" w:hAnsi="Calibri" w:cs="Calibri"/>
          <w:b/>
          <w:sz w:val="20"/>
          <w:szCs w:val="20"/>
        </w:rPr>
        <w:t>подкодом</w:t>
      </w:r>
      <w:r w:rsidRPr="00903C04">
        <w:rPr>
          <w:rFonts w:ascii="Calibri" w:hAnsi="Calibri" w:cs="Calibri"/>
          <w:sz w:val="20"/>
          <w:szCs w:val="20"/>
        </w:rPr>
        <w:t>РА</w:t>
      </w:r>
      <w:r w:rsidRPr="00903C04">
        <w:rPr>
          <w:rFonts w:ascii="Arial LatRus" w:hAnsi="Arial LatRus"/>
          <w:sz w:val="20"/>
          <w:szCs w:val="20"/>
        </w:rPr>
        <w:t xml:space="preserve"> CMAH-</w:t>
      </w:r>
      <w:r w:rsidRPr="00903C04">
        <w:rPr>
          <w:rFonts w:ascii="Arial LatRus" w:hAnsi="Arial LatRus"/>
          <w:sz w:val="20"/>
          <w:szCs w:val="20"/>
          <w:lang w:val="en-US"/>
        </w:rPr>
        <w:t>GH</w:t>
      </w:r>
      <w:r w:rsidRPr="00903C04">
        <w:rPr>
          <w:rFonts w:ascii="Arial LatRus" w:hAnsi="Arial LatRus"/>
          <w:sz w:val="20"/>
          <w:szCs w:val="20"/>
        </w:rPr>
        <w:t>ASHRB-20/0</w:t>
      </w:r>
      <w:r w:rsidR="009F0D77" w:rsidRPr="00F01611">
        <w:rPr>
          <w:rFonts w:ascii="Arial LatRus" w:hAnsi="Arial LatRus"/>
          <w:sz w:val="20"/>
          <w:szCs w:val="20"/>
        </w:rPr>
        <w:t>8</w:t>
      </w:r>
    </w:p>
    <w:p w:rsidR="007336B8" w:rsidRPr="00903C04" w:rsidRDefault="007336B8" w:rsidP="009F1ACF">
      <w:pPr>
        <w:widowControl w:val="0"/>
        <w:spacing w:after="160" w:line="240" w:lineRule="auto"/>
        <w:jc w:val="center"/>
        <w:rPr>
          <w:rFonts w:ascii="Arial LatRus" w:hAnsi="Arial LatRus"/>
          <w:b/>
          <w:sz w:val="20"/>
          <w:szCs w:val="20"/>
        </w:rPr>
      </w:pPr>
    </w:p>
    <w:p w:rsidR="007336B8" w:rsidRPr="00903C04" w:rsidRDefault="007336B8" w:rsidP="009F1ACF">
      <w:pPr>
        <w:widowControl w:val="0"/>
        <w:spacing w:after="0" w:line="240" w:lineRule="auto"/>
        <w:jc w:val="center"/>
        <w:rPr>
          <w:rFonts w:ascii="Arial LatRus" w:hAnsi="Arial LatRus" w:cs="GHEA Grapalat"/>
          <w:b/>
          <w:sz w:val="20"/>
          <w:szCs w:val="20"/>
        </w:rPr>
      </w:pPr>
      <w:r w:rsidRPr="00903C04">
        <w:rPr>
          <w:rFonts w:ascii="Calibri" w:hAnsi="Calibri" w:cs="Calibri"/>
          <w:b/>
          <w:sz w:val="20"/>
          <w:szCs w:val="20"/>
        </w:rPr>
        <w:t>СОГЛАШЕНИЕОНЕУСТОЙКЕ</w:t>
      </w:r>
    </w:p>
    <w:p w:rsidR="007336B8" w:rsidRPr="00903C04" w:rsidRDefault="007336B8" w:rsidP="009F1ACF">
      <w:pPr>
        <w:widowControl w:val="0"/>
        <w:spacing w:after="0" w:line="240" w:lineRule="auto"/>
        <w:jc w:val="center"/>
        <w:rPr>
          <w:rFonts w:ascii="Arial LatRus" w:hAnsi="Arial LatRus" w:cs="GHEA Grapalat"/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t>(</w:t>
      </w:r>
      <w:r w:rsidRPr="00903C04">
        <w:rPr>
          <w:rFonts w:ascii="Calibri" w:hAnsi="Calibri" w:cs="Calibri"/>
          <w:b/>
          <w:sz w:val="20"/>
          <w:szCs w:val="20"/>
        </w:rPr>
        <w:t>обеспечениеквалификации</w:t>
      </w:r>
      <w:r w:rsidRPr="00903C04">
        <w:rPr>
          <w:rFonts w:ascii="Arial LatRus" w:hAnsi="Arial LatRus"/>
          <w:b/>
          <w:sz w:val="20"/>
          <w:szCs w:val="20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500"/>
      </w:tblGrid>
      <w:tr w:rsidR="007336B8" w:rsidRPr="00903C04" w:rsidTr="00A52854">
        <w:tc>
          <w:tcPr>
            <w:tcW w:w="4786" w:type="dxa"/>
          </w:tcPr>
          <w:p w:rsidR="007336B8" w:rsidRPr="00903C04" w:rsidRDefault="007336B8" w:rsidP="009F1ACF">
            <w:pPr>
              <w:widowControl w:val="0"/>
              <w:rPr>
                <w:rFonts w:ascii="Arial LatRus" w:hAnsi="Arial LatRus" w:cs="GHEA Grapalat"/>
                <w:b/>
              </w:rPr>
            </w:pPr>
          </w:p>
        </w:tc>
        <w:tc>
          <w:tcPr>
            <w:tcW w:w="4500" w:type="dxa"/>
          </w:tcPr>
          <w:p w:rsidR="007336B8" w:rsidRPr="00903C04" w:rsidRDefault="007336B8" w:rsidP="009F1ACF">
            <w:pPr>
              <w:widowControl w:val="0"/>
              <w:jc w:val="right"/>
              <w:rPr>
                <w:rFonts w:ascii="Arial LatRus" w:hAnsi="Arial LatRus" w:cs="GHEA Grapalat"/>
                <w:b/>
              </w:rPr>
            </w:pPr>
            <w:r w:rsidRPr="00903C04">
              <w:rPr>
                <w:rFonts w:ascii="Arial LatRus" w:hAnsi="Arial LatRus"/>
              </w:rPr>
              <w:t>"</w:t>
            </w:r>
            <w:r w:rsidRPr="00903C04">
              <w:rPr>
                <w:rFonts w:ascii="Arial LatRus" w:hAnsi="Arial LatRus"/>
                <w:lang w:val="en-US"/>
              </w:rPr>
              <w:tab/>
            </w:r>
            <w:r w:rsidRPr="00903C04">
              <w:rPr>
                <w:rFonts w:ascii="Arial LatRus" w:hAnsi="Arial LatRus"/>
              </w:rPr>
              <w:t xml:space="preserve">" </w:t>
            </w:r>
            <w:r w:rsidRPr="00903C04">
              <w:rPr>
                <w:rFonts w:ascii="Arial LatRus" w:hAnsi="Arial LatRus"/>
                <w:lang w:val="en-US"/>
              </w:rPr>
              <w:tab/>
            </w:r>
            <w:r w:rsidRPr="00903C04">
              <w:rPr>
                <w:rFonts w:ascii="Arial LatRus" w:hAnsi="Arial LatRus"/>
              </w:rPr>
              <w:t>20</w:t>
            </w:r>
            <w:r w:rsidRPr="00903C04">
              <w:rPr>
                <w:rFonts w:ascii="Arial LatRus" w:hAnsi="Arial LatRus"/>
                <w:lang w:val="en-US"/>
              </w:rPr>
              <w:tab/>
            </w:r>
            <w:r w:rsidRPr="00903C04">
              <w:rPr>
                <w:rFonts w:ascii="Calibri" w:hAnsi="Calibri" w:cs="Calibri"/>
              </w:rPr>
              <w:t>г</w:t>
            </w:r>
            <w:r w:rsidRPr="00903C04">
              <w:rPr>
                <w:rFonts w:ascii="Arial LatRus" w:hAnsi="Arial LatRus"/>
              </w:rPr>
              <w:t>.</w:t>
            </w:r>
            <w:r w:rsidRPr="00903C04">
              <w:rPr>
                <w:rStyle w:val="FootnoteReference"/>
                <w:rFonts w:ascii="Arial LatRus" w:hAnsi="Arial LatRus"/>
              </w:rPr>
              <w:footnoteReference w:customMarkFollows="1" w:id="18"/>
              <w:t>**</w:t>
            </w:r>
          </w:p>
        </w:tc>
      </w:tr>
    </w:tbl>
    <w:p w:rsidR="007336B8" w:rsidRPr="00903C04" w:rsidRDefault="007336B8" w:rsidP="009F1ACF">
      <w:pPr>
        <w:widowControl w:val="0"/>
        <w:spacing w:after="0" w:line="240" w:lineRule="auto"/>
        <w:rPr>
          <w:rFonts w:ascii="Arial LatRus" w:hAnsi="Arial LatRus" w:cs="GHEA Grapalat"/>
          <w:b/>
          <w:sz w:val="20"/>
          <w:szCs w:val="20"/>
        </w:rPr>
      </w:pPr>
    </w:p>
    <w:p w:rsidR="007336B8" w:rsidRPr="00903C04" w:rsidRDefault="007336B8" w:rsidP="009F1ACF">
      <w:pPr>
        <w:widowControl w:val="0"/>
        <w:spacing w:after="0" w:line="240" w:lineRule="auto"/>
        <w:jc w:val="both"/>
        <w:rPr>
          <w:rFonts w:ascii="Arial LatRus" w:hAnsi="Arial LatRus" w:cs="GHEA Grapalat"/>
          <w:sz w:val="20"/>
          <w:szCs w:val="20"/>
          <w:u w:val="single"/>
          <w:vertAlign w:val="subscript"/>
        </w:rPr>
      </w:pPr>
      <w:r w:rsidRPr="00903C04">
        <w:rPr>
          <w:rFonts w:ascii="Arial LatRus" w:hAnsi="Arial LatRus"/>
          <w:sz w:val="20"/>
          <w:szCs w:val="20"/>
        </w:rPr>
        <w:t xml:space="preserve">_______________________________________________, </w:t>
      </w:r>
      <w:r w:rsidRPr="00903C04">
        <w:rPr>
          <w:rFonts w:ascii="Calibri" w:hAnsi="Calibri" w:cs="Calibri"/>
          <w:sz w:val="20"/>
          <w:szCs w:val="20"/>
        </w:rPr>
        <w:t>влицедиректораКомпании</w:t>
      </w:r>
      <w:r w:rsidRPr="00903C04">
        <w:rPr>
          <w:rFonts w:ascii="Arial LatRus" w:hAnsi="Arial LatRus"/>
          <w:sz w:val="20"/>
          <w:szCs w:val="20"/>
        </w:rPr>
        <w:t>,</w:t>
      </w:r>
    </w:p>
    <w:p w:rsidR="007336B8" w:rsidRPr="00903C04" w:rsidRDefault="007336B8" w:rsidP="009F1ACF">
      <w:pPr>
        <w:widowControl w:val="0"/>
        <w:spacing w:after="0" w:line="240" w:lineRule="auto"/>
        <w:jc w:val="both"/>
        <w:rPr>
          <w:rFonts w:ascii="Arial LatRus" w:hAnsi="Arial LatRus"/>
          <w:sz w:val="20"/>
          <w:szCs w:val="20"/>
          <w:vertAlign w:val="superscript"/>
        </w:rPr>
      </w:pPr>
      <w:r w:rsidRPr="00903C04">
        <w:rPr>
          <w:rFonts w:ascii="Calibri" w:hAnsi="Calibri" w:cs="Calibri"/>
          <w:sz w:val="20"/>
          <w:szCs w:val="20"/>
          <w:vertAlign w:val="superscript"/>
        </w:rPr>
        <w:t>наименованиеКомпании</w:t>
      </w:r>
    </w:p>
    <w:p w:rsidR="007336B8" w:rsidRPr="00903C04" w:rsidRDefault="007336B8" w:rsidP="009F1ACF">
      <w:pPr>
        <w:widowControl w:val="0"/>
        <w:spacing w:after="0" w:line="240" w:lineRule="auto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_________________________________________________________________________</w:t>
      </w:r>
    </w:p>
    <w:p w:rsidR="007336B8" w:rsidRPr="00903C04" w:rsidRDefault="007336B8" w:rsidP="009F1ACF">
      <w:pPr>
        <w:widowControl w:val="0"/>
        <w:spacing w:after="0" w:line="240" w:lineRule="auto"/>
        <w:jc w:val="center"/>
        <w:rPr>
          <w:rFonts w:ascii="Arial LatRus" w:hAnsi="Arial LatRus"/>
          <w:sz w:val="20"/>
          <w:szCs w:val="20"/>
          <w:vertAlign w:val="superscript"/>
        </w:rPr>
      </w:pPr>
      <w:r w:rsidRPr="00903C04">
        <w:rPr>
          <w:rFonts w:ascii="Calibri" w:hAnsi="Calibri" w:cs="Calibri"/>
          <w:sz w:val="20"/>
          <w:szCs w:val="20"/>
          <w:vertAlign w:val="superscript"/>
        </w:rPr>
        <w:t>имя</w:t>
      </w:r>
      <w:r w:rsidRPr="00903C04">
        <w:rPr>
          <w:rFonts w:ascii="Arial LatRus" w:hAnsi="Arial LatRus"/>
          <w:sz w:val="20"/>
          <w:szCs w:val="20"/>
          <w:vertAlign w:val="superscript"/>
        </w:rPr>
        <w:t xml:space="preserve">, </w:t>
      </w:r>
      <w:r w:rsidRPr="00903C04">
        <w:rPr>
          <w:rFonts w:ascii="Calibri" w:hAnsi="Calibri" w:cs="Calibri"/>
          <w:sz w:val="20"/>
          <w:szCs w:val="20"/>
          <w:vertAlign w:val="superscript"/>
        </w:rPr>
        <w:t>фамилия</w:t>
      </w:r>
      <w:r w:rsidRPr="00903C04">
        <w:rPr>
          <w:rFonts w:ascii="Arial LatRus" w:hAnsi="Arial LatRus"/>
          <w:sz w:val="20"/>
          <w:szCs w:val="20"/>
          <w:vertAlign w:val="superscript"/>
        </w:rPr>
        <w:t xml:space="preserve">, </w:t>
      </w:r>
      <w:r w:rsidRPr="00903C04">
        <w:rPr>
          <w:rFonts w:ascii="Calibri" w:hAnsi="Calibri" w:cs="Calibri"/>
          <w:sz w:val="20"/>
          <w:szCs w:val="20"/>
          <w:vertAlign w:val="superscript"/>
        </w:rPr>
        <w:t>паспортныеданныедиректоракомпании</w:t>
      </w:r>
    </w:p>
    <w:p w:rsidR="007336B8" w:rsidRPr="00903C04" w:rsidRDefault="007336B8" w:rsidP="009F1ACF">
      <w:pPr>
        <w:widowControl w:val="0"/>
        <w:spacing w:after="0" w:line="240" w:lineRule="auto"/>
        <w:jc w:val="both"/>
        <w:rPr>
          <w:rFonts w:ascii="Arial LatRus" w:hAnsi="Arial LatRus" w:cs="GHEA Grapalat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действующегонаоснованииуставаКомпании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далее</w:t>
      </w:r>
      <w:r w:rsidRPr="00903C04">
        <w:rPr>
          <w:rFonts w:ascii="Arial LatRus" w:hAnsi="Arial LatRus" w:cs="Arial LatRus"/>
          <w:sz w:val="20"/>
          <w:szCs w:val="20"/>
        </w:rPr>
        <w:t>—</w:t>
      </w:r>
      <w:r w:rsidRPr="00903C04">
        <w:rPr>
          <w:rFonts w:ascii="Calibri" w:hAnsi="Calibri" w:cs="Calibri"/>
          <w:sz w:val="20"/>
          <w:szCs w:val="20"/>
        </w:rPr>
        <w:t>Компания</w:t>
      </w:r>
      <w:r w:rsidRPr="00903C04">
        <w:rPr>
          <w:rFonts w:ascii="Arial LatRus" w:hAnsi="Arial LatRus"/>
          <w:sz w:val="20"/>
          <w:szCs w:val="20"/>
        </w:rPr>
        <w:t xml:space="preserve">), </w:t>
      </w:r>
      <w:r w:rsidRPr="00903C04">
        <w:rPr>
          <w:rFonts w:ascii="Calibri" w:hAnsi="Calibri" w:cs="Calibri"/>
          <w:sz w:val="20"/>
          <w:szCs w:val="20"/>
        </w:rPr>
        <w:t>настоящимводностороннемпорядкеустанавливаетследующеесоглашениеобуплатенеустойки</w:t>
      </w:r>
      <w:r w:rsidRPr="00903C04">
        <w:rPr>
          <w:rFonts w:ascii="Arial LatRus" w:hAnsi="Arial LatRus"/>
          <w:sz w:val="20"/>
          <w:szCs w:val="20"/>
        </w:rPr>
        <w:t>.</w:t>
      </w:r>
    </w:p>
    <w:p w:rsidR="007336B8" w:rsidRPr="00903C04" w:rsidRDefault="007336B8" w:rsidP="009F1ACF">
      <w:pPr>
        <w:widowControl w:val="0"/>
        <w:spacing w:after="0" w:line="240" w:lineRule="auto"/>
        <w:jc w:val="both"/>
        <w:rPr>
          <w:rFonts w:ascii="Arial LatRus" w:hAnsi="Arial LatRus" w:cs="GHEA Grapalat"/>
          <w:sz w:val="20"/>
          <w:szCs w:val="20"/>
        </w:rPr>
      </w:pPr>
    </w:p>
    <w:p w:rsidR="007336B8" w:rsidRPr="00903C04" w:rsidRDefault="007336B8" w:rsidP="009F1ACF">
      <w:pPr>
        <w:widowControl w:val="0"/>
        <w:spacing w:after="0" w:line="240" w:lineRule="auto"/>
        <w:jc w:val="center"/>
        <w:rPr>
          <w:rFonts w:ascii="Arial LatRus" w:hAnsi="Arial LatRus" w:cs="GHEA Grapalat"/>
          <w:b/>
          <w:bCs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t xml:space="preserve">1. </w:t>
      </w:r>
      <w:r w:rsidRPr="00903C04">
        <w:rPr>
          <w:rFonts w:ascii="Calibri" w:hAnsi="Calibri" w:cs="Calibri"/>
          <w:b/>
          <w:sz w:val="20"/>
          <w:szCs w:val="20"/>
        </w:rPr>
        <w:t>Предметсоглашения</w:t>
      </w:r>
    </w:p>
    <w:p w:rsidR="007336B8" w:rsidRPr="00903C04" w:rsidRDefault="007336B8" w:rsidP="009F1ACF">
      <w:pPr>
        <w:widowControl w:val="0"/>
        <w:tabs>
          <w:tab w:val="left" w:pos="567"/>
        </w:tabs>
        <w:spacing w:after="0" w:line="240" w:lineRule="auto"/>
        <w:jc w:val="both"/>
        <w:rPr>
          <w:rFonts w:ascii="Arial LatRus" w:hAnsi="Arial LatRus" w:cs="GHEA Grapalat"/>
          <w:spacing w:val="-6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</w:t>
      </w:r>
      <w:r w:rsidRPr="00903C04">
        <w:rPr>
          <w:rFonts w:ascii="Arial LatRus" w:hAnsi="Arial LatRus"/>
          <w:spacing w:val="-6"/>
          <w:sz w:val="20"/>
          <w:szCs w:val="20"/>
        </w:rPr>
        <w:t>.1.</w:t>
      </w:r>
      <w:r w:rsidRPr="00903C04">
        <w:rPr>
          <w:rFonts w:ascii="Arial LatRus" w:hAnsi="Arial LatRus"/>
          <w:spacing w:val="-6"/>
          <w:sz w:val="20"/>
          <w:szCs w:val="20"/>
        </w:rPr>
        <w:tab/>
      </w:r>
      <w:r w:rsidRPr="00903C04">
        <w:rPr>
          <w:rFonts w:ascii="Calibri" w:hAnsi="Calibri" w:cs="Calibri"/>
          <w:spacing w:val="-6"/>
          <w:sz w:val="20"/>
          <w:szCs w:val="20"/>
        </w:rPr>
        <w:t>Компанияучаствуетворганизованной</w:t>
      </w:r>
      <w:r w:rsidRPr="00903C04">
        <w:rPr>
          <w:rFonts w:ascii="Arial LatRus" w:hAnsi="Arial LatRus"/>
          <w:spacing w:val="-6"/>
          <w:sz w:val="20"/>
          <w:szCs w:val="20"/>
        </w:rPr>
        <w:t xml:space="preserve"> ___________________ *(</w:t>
      </w:r>
      <w:r w:rsidRPr="00903C04">
        <w:rPr>
          <w:rFonts w:ascii="Calibri" w:hAnsi="Calibri" w:cs="Calibri"/>
          <w:spacing w:val="-6"/>
          <w:sz w:val="20"/>
          <w:szCs w:val="20"/>
        </w:rPr>
        <w:t>далее</w:t>
      </w:r>
      <w:r w:rsidRPr="00903C04">
        <w:rPr>
          <w:rFonts w:ascii="Arial LatRus" w:hAnsi="Arial LatRus" w:cs="Arial LatRus"/>
          <w:spacing w:val="-6"/>
          <w:sz w:val="20"/>
          <w:szCs w:val="20"/>
        </w:rPr>
        <w:t>—</w:t>
      </w:r>
      <w:r w:rsidRPr="00903C04">
        <w:rPr>
          <w:rFonts w:ascii="Calibri" w:hAnsi="Calibri" w:cs="Calibri"/>
          <w:spacing w:val="-6"/>
          <w:sz w:val="20"/>
          <w:szCs w:val="20"/>
        </w:rPr>
        <w:t>Заказчик</w:t>
      </w:r>
      <w:r w:rsidRPr="00903C04">
        <w:rPr>
          <w:rFonts w:ascii="Arial LatRus" w:hAnsi="Arial LatRus"/>
          <w:spacing w:val="-6"/>
          <w:sz w:val="20"/>
          <w:szCs w:val="20"/>
        </w:rPr>
        <w:t xml:space="preserve">) </w:t>
      </w:r>
    </w:p>
    <w:p w:rsidR="007336B8" w:rsidRPr="00903C04" w:rsidRDefault="007336B8" w:rsidP="009F1ACF">
      <w:pPr>
        <w:widowControl w:val="0"/>
        <w:tabs>
          <w:tab w:val="left" w:pos="284"/>
        </w:tabs>
        <w:spacing w:after="0" w:line="240" w:lineRule="auto"/>
        <w:jc w:val="both"/>
        <w:rPr>
          <w:rFonts w:ascii="Arial LatRus" w:hAnsi="Arial LatRus" w:cs="GHEA Grapalat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  <w:vertAlign w:val="superscript"/>
        </w:rPr>
        <w:t>наименованиезаказчика</w:t>
      </w:r>
    </w:p>
    <w:p w:rsidR="007336B8" w:rsidRPr="00903C04" w:rsidRDefault="007336B8" w:rsidP="009F1ACF">
      <w:pPr>
        <w:widowControl w:val="0"/>
        <w:spacing w:after="0" w:line="240" w:lineRule="auto"/>
        <w:jc w:val="both"/>
        <w:rPr>
          <w:rFonts w:ascii="Arial LatRus" w:hAnsi="Arial LatRus" w:cs="GHEA Grapalat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процедурезакупокподкодом</w:t>
      </w:r>
      <w:r w:rsidRPr="00903C04">
        <w:rPr>
          <w:rFonts w:ascii="Arial LatRus" w:hAnsi="Arial LatRus"/>
          <w:sz w:val="20"/>
          <w:szCs w:val="20"/>
        </w:rPr>
        <w:t xml:space="preserve"> ____________________________________________ *.</w:t>
      </w:r>
    </w:p>
    <w:p w:rsidR="007336B8" w:rsidRPr="00903C04" w:rsidRDefault="007336B8" w:rsidP="009F1ACF">
      <w:pPr>
        <w:widowControl w:val="0"/>
        <w:spacing w:after="0" w:line="240" w:lineRule="auto"/>
        <w:jc w:val="both"/>
        <w:rPr>
          <w:rFonts w:ascii="Arial LatRus" w:hAnsi="Arial LatRus" w:cs="GHEA Grapalat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  <w:vertAlign w:val="superscript"/>
        </w:rPr>
        <w:t>кодпроцедуры</w:t>
      </w:r>
    </w:p>
    <w:p w:rsidR="007336B8" w:rsidRPr="00903C04" w:rsidRDefault="007336B8" w:rsidP="009F1ACF">
      <w:pPr>
        <w:widowControl w:val="0"/>
        <w:tabs>
          <w:tab w:val="left" w:pos="1134"/>
        </w:tabs>
        <w:spacing w:after="0" w:line="240" w:lineRule="auto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1.2.</w:t>
      </w:r>
      <w:r w:rsidRPr="00903C04">
        <w:rPr>
          <w:rFonts w:ascii="Calibri" w:hAnsi="Calibri" w:cs="Calibri"/>
          <w:sz w:val="20"/>
          <w:szCs w:val="20"/>
        </w:rPr>
        <w:t>Вкачествеучастника</w:t>
      </w:r>
      <w:r w:rsidRPr="00903C04">
        <w:rPr>
          <w:rFonts w:ascii="Arial LatRus" w:hAnsi="Arial LatRus" w:cs="GHEA Grapalat"/>
          <w:sz w:val="20"/>
          <w:szCs w:val="20"/>
        </w:rPr>
        <w:t xml:space="preserve">, </w:t>
      </w:r>
      <w:r w:rsidRPr="00903C04">
        <w:rPr>
          <w:rFonts w:ascii="Arial" w:hAnsi="Arial" w:cs="Arial"/>
          <w:sz w:val="20"/>
          <w:szCs w:val="20"/>
          <w:lang w:val="hy-AM"/>
        </w:rPr>
        <w:t>օ</w:t>
      </w:r>
      <w:r w:rsidRPr="00903C04">
        <w:rPr>
          <w:rFonts w:ascii="Calibri" w:hAnsi="Calibri" w:cs="Calibri"/>
          <w:sz w:val="20"/>
          <w:szCs w:val="20"/>
        </w:rPr>
        <w:t>тобранноговрезультатепроцедурызакупок</w:t>
      </w:r>
      <w:r w:rsidRPr="00903C04">
        <w:rPr>
          <w:rFonts w:ascii="Arial LatRus" w:hAnsi="Arial LatRus" w:cs="GHEA Grapalat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какобеспечениеквалификации</w:t>
      </w:r>
      <w:r w:rsidRPr="00903C04">
        <w:rPr>
          <w:rFonts w:ascii="Arial LatRus" w:hAnsi="Arial LatRus" w:cs="GHEA Grapalat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необходимойдлявыполненияобязательств</w:t>
      </w:r>
      <w:r w:rsidRPr="00903C04">
        <w:rPr>
          <w:rFonts w:ascii="Arial LatRus" w:hAnsi="Arial LatRus" w:cs="GHEA Grapalat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предусмотренныхзаключаемымдоговором</w:t>
      </w:r>
      <w:r w:rsidRPr="00903C04">
        <w:rPr>
          <w:rFonts w:ascii="Arial LatRus" w:hAnsi="Arial LatRus" w:cs="GHEA Grapalat"/>
          <w:sz w:val="20"/>
          <w:szCs w:val="20"/>
        </w:rPr>
        <w:t xml:space="preserve">, </w:t>
      </w:r>
      <w:r w:rsidRPr="00903C04">
        <w:rPr>
          <w:rFonts w:ascii="Arial LatRus" w:hAnsi="Arial LatRus" w:cs="GHEA Grapalat"/>
          <w:sz w:val="20"/>
          <w:szCs w:val="20"/>
          <w:lang w:val="en-US"/>
        </w:rPr>
        <w:t>K</w:t>
      </w:r>
      <w:r w:rsidRPr="00903C04">
        <w:rPr>
          <w:rFonts w:ascii="Calibri" w:hAnsi="Calibri" w:cs="Calibri"/>
          <w:sz w:val="20"/>
          <w:szCs w:val="20"/>
        </w:rPr>
        <w:t>омпанияпредставляетЗаказчикунастоящееСоглашениеонеустойкеиприлагаемоеплатежноетребование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заполненноеиутвержденноеКомпанией</w:t>
      </w:r>
      <w:r w:rsidRPr="00903C04">
        <w:rPr>
          <w:rFonts w:ascii="Arial LatRus" w:hAnsi="Arial LatRus"/>
          <w:sz w:val="20"/>
          <w:szCs w:val="20"/>
        </w:rPr>
        <w:t xml:space="preserve">. </w:t>
      </w:r>
    </w:p>
    <w:p w:rsidR="007336B8" w:rsidRPr="00903C04" w:rsidRDefault="007336B8" w:rsidP="009F1ACF">
      <w:pPr>
        <w:widowControl w:val="0"/>
        <w:tabs>
          <w:tab w:val="left" w:pos="1134"/>
        </w:tabs>
        <w:spacing w:after="0" w:line="240" w:lineRule="auto"/>
        <w:jc w:val="both"/>
        <w:rPr>
          <w:rFonts w:ascii="Arial LatRus" w:hAnsi="Arial LatRus" w:cs="GHEA Grapalat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1.3.</w:t>
      </w:r>
      <w:r w:rsidRPr="00903C04">
        <w:rPr>
          <w:rFonts w:ascii="Calibri" w:hAnsi="Calibri" w:cs="Calibri"/>
          <w:sz w:val="20"/>
          <w:szCs w:val="20"/>
        </w:rPr>
        <w:t>Подписавплатежноетребование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далее</w:t>
      </w:r>
      <w:r w:rsidRPr="00903C04">
        <w:rPr>
          <w:rFonts w:ascii="Arial LatRus" w:hAnsi="Arial LatRus" w:cs="Arial LatRus"/>
          <w:sz w:val="20"/>
          <w:szCs w:val="20"/>
        </w:rPr>
        <w:t>—</w:t>
      </w:r>
      <w:r w:rsidRPr="00903C04">
        <w:rPr>
          <w:rFonts w:ascii="Calibri" w:hAnsi="Calibri" w:cs="Calibri"/>
          <w:sz w:val="20"/>
          <w:szCs w:val="20"/>
        </w:rPr>
        <w:t>Требование</w:t>
      </w:r>
      <w:r w:rsidRPr="00903C04">
        <w:rPr>
          <w:rFonts w:ascii="Arial LatRus" w:hAnsi="Arial LatRus"/>
          <w:sz w:val="20"/>
          <w:szCs w:val="20"/>
        </w:rPr>
        <w:t xml:space="preserve">), </w:t>
      </w:r>
      <w:r w:rsidRPr="00903C04">
        <w:rPr>
          <w:rFonts w:ascii="Calibri" w:hAnsi="Calibri" w:cs="Calibri"/>
          <w:sz w:val="20"/>
          <w:szCs w:val="20"/>
        </w:rPr>
        <w:t>прилагаемоек</w:t>
      </w:r>
      <w:r w:rsidRPr="00903C04">
        <w:rPr>
          <w:rFonts w:ascii="Arial LatRus" w:hAnsi="Arial LatRus" w:cs="Calibri"/>
          <w:sz w:val="20"/>
          <w:szCs w:val="20"/>
          <w:lang w:val="en-US"/>
        </w:rPr>
        <w:t> </w:t>
      </w:r>
      <w:r w:rsidRPr="00903C04">
        <w:rPr>
          <w:rFonts w:ascii="Calibri" w:hAnsi="Calibri" w:cs="Calibri"/>
          <w:sz w:val="20"/>
          <w:szCs w:val="20"/>
        </w:rPr>
        <w:t>настоящемуСоглашениюонеустойке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Компаниябезотзывносоглашается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что</w:t>
      </w:r>
      <w:r w:rsidRPr="00903C04">
        <w:rPr>
          <w:rFonts w:ascii="Arial LatRus" w:hAnsi="Arial LatRus"/>
          <w:sz w:val="20"/>
          <w:szCs w:val="20"/>
        </w:rPr>
        <w:t xml:space="preserve">: </w:t>
      </w:r>
    </w:p>
    <w:p w:rsidR="007336B8" w:rsidRPr="00903C04" w:rsidRDefault="007336B8" w:rsidP="009F1ACF">
      <w:pPr>
        <w:widowControl w:val="0"/>
        <w:tabs>
          <w:tab w:val="left" w:pos="1134"/>
        </w:tabs>
        <w:spacing w:after="0" w:line="240" w:lineRule="auto"/>
        <w:jc w:val="both"/>
        <w:rPr>
          <w:rFonts w:ascii="Arial LatRus" w:hAnsi="Arial LatRus" w:cs="GHEA Grapalat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а</w:t>
      </w:r>
      <w:r w:rsidRPr="00903C04">
        <w:rPr>
          <w:rFonts w:ascii="Arial LatRus" w:hAnsi="Arial LatRus"/>
          <w:sz w:val="20"/>
          <w:szCs w:val="20"/>
        </w:rPr>
        <w:t>)</w:t>
      </w:r>
      <w:r w:rsidRPr="00903C04">
        <w:rPr>
          <w:rFonts w:ascii="Calibri" w:hAnsi="Calibri" w:cs="Calibri"/>
          <w:sz w:val="20"/>
          <w:szCs w:val="20"/>
        </w:rPr>
        <w:t>подписаниемТребованияКомпаниязаверяет</w:t>
      </w:r>
      <w:r w:rsidRPr="00903C04">
        <w:rPr>
          <w:rFonts w:ascii="Arial LatRus" w:hAnsi="Arial LatRus"/>
          <w:sz w:val="20"/>
          <w:szCs w:val="20"/>
        </w:rPr>
        <w:t xml:space="preserve"> "</w:t>
      </w:r>
      <w:r w:rsidRPr="00903C04">
        <w:rPr>
          <w:rFonts w:ascii="Calibri" w:hAnsi="Calibri" w:cs="Calibri"/>
          <w:sz w:val="20"/>
          <w:szCs w:val="20"/>
        </w:rPr>
        <w:t>акцептованныйплатеж</w:t>
      </w:r>
      <w:r w:rsidRPr="00903C04">
        <w:rPr>
          <w:rFonts w:ascii="Arial LatRus" w:hAnsi="Arial LatRus"/>
          <w:sz w:val="20"/>
          <w:szCs w:val="20"/>
        </w:rPr>
        <w:t xml:space="preserve">", </w:t>
      </w:r>
      <w:r w:rsidRPr="00903C04">
        <w:rPr>
          <w:rFonts w:ascii="Calibri" w:hAnsi="Calibri" w:cs="Calibri"/>
          <w:sz w:val="20"/>
          <w:szCs w:val="20"/>
        </w:rPr>
        <w:t>заполненныйвполе</w:t>
      </w:r>
      <w:r w:rsidRPr="00903C04">
        <w:rPr>
          <w:rFonts w:ascii="Arial LatRus" w:hAnsi="Arial LatRus"/>
          <w:sz w:val="20"/>
          <w:szCs w:val="20"/>
        </w:rPr>
        <w:t xml:space="preserve"> "</w:t>
      </w:r>
      <w:r w:rsidRPr="00903C04">
        <w:rPr>
          <w:rFonts w:ascii="Calibri" w:hAnsi="Calibri" w:cs="Calibri"/>
          <w:sz w:val="20"/>
          <w:szCs w:val="20"/>
        </w:rPr>
        <w:t>Условияоплаты</w:t>
      </w:r>
      <w:r w:rsidRPr="00903C04">
        <w:rPr>
          <w:rFonts w:ascii="Arial LatRus" w:hAnsi="Arial LatRus"/>
          <w:sz w:val="20"/>
          <w:szCs w:val="20"/>
        </w:rPr>
        <w:t xml:space="preserve">" </w:t>
      </w:r>
      <w:r w:rsidRPr="00903C04">
        <w:rPr>
          <w:rFonts w:ascii="Calibri" w:hAnsi="Calibri" w:cs="Calibri"/>
          <w:sz w:val="20"/>
          <w:szCs w:val="20"/>
        </w:rPr>
        <w:t>Требования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прикоторомобслуживающийКомпаниювсвязисвзиманиемуказаннойсуммыБанк</w:t>
      </w:r>
      <w:r w:rsidRPr="00903C04">
        <w:rPr>
          <w:rFonts w:ascii="Arial LatRus" w:hAnsi="Arial LatRus"/>
          <w:sz w:val="20"/>
          <w:szCs w:val="20"/>
        </w:rPr>
        <w:t>/</w:t>
      </w:r>
      <w:r w:rsidRPr="00903C04">
        <w:rPr>
          <w:rFonts w:ascii="Calibri" w:hAnsi="Calibri" w:cs="Calibri"/>
          <w:sz w:val="20"/>
          <w:szCs w:val="20"/>
        </w:rPr>
        <w:t>плательщик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далее</w:t>
      </w:r>
      <w:r w:rsidRPr="00903C04">
        <w:rPr>
          <w:rFonts w:ascii="Arial LatRus" w:hAnsi="Arial LatRus" w:cs="Arial LatRus"/>
          <w:sz w:val="20"/>
          <w:szCs w:val="20"/>
        </w:rPr>
        <w:t>—</w:t>
      </w:r>
      <w:r w:rsidRPr="00903C04">
        <w:rPr>
          <w:rFonts w:ascii="Calibri" w:hAnsi="Calibri" w:cs="Calibri"/>
          <w:sz w:val="20"/>
          <w:szCs w:val="20"/>
        </w:rPr>
        <w:t>Банк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плательщик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непредставляетКомпанииполученногоТребованиядляполучениядополнительногосогласия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таккакКомпанияужепроставилаподписьподТребованиемсцельюакцептования</w:t>
      </w:r>
      <w:r w:rsidRPr="00903C04">
        <w:rPr>
          <w:rFonts w:ascii="Arial LatRus" w:hAnsi="Arial LatRus"/>
          <w:sz w:val="20"/>
          <w:szCs w:val="20"/>
        </w:rPr>
        <w:t xml:space="preserve">. </w:t>
      </w:r>
    </w:p>
    <w:p w:rsidR="007336B8" w:rsidRPr="00903C04" w:rsidRDefault="007336B8" w:rsidP="009F1ACF">
      <w:pPr>
        <w:widowControl w:val="0"/>
        <w:tabs>
          <w:tab w:val="left" w:pos="1134"/>
        </w:tabs>
        <w:spacing w:after="0" w:line="240" w:lineRule="auto"/>
        <w:jc w:val="both"/>
        <w:rPr>
          <w:rFonts w:ascii="Arial LatRus" w:hAnsi="Arial LatRus" w:cs="GHEA Grapalat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б</w:t>
      </w:r>
      <w:r w:rsidRPr="00903C04">
        <w:rPr>
          <w:rFonts w:ascii="Arial LatRus" w:hAnsi="Arial LatRus"/>
          <w:sz w:val="20"/>
          <w:szCs w:val="20"/>
        </w:rPr>
        <w:t>)</w:t>
      </w:r>
      <w:r w:rsidRPr="00903C04">
        <w:rPr>
          <w:rFonts w:ascii="Calibri" w:hAnsi="Calibri" w:cs="Calibri"/>
          <w:sz w:val="20"/>
          <w:szCs w:val="20"/>
        </w:rPr>
        <w:t>ТребованиеявляетсяоснованиемдляБанка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плательщикадлявзысканиясосчетаКомпаниивсейсуммы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указаннойвТребовании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бездополнительногоакцептования</w:t>
      </w:r>
      <w:r w:rsidRPr="00903C04">
        <w:rPr>
          <w:rFonts w:ascii="Arial LatRus" w:hAnsi="Arial LatRus"/>
          <w:sz w:val="20"/>
          <w:szCs w:val="20"/>
        </w:rPr>
        <w:t xml:space="preserve">. </w:t>
      </w:r>
    </w:p>
    <w:p w:rsidR="007336B8" w:rsidRPr="00903C04" w:rsidRDefault="007336B8" w:rsidP="009F1ACF">
      <w:pPr>
        <w:widowControl w:val="0"/>
        <w:tabs>
          <w:tab w:val="left" w:pos="1134"/>
        </w:tabs>
        <w:spacing w:after="0" w:line="240" w:lineRule="auto"/>
        <w:jc w:val="both"/>
        <w:rPr>
          <w:rFonts w:ascii="Arial LatRus" w:hAnsi="Arial LatRus" w:cs="GHEA Grapalat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в</w:t>
      </w:r>
      <w:r w:rsidRPr="00903C04">
        <w:rPr>
          <w:rFonts w:ascii="Arial LatRus" w:hAnsi="Arial LatRus"/>
          <w:sz w:val="20"/>
          <w:szCs w:val="20"/>
        </w:rPr>
        <w:t>)</w:t>
      </w:r>
      <w:r w:rsidRPr="00903C04">
        <w:rPr>
          <w:rFonts w:ascii="Calibri" w:hAnsi="Calibri" w:cs="Calibri"/>
          <w:sz w:val="20"/>
          <w:szCs w:val="20"/>
        </w:rPr>
        <w:t>КомпаниянеможетписьменноилиинымспособомдатьраспоряжениеБанку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плательщикуоботзывесвоегоакцепта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проставленногоподТребованием</w:t>
      </w:r>
      <w:r w:rsidRPr="00903C04">
        <w:rPr>
          <w:rFonts w:ascii="Arial LatRus" w:hAnsi="Arial LatRus"/>
          <w:sz w:val="20"/>
          <w:szCs w:val="20"/>
        </w:rPr>
        <w:t>.</w:t>
      </w:r>
    </w:p>
    <w:p w:rsidR="007336B8" w:rsidRPr="00903C04" w:rsidRDefault="007336B8" w:rsidP="009F1ACF">
      <w:pPr>
        <w:widowControl w:val="0"/>
        <w:tabs>
          <w:tab w:val="left" w:pos="1134"/>
        </w:tabs>
        <w:spacing w:after="0" w:line="240" w:lineRule="auto"/>
        <w:jc w:val="both"/>
        <w:rPr>
          <w:rFonts w:ascii="Arial LatRus" w:hAnsi="Arial LatRus" w:cs="GHEA Grapalat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г</w:t>
      </w:r>
      <w:r w:rsidRPr="00903C04">
        <w:rPr>
          <w:rFonts w:ascii="Arial LatRus" w:hAnsi="Arial LatRus"/>
          <w:sz w:val="20"/>
          <w:szCs w:val="20"/>
        </w:rPr>
        <w:t>)</w:t>
      </w:r>
      <w:r w:rsidRPr="00903C04">
        <w:rPr>
          <w:rFonts w:ascii="Calibri" w:hAnsi="Calibri" w:cs="Calibri"/>
          <w:sz w:val="20"/>
          <w:szCs w:val="20"/>
        </w:rPr>
        <w:t>Компанияподтверждает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чтоакцептовалаТребованиевполномразмересуммынеустойки</w:t>
      </w:r>
      <w:r w:rsidRPr="00903C04">
        <w:rPr>
          <w:rFonts w:ascii="Arial LatRus" w:hAnsi="Arial LatRus"/>
          <w:sz w:val="20"/>
          <w:szCs w:val="20"/>
        </w:rPr>
        <w:t>.</w:t>
      </w:r>
    </w:p>
    <w:p w:rsidR="007336B8" w:rsidRPr="00903C04" w:rsidRDefault="007336B8" w:rsidP="009F1ACF">
      <w:pPr>
        <w:widowControl w:val="0"/>
        <w:tabs>
          <w:tab w:val="left" w:pos="1134"/>
        </w:tabs>
        <w:spacing w:after="0" w:line="240" w:lineRule="auto"/>
        <w:jc w:val="both"/>
        <w:rPr>
          <w:rFonts w:ascii="Arial LatRus" w:hAnsi="Arial LatRus" w:cs="GHEA Grapalat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д</w:t>
      </w:r>
      <w:r w:rsidRPr="00903C04">
        <w:rPr>
          <w:rFonts w:ascii="Arial LatRus" w:hAnsi="Arial LatRus"/>
          <w:sz w:val="20"/>
          <w:szCs w:val="20"/>
        </w:rPr>
        <w:t>)</w:t>
      </w:r>
      <w:r w:rsidRPr="00903C04">
        <w:rPr>
          <w:rFonts w:ascii="Calibri" w:hAnsi="Calibri" w:cs="Calibri"/>
          <w:sz w:val="20"/>
          <w:szCs w:val="20"/>
        </w:rPr>
        <w:t>настоящимКомпаниясоглашается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чтоБанк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плательщикненесетникакойответственностизаправомерность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действительность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срокипредставленияпредставленногоЗаказчикомтребованияпооплатеиТребования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иосуществляемыеБанком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плательщикомдействиядляобеспеченияисполненияТребования</w:t>
      </w:r>
      <w:r w:rsidRPr="00903C04">
        <w:rPr>
          <w:rFonts w:ascii="Arial LatRus" w:hAnsi="Arial LatRus"/>
          <w:sz w:val="20"/>
          <w:szCs w:val="20"/>
        </w:rPr>
        <w:t xml:space="preserve">. </w:t>
      </w:r>
    </w:p>
    <w:p w:rsidR="007336B8" w:rsidRPr="00903C04" w:rsidRDefault="007336B8" w:rsidP="009F1ACF">
      <w:pPr>
        <w:widowControl w:val="0"/>
        <w:tabs>
          <w:tab w:val="left" w:pos="1134"/>
        </w:tabs>
        <w:spacing w:after="0" w:line="240" w:lineRule="auto"/>
        <w:jc w:val="both"/>
        <w:rPr>
          <w:rFonts w:ascii="Arial LatRus" w:hAnsi="Arial LatRus" w:cs="GHEA Grapalat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1.4.</w:t>
      </w:r>
      <w:r w:rsidRPr="00903C04">
        <w:rPr>
          <w:rFonts w:ascii="Calibri" w:hAnsi="Calibri" w:cs="Calibri"/>
          <w:sz w:val="20"/>
          <w:szCs w:val="20"/>
        </w:rPr>
        <w:t>ВслучаенеисполненияилиненадлежащегоисполненияКомпаниейзаключенноговрезультатепроцедурызакупокдоговора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еслиэтоприводиткодностороннемурасторжениюконтрактаЗаказчиком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Заказчикпредставляетв</w:t>
      </w:r>
      <w:r w:rsidRPr="00903C04">
        <w:rPr>
          <w:rFonts w:ascii="Arial LatRus" w:hAnsi="Arial LatRus" w:cs="Calibri"/>
          <w:sz w:val="20"/>
          <w:szCs w:val="20"/>
          <w:lang w:val="en-US"/>
        </w:rPr>
        <w:t> </w:t>
      </w:r>
      <w:r w:rsidRPr="00903C04">
        <w:rPr>
          <w:rFonts w:ascii="Calibri" w:hAnsi="Calibri" w:cs="Calibri"/>
          <w:sz w:val="20"/>
          <w:szCs w:val="20"/>
        </w:rPr>
        <w:t>Банк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плательщикоригиналынастоящегоСоглашенияонеустойкеиприлагаемогоТребования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письменноуведомивобэтомКомпанию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ВслучаееслинастоящееСоглашениеонеустойкеиприлагаемоеТребованиезавереныэлектроннойцифровойподписью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онипредставляютсявБанк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плательщикнаэлектронныхносителях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атакжевраспечатанныхснихбумажныхвариантах</w:t>
      </w:r>
      <w:r w:rsidRPr="00903C04">
        <w:rPr>
          <w:rFonts w:ascii="Arial LatRus" w:hAnsi="Arial LatRus"/>
          <w:sz w:val="20"/>
          <w:szCs w:val="20"/>
        </w:rPr>
        <w:t>.</w:t>
      </w:r>
    </w:p>
    <w:p w:rsidR="007336B8" w:rsidRPr="00903C04" w:rsidRDefault="007336B8" w:rsidP="009F1ACF">
      <w:pPr>
        <w:widowControl w:val="0"/>
        <w:tabs>
          <w:tab w:val="left" w:pos="1134"/>
        </w:tabs>
        <w:spacing w:after="0" w:line="240" w:lineRule="auto"/>
        <w:jc w:val="both"/>
        <w:rPr>
          <w:rFonts w:ascii="Arial LatRus" w:hAnsi="Arial LatRus" w:cs="GHEA Grapalat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1.5.</w:t>
      </w:r>
      <w:r w:rsidRPr="00903C04">
        <w:rPr>
          <w:rFonts w:ascii="Calibri" w:hAnsi="Calibri" w:cs="Calibri"/>
          <w:sz w:val="20"/>
          <w:szCs w:val="20"/>
        </w:rPr>
        <w:t>ЗаказчикможетпредставитьвБанк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плательщикиныедополнительныедокументы</w:t>
      </w:r>
      <w:r w:rsidRPr="00903C04">
        <w:rPr>
          <w:rFonts w:ascii="Arial LatRus" w:hAnsi="Arial LatRus"/>
          <w:sz w:val="20"/>
          <w:szCs w:val="20"/>
        </w:rPr>
        <w:t>.</w:t>
      </w:r>
    </w:p>
    <w:p w:rsidR="007336B8" w:rsidRDefault="007336B8" w:rsidP="009F1ACF">
      <w:pPr>
        <w:widowControl w:val="0"/>
        <w:tabs>
          <w:tab w:val="left" w:pos="1134"/>
        </w:tabs>
        <w:spacing w:after="0" w:line="240" w:lineRule="auto"/>
        <w:jc w:val="both"/>
        <w:rPr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 xml:space="preserve">1.6. </w:t>
      </w:r>
      <w:r w:rsidRPr="00903C04">
        <w:rPr>
          <w:rFonts w:ascii="Calibri" w:hAnsi="Calibri" w:cs="Calibri"/>
          <w:sz w:val="20"/>
          <w:szCs w:val="20"/>
        </w:rPr>
        <w:t>Банкненесеткакой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либоответственностизариски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понесенные</w:t>
      </w:r>
      <w:r w:rsidRPr="00903C04">
        <w:rPr>
          <w:rFonts w:ascii="Arial LatRus" w:hAnsi="Arial LatRus" w:cs="Calibri"/>
          <w:sz w:val="20"/>
          <w:szCs w:val="20"/>
          <w:lang w:val="en-US"/>
        </w:rPr>
        <w:t> </w:t>
      </w:r>
      <w:r w:rsidRPr="00903C04">
        <w:rPr>
          <w:rFonts w:ascii="Calibri" w:hAnsi="Calibri" w:cs="Calibri"/>
          <w:sz w:val="20"/>
          <w:szCs w:val="20"/>
        </w:rPr>
        <w:t>Компаниейубытки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инегативныепоследствия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возникшиедляКомпанииврезультатеуплатыБанком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плательщикомсуммы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указаннойв</w:t>
      </w:r>
      <w:r w:rsidRPr="00903C04">
        <w:rPr>
          <w:rFonts w:ascii="Arial LatRus" w:hAnsi="Arial LatRus" w:cs="Calibri"/>
          <w:sz w:val="20"/>
          <w:szCs w:val="20"/>
          <w:lang w:val="en-US"/>
        </w:rPr>
        <w:t> </w:t>
      </w:r>
      <w:r w:rsidRPr="00903C04">
        <w:rPr>
          <w:rFonts w:ascii="Calibri" w:hAnsi="Calibri" w:cs="Calibri"/>
          <w:sz w:val="20"/>
          <w:szCs w:val="20"/>
        </w:rPr>
        <w:t>Требовании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БанкнеобязанпроверятьфактынарушенияКомпаниейусловийдоговора</w:t>
      </w:r>
      <w:r w:rsidRPr="00903C04">
        <w:rPr>
          <w:rFonts w:ascii="Arial LatRus" w:hAnsi="Arial LatRus"/>
          <w:sz w:val="20"/>
          <w:szCs w:val="20"/>
        </w:rPr>
        <w:t>.</w:t>
      </w:r>
    </w:p>
    <w:p w:rsidR="007336B8" w:rsidRPr="00903C04" w:rsidRDefault="007336B8" w:rsidP="009F1ACF">
      <w:pPr>
        <w:widowControl w:val="0"/>
        <w:tabs>
          <w:tab w:val="left" w:pos="1134"/>
        </w:tabs>
        <w:spacing w:after="0" w:line="240" w:lineRule="auto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1.7.</w:t>
      </w:r>
      <w:r w:rsidRPr="00903C04">
        <w:rPr>
          <w:rFonts w:ascii="Calibri" w:hAnsi="Calibri" w:cs="Calibri"/>
          <w:sz w:val="20"/>
          <w:szCs w:val="20"/>
        </w:rPr>
        <w:t>ВслучаееслиимеющихсянасчетеКомпаниисредствнедостаточно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Банк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плательщиквтечение</w:t>
      </w:r>
      <w:r w:rsidRPr="00903C04">
        <w:rPr>
          <w:rFonts w:ascii="Arial LatRus" w:hAnsi="Arial LatRus"/>
          <w:sz w:val="20"/>
          <w:szCs w:val="20"/>
        </w:rPr>
        <w:t xml:space="preserve"> 2 (</w:t>
      </w:r>
      <w:r w:rsidRPr="00903C04">
        <w:rPr>
          <w:rFonts w:ascii="Calibri" w:hAnsi="Calibri" w:cs="Calibri"/>
          <w:sz w:val="20"/>
          <w:szCs w:val="20"/>
        </w:rPr>
        <w:t>двух</w:t>
      </w:r>
      <w:r w:rsidRPr="00903C04">
        <w:rPr>
          <w:rFonts w:ascii="Arial LatRus" w:hAnsi="Arial LatRus"/>
          <w:sz w:val="20"/>
          <w:szCs w:val="20"/>
        </w:rPr>
        <w:t xml:space="preserve">) </w:t>
      </w:r>
    </w:p>
    <w:p w:rsidR="007336B8" w:rsidRPr="00903C04" w:rsidRDefault="007336B8" w:rsidP="009F1ACF">
      <w:pPr>
        <w:widowControl w:val="0"/>
        <w:tabs>
          <w:tab w:val="left" w:pos="1134"/>
        </w:tabs>
        <w:spacing w:after="0" w:line="240" w:lineRule="auto"/>
        <w:jc w:val="both"/>
        <w:rPr>
          <w:rFonts w:ascii="Arial LatRus" w:hAnsi="Arial LatRus"/>
          <w:sz w:val="20"/>
          <w:szCs w:val="20"/>
        </w:rPr>
      </w:pPr>
    </w:p>
    <w:p w:rsidR="007336B8" w:rsidRPr="00903C04" w:rsidRDefault="007336B8" w:rsidP="009F1ACF">
      <w:pPr>
        <w:widowControl w:val="0"/>
        <w:tabs>
          <w:tab w:val="left" w:pos="1134"/>
        </w:tabs>
        <w:spacing w:after="0" w:line="240" w:lineRule="auto"/>
        <w:jc w:val="both"/>
        <w:rPr>
          <w:rFonts w:ascii="Arial LatRus" w:hAnsi="Arial LatRus" w:cs="GHEA Grapalat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рабочихднейпослеполученияплатежноготребованиядолженвписьменнойформеуведомитьЗаказчика</w:t>
      </w:r>
      <w:r w:rsidRPr="00903C04">
        <w:rPr>
          <w:rFonts w:ascii="Arial LatRus" w:hAnsi="Arial LatRus"/>
          <w:sz w:val="20"/>
          <w:szCs w:val="20"/>
        </w:rPr>
        <w:t>.</w:t>
      </w:r>
    </w:p>
    <w:p w:rsidR="007336B8" w:rsidRPr="00903C04" w:rsidRDefault="007336B8" w:rsidP="009F1ACF">
      <w:pPr>
        <w:widowControl w:val="0"/>
        <w:tabs>
          <w:tab w:val="left" w:pos="1134"/>
        </w:tabs>
        <w:spacing w:after="0" w:line="240" w:lineRule="auto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1.8.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Вслучаеесливтечениедесятирабочихднейпослепредставленияв</w:t>
      </w:r>
      <w:r w:rsidRPr="00903C04">
        <w:rPr>
          <w:rFonts w:ascii="Arial LatRus" w:hAnsi="Arial LatRus" w:cs="Calibri"/>
          <w:sz w:val="20"/>
          <w:szCs w:val="20"/>
          <w:lang w:val="en-US"/>
        </w:rPr>
        <w:t> </w:t>
      </w:r>
      <w:r w:rsidRPr="00903C04">
        <w:rPr>
          <w:rFonts w:ascii="Calibri" w:hAnsi="Calibri" w:cs="Calibri"/>
          <w:sz w:val="20"/>
          <w:szCs w:val="20"/>
        </w:rPr>
        <w:t>БанкнастоящегоСоглашения</w:t>
      </w:r>
    </w:p>
    <w:p w:rsidR="007336B8" w:rsidRPr="00903C04" w:rsidRDefault="007336B8" w:rsidP="009F1ACF">
      <w:pPr>
        <w:widowControl w:val="0"/>
        <w:tabs>
          <w:tab w:val="left" w:pos="1134"/>
        </w:tabs>
        <w:spacing w:after="0" w:line="240" w:lineRule="auto"/>
        <w:jc w:val="both"/>
        <w:rPr>
          <w:rFonts w:ascii="Arial LatRus" w:hAnsi="Arial LatRus" w:cs="GHEA Grapalat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иприлагаемогоТребованияпонезависящимот</w:t>
      </w:r>
      <w:r w:rsidRPr="00903C04">
        <w:rPr>
          <w:rFonts w:ascii="Arial LatRus" w:hAnsi="Arial LatRus" w:cs="Calibri"/>
          <w:sz w:val="20"/>
          <w:szCs w:val="20"/>
          <w:lang w:val="en-US"/>
        </w:rPr>
        <w:t> </w:t>
      </w:r>
      <w:r w:rsidRPr="00903C04">
        <w:rPr>
          <w:rFonts w:ascii="Calibri" w:hAnsi="Calibri" w:cs="Calibri"/>
          <w:sz w:val="20"/>
          <w:szCs w:val="20"/>
        </w:rPr>
        <w:t>БанкапричинамЗаказчикуневыплачиваетсясумма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ЗаказчикпередаетвЗАО</w:t>
      </w:r>
      <w:r w:rsidRPr="00903C04">
        <w:rPr>
          <w:rFonts w:ascii="Arial LatRus" w:hAnsi="Arial LatRus"/>
          <w:sz w:val="20"/>
          <w:szCs w:val="20"/>
        </w:rPr>
        <w:t xml:space="preserve"> "</w:t>
      </w:r>
      <w:r w:rsidRPr="00903C04">
        <w:rPr>
          <w:rFonts w:ascii="Calibri" w:hAnsi="Calibri" w:cs="Calibri"/>
          <w:sz w:val="20"/>
          <w:szCs w:val="20"/>
        </w:rPr>
        <w:t>АКРАКредитРепортинг</w:t>
      </w:r>
      <w:r w:rsidRPr="00903C04">
        <w:rPr>
          <w:rFonts w:ascii="Arial LatRus" w:hAnsi="Arial LatRus"/>
          <w:sz w:val="20"/>
          <w:szCs w:val="20"/>
        </w:rPr>
        <w:t>" (</w:t>
      </w:r>
      <w:r w:rsidRPr="00903C04">
        <w:rPr>
          <w:rFonts w:ascii="Calibri" w:hAnsi="Calibri" w:cs="Calibri"/>
          <w:sz w:val="20"/>
          <w:szCs w:val="20"/>
        </w:rPr>
        <w:t>Кредитноебюро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сведенияоКомпаниивсвязис</w:t>
      </w:r>
      <w:r w:rsidRPr="00903C04">
        <w:rPr>
          <w:rFonts w:ascii="Arial LatRus" w:hAnsi="Arial LatRus" w:cs="Calibri"/>
          <w:sz w:val="20"/>
          <w:szCs w:val="20"/>
          <w:lang w:val="en-US"/>
        </w:rPr>
        <w:t> </w:t>
      </w:r>
      <w:r w:rsidRPr="00903C04">
        <w:rPr>
          <w:rFonts w:ascii="Calibri" w:hAnsi="Calibri" w:cs="Calibri"/>
          <w:sz w:val="20"/>
          <w:szCs w:val="20"/>
        </w:rPr>
        <w:t>неуплатой</w:t>
      </w:r>
      <w:r w:rsidRPr="00903C04">
        <w:rPr>
          <w:rFonts w:ascii="Arial LatRus" w:hAnsi="Arial LatRus"/>
          <w:sz w:val="20"/>
          <w:szCs w:val="20"/>
        </w:rPr>
        <w:t>.</w:t>
      </w:r>
    </w:p>
    <w:p w:rsidR="007336B8" w:rsidRPr="00903C04" w:rsidRDefault="007336B8" w:rsidP="009F1ACF">
      <w:pPr>
        <w:widowControl w:val="0"/>
        <w:spacing w:after="0" w:line="240" w:lineRule="auto"/>
        <w:jc w:val="center"/>
        <w:rPr>
          <w:rFonts w:ascii="Arial LatRus" w:hAnsi="Arial LatRus" w:cs="GHEA Grapalat"/>
          <w:b/>
          <w:bCs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t xml:space="preserve">2. </w:t>
      </w:r>
      <w:r w:rsidRPr="00903C04">
        <w:rPr>
          <w:rFonts w:ascii="Calibri" w:hAnsi="Calibri" w:cs="Calibri"/>
          <w:b/>
          <w:sz w:val="20"/>
          <w:szCs w:val="20"/>
        </w:rPr>
        <w:t>Иныеусловия</w:t>
      </w:r>
    </w:p>
    <w:p w:rsidR="007336B8" w:rsidRPr="00903C04" w:rsidRDefault="007336B8" w:rsidP="009F1ACF">
      <w:pPr>
        <w:widowControl w:val="0"/>
        <w:tabs>
          <w:tab w:val="left" w:pos="1134"/>
        </w:tabs>
        <w:spacing w:after="0" w:line="240" w:lineRule="auto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lastRenderedPageBreak/>
        <w:t>2.1.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НастоящееСоглашениеиТребованиеявляютсябезотзывными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вступаютвсилусмоментазаверенияКомпаниейидействуютдо</w:t>
      </w:r>
      <w:r w:rsidRPr="00903C04">
        <w:rPr>
          <w:rFonts w:ascii="Calibri" w:hAnsi="Calibri" w:cs="Calibri"/>
          <w:sz w:val="20"/>
          <w:szCs w:val="20"/>
          <w:lang w:val="hy-AM"/>
        </w:rPr>
        <w:t>двадцатого</w:t>
      </w:r>
      <w:r w:rsidRPr="00903C04">
        <w:rPr>
          <w:rFonts w:ascii="Calibri" w:hAnsi="Calibri" w:cs="Calibri"/>
          <w:sz w:val="20"/>
          <w:szCs w:val="20"/>
        </w:rPr>
        <w:t>рабочегодня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следующегозаднемполногопринятиязаказчикомрезультатавыполненияконтракта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включительно</w:t>
      </w:r>
      <w:r w:rsidRPr="00903C04">
        <w:rPr>
          <w:rFonts w:ascii="Arial LatRus" w:hAnsi="Arial LatRus"/>
          <w:sz w:val="20"/>
          <w:szCs w:val="20"/>
        </w:rPr>
        <w:t>.</w:t>
      </w:r>
    </w:p>
    <w:p w:rsidR="007336B8" w:rsidRPr="00903C04" w:rsidRDefault="007336B8" w:rsidP="009F1ACF">
      <w:pPr>
        <w:widowControl w:val="0"/>
        <w:tabs>
          <w:tab w:val="left" w:pos="1134"/>
        </w:tabs>
        <w:spacing w:after="0" w:line="240" w:lineRule="auto"/>
        <w:jc w:val="both"/>
        <w:rPr>
          <w:rFonts w:ascii="Arial LatRus" w:hAnsi="Arial LatRus" w:cs="GHEA Grapalat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2.2.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ПредставивнастоящееСоглашениеиприлагаемоеТребованиевБанк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плательщик</w:t>
      </w:r>
      <w:r w:rsidRPr="00903C04">
        <w:rPr>
          <w:rFonts w:ascii="Arial LatRus" w:hAnsi="Arial LatRus"/>
          <w:sz w:val="20"/>
          <w:szCs w:val="20"/>
        </w:rPr>
        <w:t xml:space="preserve">: </w:t>
      </w:r>
    </w:p>
    <w:p w:rsidR="007336B8" w:rsidRPr="00903C04" w:rsidRDefault="007336B8" w:rsidP="009F1ACF">
      <w:pPr>
        <w:widowControl w:val="0"/>
        <w:tabs>
          <w:tab w:val="left" w:pos="1134"/>
        </w:tabs>
        <w:spacing w:after="0" w:line="240" w:lineRule="auto"/>
        <w:jc w:val="both"/>
        <w:rPr>
          <w:rFonts w:ascii="Arial LatRus" w:hAnsi="Arial LatRus" w:cs="GHEA Grapalat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2.2.1.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Заказчикподтверждает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чтоКомпаниядопустиланарушениедоговорныхобязательств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а</w:t>
      </w:r>
    </w:p>
    <w:p w:rsidR="007336B8" w:rsidRPr="00903C04" w:rsidDel="00A13215" w:rsidRDefault="007336B8" w:rsidP="009F1ACF">
      <w:pPr>
        <w:widowControl w:val="0"/>
        <w:tabs>
          <w:tab w:val="left" w:pos="1134"/>
        </w:tabs>
        <w:spacing w:after="0" w:line="240" w:lineRule="auto"/>
        <w:jc w:val="both"/>
        <w:rPr>
          <w:rFonts w:ascii="Arial LatRus" w:hAnsi="Arial LatRus" w:cs="GHEA Grapalat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2.2.2.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Компанияподтверждает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чтонастоящееСоглашениеонеустойкеиприлагаемоеТребованиенадлежащимобразомподписаныуполномоченнымКомпаниейлицом</w:t>
      </w:r>
      <w:r w:rsidRPr="00903C04">
        <w:rPr>
          <w:rFonts w:ascii="Arial LatRus" w:hAnsi="Arial LatRus"/>
          <w:sz w:val="20"/>
          <w:szCs w:val="20"/>
        </w:rPr>
        <w:t>.</w:t>
      </w:r>
    </w:p>
    <w:p w:rsidR="007336B8" w:rsidRPr="00903C04" w:rsidRDefault="007336B8" w:rsidP="009F1ACF">
      <w:pPr>
        <w:widowControl w:val="0"/>
        <w:tabs>
          <w:tab w:val="left" w:pos="1134"/>
        </w:tabs>
        <w:spacing w:after="0" w:line="240" w:lineRule="auto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2.3.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Споры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возникшиевсвязиснастоящимСоглашением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разрешаютсяпутемпереговоров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Вслучаенедостижениясогласияспорыразрешаютсявсудебномпорядке</w:t>
      </w:r>
      <w:r w:rsidRPr="00903C04">
        <w:rPr>
          <w:rFonts w:ascii="Arial LatRus" w:hAnsi="Arial LatRus"/>
          <w:sz w:val="20"/>
          <w:szCs w:val="20"/>
        </w:rPr>
        <w:t>.</w:t>
      </w:r>
    </w:p>
    <w:p w:rsidR="007336B8" w:rsidRPr="00903C04" w:rsidRDefault="007336B8" w:rsidP="009F1ACF">
      <w:pPr>
        <w:widowControl w:val="0"/>
        <w:spacing w:after="0" w:line="240" w:lineRule="auto"/>
        <w:jc w:val="center"/>
        <w:rPr>
          <w:rFonts w:ascii="Arial LatRus" w:hAnsi="Arial LatRus"/>
          <w:b/>
          <w:sz w:val="20"/>
          <w:szCs w:val="20"/>
        </w:rPr>
      </w:pPr>
    </w:p>
    <w:p w:rsidR="007336B8" w:rsidRPr="00903C04" w:rsidRDefault="007336B8" w:rsidP="009F1ACF">
      <w:pPr>
        <w:widowControl w:val="0"/>
        <w:spacing w:after="0" w:line="240" w:lineRule="auto"/>
        <w:jc w:val="center"/>
        <w:rPr>
          <w:rFonts w:ascii="Arial LatRus" w:hAnsi="Arial LatRus"/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t xml:space="preserve">3. </w:t>
      </w:r>
      <w:r w:rsidRPr="00903C04">
        <w:rPr>
          <w:rFonts w:ascii="Calibri" w:hAnsi="Calibri" w:cs="Calibri"/>
          <w:b/>
          <w:sz w:val="20"/>
          <w:szCs w:val="20"/>
        </w:rPr>
        <w:t>Адрес</w:t>
      </w:r>
      <w:r w:rsidRPr="00903C04">
        <w:rPr>
          <w:rFonts w:ascii="Arial LatRus" w:hAnsi="Arial LatRus"/>
          <w:b/>
          <w:sz w:val="20"/>
          <w:szCs w:val="20"/>
        </w:rPr>
        <w:t xml:space="preserve">, </w:t>
      </w:r>
      <w:r w:rsidRPr="00903C04">
        <w:rPr>
          <w:rFonts w:ascii="Calibri" w:hAnsi="Calibri" w:cs="Calibri"/>
          <w:b/>
          <w:sz w:val="20"/>
          <w:szCs w:val="20"/>
        </w:rPr>
        <w:t>банковскиереквизитыКомпании</w:t>
      </w:r>
    </w:p>
    <w:p w:rsidR="007336B8" w:rsidRPr="00903C04" w:rsidRDefault="007336B8" w:rsidP="009F1ACF">
      <w:pPr>
        <w:widowControl w:val="0"/>
        <w:spacing w:after="0" w:line="240" w:lineRule="auto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_______________________________________</w:t>
      </w:r>
    </w:p>
    <w:p w:rsidR="007336B8" w:rsidRPr="00903C04" w:rsidRDefault="007336B8" w:rsidP="009F1ACF">
      <w:pPr>
        <w:widowControl w:val="0"/>
        <w:spacing w:after="0" w:line="240" w:lineRule="auto"/>
        <w:ind w:right="4250"/>
        <w:jc w:val="center"/>
        <w:rPr>
          <w:rFonts w:ascii="Arial LatRus" w:hAnsi="Arial LatRus"/>
          <w:sz w:val="20"/>
          <w:szCs w:val="20"/>
          <w:vertAlign w:val="superscript"/>
        </w:rPr>
      </w:pPr>
      <w:r w:rsidRPr="00903C04">
        <w:rPr>
          <w:rFonts w:ascii="Calibri" w:hAnsi="Calibri" w:cs="Calibri"/>
          <w:sz w:val="20"/>
          <w:szCs w:val="20"/>
          <w:vertAlign w:val="superscript"/>
        </w:rPr>
        <w:t>наименованиекопании</w:t>
      </w:r>
    </w:p>
    <w:p w:rsidR="007336B8" w:rsidRPr="00903C04" w:rsidRDefault="007336B8" w:rsidP="009F1ACF">
      <w:pPr>
        <w:widowControl w:val="0"/>
        <w:spacing w:after="0" w:line="240" w:lineRule="auto"/>
        <w:ind w:right="4250"/>
        <w:jc w:val="center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______________________________________</w:t>
      </w:r>
    </w:p>
    <w:p w:rsidR="007336B8" w:rsidRPr="00903C04" w:rsidRDefault="007336B8" w:rsidP="009F1ACF">
      <w:pPr>
        <w:widowControl w:val="0"/>
        <w:spacing w:after="0" w:line="240" w:lineRule="auto"/>
        <w:ind w:right="4250"/>
        <w:jc w:val="center"/>
        <w:rPr>
          <w:rFonts w:ascii="Arial LatRus" w:hAnsi="Arial LatRus"/>
          <w:sz w:val="20"/>
          <w:szCs w:val="20"/>
          <w:vertAlign w:val="superscript"/>
        </w:rPr>
      </w:pPr>
      <w:r w:rsidRPr="00903C04">
        <w:rPr>
          <w:rFonts w:ascii="Calibri" w:hAnsi="Calibri" w:cs="Calibri"/>
          <w:sz w:val="20"/>
          <w:szCs w:val="20"/>
          <w:vertAlign w:val="superscript"/>
        </w:rPr>
        <w:t>адрескомпании</w:t>
      </w:r>
    </w:p>
    <w:p w:rsidR="007336B8" w:rsidRPr="00903C04" w:rsidRDefault="007336B8" w:rsidP="009F1ACF">
      <w:pPr>
        <w:widowControl w:val="0"/>
        <w:spacing w:after="0" w:line="240" w:lineRule="auto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_______________________________________</w:t>
      </w:r>
    </w:p>
    <w:p w:rsidR="007336B8" w:rsidRPr="00903C04" w:rsidRDefault="007336B8" w:rsidP="009F1ACF">
      <w:pPr>
        <w:widowControl w:val="0"/>
        <w:spacing w:after="0" w:line="240" w:lineRule="auto"/>
        <w:ind w:right="4250"/>
        <w:jc w:val="center"/>
        <w:rPr>
          <w:rFonts w:ascii="Arial LatRus" w:hAnsi="Arial LatRus"/>
          <w:sz w:val="20"/>
          <w:szCs w:val="20"/>
          <w:vertAlign w:val="superscript"/>
        </w:rPr>
      </w:pPr>
      <w:r w:rsidRPr="00903C04">
        <w:rPr>
          <w:rFonts w:ascii="Calibri" w:hAnsi="Calibri" w:cs="Calibri"/>
          <w:sz w:val="20"/>
          <w:szCs w:val="20"/>
          <w:vertAlign w:val="superscript"/>
        </w:rPr>
        <w:t>наименованиеобслуживающегокомпаниюбанка</w:t>
      </w:r>
    </w:p>
    <w:p w:rsidR="007336B8" w:rsidRPr="00903C04" w:rsidRDefault="007336B8" w:rsidP="009F1ACF">
      <w:pPr>
        <w:widowControl w:val="0"/>
        <w:spacing w:after="0" w:line="240" w:lineRule="auto"/>
        <w:ind w:right="4250"/>
        <w:jc w:val="center"/>
        <w:rPr>
          <w:rFonts w:ascii="Arial LatRus" w:hAnsi="Arial LatRus"/>
          <w:sz w:val="20"/>
          <w:szCs w:val="20"/>
          <w:vertAlign w:val="superscript"/>
        </w:rPr>
      </w:pPr>
    </w:p>
    <w:p w:rsidR="007336B8" w:rsidRPr="00903C04" w:rsidRDefault="007336B8" w:rsidP="009F1ACF">
      <w:pPr>
        <w:widowControl w:val="0"/>
        <w:spacing w:after="0" w:line="240" w:lineRule="auto"/>
        <w:ind w:right="4250"/>
        <w:jc w:val="center"/>
        <w:rPr>
          <w:rFonts w:ascii="Arial LatRus" w:hAnsi="Arial LatRus"/>
          <w:sz w:val="20"/>
          <w:szCs w:val="20"/>
          <w:vertAlign w:val="superscript"/>
        </w:rPr>
      </w:pPr>
    </w:p>
    <w:p w:rsidR="007336B8" w:rsidRPr="00903C04" w:rsidRDefault="007336B8" w:rsidP="009F1ACF">
      <w:pPr>
        <w:widowControl w:val="0"/>
        <w:spacing w:after="0" w:line="240" w:lineRule="auto"/>
        <w:ind w:right="4250"/>
        <w:jc w:val="center"/>
        <w:rPr>
          <w:rFonts w:ascii="Arial LatRus" w:hAnsi="Arial LatRus"/>
          <w:sz w:val="20"/>
          <w:szCs w:val="20"/>
          <w:vertAlign w:val="superscript"/>
        </w:rPr>
      </w:pPr>
    </w:p>
    <w:p w:rsidR="007336B8" w:rsidRPr="00903C04" w:rsidRDefault="007336B8" w:rsidP="009F1ACF">
      <w:pPr>
        <w:widowControl w:val="0"/>
        <w:spacing w:after="0" w:line="240" w:lineRule="auto"/>
        <w:jc w:val="right"/>
        <w:rPr>
          <w:rFonts w:ascii="Arial LatRus" w:hAnsi="Arial LatRus"/>
          <w:sz w:val="20"/>
          <w:szCs w:val="20"/>
        </w:rPr>
      </w:pPr>
    </w:p>
    <w:p w:rsidR="007336B8" w:rsidRPr="00903C04" w:rsidRDefault="007336B8" w:rsidP="009F1ACF">
      <w:pPr>
        <w:widowControl w:val="0"/>
        <w:spacing w:after="0" w:line="240" w:lineRule="auto"/>
        <w:jc w:val="right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М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П</w:t>
      </w:r>
      <w:r w:rsidRPr="00903C04">
        <w:rPr>
          <w:rFonts w:ascii="Arial LatRus" w:hAnsi="Arial LatRus"/>
          <w:sz w:val="20"/>
          <w:szCs w:val="20"/>
        </w:rPr>
        <w:t>.</w:t>
      </w:r>
    </w:p>
    <w:p w:rsidR="007336B8" w:rsidRPr="00903C04" w:rsidRDefault="007336B8" w:rsidP="009F1ACF">
      <w:pPr>
        <w:widowControl w:val="0"/>
        <w:spacing w:after="0" w:line="240" w:lineRule="auto"/>
        <w:jc w:val="both"/>
        <w:rPr>
          <w:rFonts w:ascii="Arial LatRus" w:hAnsi="Arial LatRus"/>
          <w:b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День</w:t>
      </w:r>
      <w:r w:rsidRPr="00903C04">
        <w:rPr>
          <w:rFonts w:ascii="Arial LatRus" w:hAnsi="Arial LatRus"/>
          <w:sz w:val="20"/>
          <w:szCs w:val="20"/>
        </w:rPr>
        <w:t>/</w:t>
      </w:r>
      <w:r w:rsidRPr="00903C04">
        <w:rPr>
          <w:rFonts w:ascii="Calibri" w:hAnsi="Calibri" w:cs="Calibri"/>
          <w:sz w:val="20"/>
          <w:szCs w:val="20"/>
        </w:rPr>
        <w:t>месяц</w:t>
      </w:r>
      <w:r w:rsidRPr="00903C04">
        <w:rPr>
          <w:rFonts w:ascii="Arial LatRus" w:hAnsi="Arial LatRus"/>
          <w:sz w:val="20"/>
          <w:szCs w:val="20"/>
        </w:rPr>
        <w:t>/</w:t>
      </w:r>
      <w:r w:rsidRPr="00903C04">
        <w:rPr>
          <w:rFonts w:ascii="Calibri" w:hAnsi="Calibri" w:cs="Calibri"/>
          <w:sz w:val="20"/>
          <w:szCs w:val="20"/>
        </w:rPr>
        <w:t>год</w:t>
      </w:r>
    </w:p>
    <w:p w:rsidR="007336B8" w:rsidRPr="00903C04" w:rsidRDefault="007336B8" w:rsidP="009F1ACF">
      <w:pPr>
        <w:widowControl w:val="0"/>
        <w:tabs>
          <w:tab w:val="left" w:pos="1134"/>
        </w:tabs>
        <w:spacing w:after="0" w:line="240" w:lineRule="auto"/>
        <w:jc w:val="both"/>
        <w:rPr>
          <w:rFonts w:ascii="Arial LatRus" w:hAnsi="Arial LatRus"/>
          <w:sz w:val="20"/>
          <w:szCs w:val="20"/>
          <w:lang w:val="en-US"/>
        </w:rPr>
      </w:pPr>
    </w:p>
    <w:p w:rsidR="0007338B" w:rsidRPr="00903C04" w:rsidRDefault="0007338B" w:rsidP="009F1ACF">
      <w:pPr>
        <w:widowControl w:val="0"/>
        <w:spacing w:after="0" w:line="240" w:lineRule="auto"/>
        <w:ind w:firstLine="567"/>
        <w:jc w:val="right"/>
        <w:rPr>
          <w:rFonts w:ascii="Arial LatRus" w:hAnsi="Arial LatRus"/>
          <w:b/>
          <w:sz w:val="20"/>
          <w:szCs w:val="20"/>
        </w:rPr>
      </w:pPr>
    </w:p>
    <w:p w:rsidR="007336B8" w:rsidRPr="00903C04" w:rsidRDefault="007336B8" w:rsidP="009F1ACF">
      <w:pPr>
        <w:widowControl w:val="0"/>
        <w:spacing w:after="0" w:line="240" w:lineRule="auto"/>
        <w:ind w:firstLine="567"/>
        <w:jc w:val="right"/>
        <w:rPr>
          <w:rFonts w:ascii="Arial LatRus" w:hAnsi="Arial LatRus"/>
          <w:b/>
          <w:sz w:val="20"/>
          <w:szCs w:val="20"/>
          <w:lang w:val="en-US"/>
        </w:rPr>
      </w:pPr>
    </w:p>
    <w:p w:rsidR="007336B8" w:rsidRPr="00903C04" w:rsidRDefault="007336B8" w:rsidP="009F1ACF">
      <w:pPr>
        <w:widowControl w:val="0"/>
        <w:spacing w:after="0" w:line="240" w:lineRule="auto"/>
        <w:ind w:firstLine="567"/>
        <w:jc w:val="right"/>
        <w:rPr>
          <w:rFonts w:ascii="Arial LatRus" w:hAnsi="Arial LatRus"/>
          <w:b/>
          <w:sz w:val="20"/>
          <w:szCs w:val="20"/>
          <w:lang w:val="en-US"/>
        </w:rPr>
      </w:pPr>
    </w:p>
    <w:p w:rsidR="007336B8" w:rsidRPr="00903C04" w:rsidRDefault="007336B8" w:rsidP="009F1ACF">
      <w:pPr>
        <w:widowControl w:val="0"/>
        <w:spacing w:after="0" w:line="240" w:lineRule="auto"/>
        <w:ind w:firstLine="567"/>
        <w:jc w:val="right"/>
        <w:rPr>
          <w:rFonts w:ascii="Arial LatRus" w:hAnsi="Arial LatRus"/>
          <w:b/>
          <w:sz w:val="20"/>
          <w:szCs w:val="20"/>
          <w:lang w:val="en-US"/>
        </w:rPr>
      </w:pPr>
    </w:p>
    <w:p w:rsidR="007336B8" w:rsidRPr="00903C04" w:rsidRDefault="007336B8" w:rsidP="009F1ACF">
      <w:pPr>
        <w:widowControl w:val="0"/>
        <w:spacing w:after="0" w:line="240" w:lineRule="auto"/>
        <w:ind w:firstLine="567"/>
        <w:jc w:val="right"/>
        <w:rPr>
          <w:rFonts w:ascii="Arial LatRus" w:hAnsi="Arial LatRus"/>
          <w:b/>
          <w:sz w:val="20"/>
          <w:szCs w:val="20"/>
          <w:lang w:val="en-US"/>
        </w:rPr>
      </w:pPr>
    </w:p>
    <w:p w:rsidR="007336B8" w:rsidRPr="00903C04" w:rsidRDefault="007336B8" w:rsidP="009F1ACF">
      <w:pPr>
        <w:widowControl w:val="0"/>
        <w:spacing w:after="0" w:line="240" w:lineRule="auto"/>
        <w:ind w:firstLine="567"/>
        <w:jc w:val="right"/>
        <w:rPr>
          <w:rFonts w:ascii="Arial LatRus" w:hAnsi="Arial LatRus"/>
          <w:b/>
          <w:sz w:val="20"/>
          <w:szCs w:val="20"/>
          <w:lang w:val="en-US"/>
        </w:rPr>
      </w:pPr>
    </w:p>
    <w:tbl>
      <w:tblPr>
        <w:tblpPr w:leftFromText="180" w:rightFromText="180" w:vertAnchor="page" w:horzAnchor="margin" w:tblpXSpec="center" w:tblpY="751"/>
        <w:tblW w:w="10980" w:type="dxa"/>
        <w:tblLook w:val="0000"/>
      </w:tblPr>
      <w:tblGrid>
        <w:gridCol w:w="5616"/>
        <w:gridCol w:w="5364"/>
      </w:tblGrid>
      <w:tr w:rsidR="007336B8" w:rsidRPr="00903C04" w:rsidTr="00A52854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336B8" w:rsidRPr="00903C04" w:rsidRDefault="007336B8" w:rsidP="009F1ACF">
            <w:pPr>
              <w:widowControl w:val="0"/>
              <w:tabs>
                <w:tab w:val="left" w:pos="3402"/>
              </w:tabs>
              <w:spacing w:after="0" w:line="240" w:lineRule="auto"/>
              <w:rPr>
                <w:rFonts w:ascii="Arial LatRus" w:hAnsi="Arial LatRus" w:cs="Sylfaen"/>
                <w:b/>
                <w:bCs/>
                <w:sz w:val="20"/>
                <w:szCs w:val="20"/>
                <w:lang w:val="en-US"/>
              </w:rPr>
            </w:pPr>
            <w:r w:rsidRPr="00903C04">
              <w:rPr>
                <w:rFonts w:ascii="Arial LatRus" w:hAnsi="Arial LatRus"/>
                <w:sz w:val="20"/>
                <w:szCs w:val="20"/>
                <w:lang w:val="en-US"/>
              </w:rPr>
              <w:t>1.</w:t>
            </w:r>
            <w:r w:rsidRPr="00903C04">
              <w:rPr>
                <w:rFonts w:ascii="Arial LatRus" w:hAnsi="Arial LatRus"/>
                <w:b/>
                <w:sz w:val="20"/>
                <w:szCs w:val="20"/>
                <w:lang w:val="en-US"/>
              </w:rPr>
              <w:tab/>
            </w:r>
            <w:r w:rsidRPr="00903C04">
              <w:rPr>
                <w:rFonts w:ascii="Calibri" w:hAnsi="Calibri" w:cs="Calibri"/>
                <w:b/>
                <w:sz w:val="20"/>
                <w:szCs w:val="20"/>
              </w:rPr>
              <w:t>ПЛАТЕЖНОЕТРЕБОВАНИЕ</w:t>
            </w:r>
            <w:r w:rsidRPr="00903C04">
              <w:rPr>
                <w:rFonts w:ascii="Arial LatRus" w:hAnsi="Arial LatRus"/>
                <w:b/>
                <w:sz w:val="20"/>
                <w:szCs w:val="20"/>
                <w:lang w:val="en-US"/>
              </w:rPr>
              <w:t>*</w:t>
            </w:r>
          </w:p>
        </w:tc>
      </w:tr>
      <w:tr w:rsidR="007336B8" w:rsidRPr="00903C04" w:rsidTr="00A52854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336B8" w:rsidRPr="00903C04" w:rsidRDefault="007336B8" w:rsidP="009F1ACF">
            <w:pPr>
              <w:widowControl w:val="0"/>
              <w:tabs>
                <w:tab w:val="left" w:pos="855"/>
              </w:tabs>
              <w:spacing w:after="0" w:line="240" w:lineRule="auto"/>
              <w:rPr>
                <w:rFonts w:ascii="Arial LatRus" w:hAnsi="Arial LatRus" w:cs="Sylfaen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2.</w:t>
            </w:r>
            <w:r w:rsidRPr="00903C04">
              <w:rPr>
                <w:rFonts w:ascii="Arial LatRus" w:hAnsi="Arial LatRus"/>
                <w:sz w:val="20"/>
                <w:szCs w:val="20"/>
              </w:rPr>
              <w:tab/>
            </w:r>
            <w:r w:rsidRPr="00903C04">
              <w:rPr>
                <w:rFonts w:ascii="Calibri" w:hAnsi="Calibri" w:cs="Calibri"/>
                <w:sz w:val="20"/>
                <w:szCs w:val="20"/>
              </w:rPr>
              <w:t>Номер</w:t>
            </w:r>
          </w:p>
        </w:tc>
      </w:tr>
      <w:tr w:rsidR="007336B8" w:rsidRPr="00903C04" w:rsidTr="00A52854">
        <w:trPr>
          <w:trHeight w:val="10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336B8" w:rsidRPr="00903C04" w:rsidRDefault="007336B8" w:rsidP="009F1ACF">
            <w:pPr>
              <w:widowControl w:val="0"/>
              <w:tabs>
                <w:tab w:val="left" w:pos="3390"/>
              </w:tabs>
              <w:spacing w:after="0" w:line="240" w:lineRule="auto"/>
              <w:rPr>
                <w:rFonts w:ascii="Arial LatRus" w:hAnsi="Arial LatRus" w:cs="Sylfaen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3</w:t>
            </w:r>
            <w:r w:rsidRPr="00903C04">
              <w:rPr>
                <w:rFonts w:ascii="Arial LatRus" w:hAnsi="Arial LatRus"/>
                <w:sz w:val="20"/>
                <w:szCs w:val="20"/>
              </w:rPr>
              <w:tab/>
            </w:r>
            <w:r w:rsidRPr="00903C04">
              <w:rPr>
                <w:rFonts w:ascii="Calibri" w:hAnsi="Calibri" w:cs="Calibri"/>
                <w:sz w:val="20"/>
                <w:szCs w:val="20"/>
              </w:rPr>
              <w:t>Датапредставления</w:t>
            </w:r>
            <w:r w:rsidRPr="00903C04">
              <w:rPr>
                <w:rFonts w:ascii="Arial LatRus" w:hAnsi="Arial LatRus"/>
                <w:sz w:val="20"/>
                <w:szCs w:val="20"/>
              </w:rPr>
              <w:t>: "___" ___ 20___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г</w:t>
            </w:r>
            <w:r w:rsidRPr="00903C04">
              <w:rPr>
                <w:rFonts w:ascii="Arial LatRus" w:hAnsi="Arial LatRus"/>
                <w:sz w:val="20"/>
                <w:szCs w:val="20"/>
              </w:rPr>
              <w:t>.</w:t>
            </w:r>
          </w:p>
        </w:tc>
      </w:tr>
      <w:tr w:rsidR="007336B8" w:rsidRPr="00903C04" w:rsidTr="00A52854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336B8" w:rsidRPr="00903C04" w:rsidRDefault="007336B8" w:rsidP="009F1ACF">
            <w:pPr>
              <w:widowControl w:val="0"/>
              <w:tabs>
                <w:tab w:val="left" w:pos="855"/>
              </w:tabs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lastRenderedPageBreak/>
              <w:t>4.</w:t>
            </w:r>
            <w:r w:rsidRPr="00903C04">
              <w:rPr>
                <w:rFonts w:ascii="Arial LatRus" w:hAnsi="Arial LatRus"/>
                <w:sz w:val="20"/>
                <w:szCs w:val="20"/>
              </w:rPr>
              <w:tab/>
            </w:r>
            <w:r w:rsidRPr="00903C04">
              <w:rPr>
                <w:rFonts w:ascii="Calibri" w:hAnsi="Calibri" w:cs="Calibri"/>
                <w:sz w:val="20"/>
                <w:szCs w:val="20"/>
              </w:rPr>
              <w:t>Наименование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илиимя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фамилияплательщика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Компания</w:t>
            </w:r>
            <w:r w:rsidRPr="00903C04">
              <w:rPr>
                <w:rFonts w:ascii="Arial LatRus" w:hAnsi="Arial LatRus"/>
                <w:sz w:val="20"/>
                <w:szCs w:val="20"/>
              </w:rPr>
              <w:t>:</w:t>
            </w:r>
          </w:p>
        </w:tc>
      </w:tr>
      <w:tr w:rsidR="007336B8" w:rsidRPr="00903C04" w:rsidTr="00A52854">
        <w:trPr>
          <w:trHeight w:val="7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336B8" w:rsidRPr="00903C04" w:rsidRDefault="007336B8" w:rsidP="009F1ACF">
            <w:pPr>
              <w:widowControl w:val="0"/>
              <w:tabs>
                <w:tab w:val="left" w:pos="855"/>
              </w:tabs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5.</w:t>
            </w:r>
            <w:r w:rsidRPr="00903C04">
              <w:rPr>
                <w:rFonts w:ascii="Arial LatRus" w:hAnsi="Arial LatRus"/>
                <w:sz w:val="20"/>
                <w:szCs w:val="20"/>
              </w:rPr>
              <w:tab/>
            </w:r>
            <w:r w:rsidRPr="00903C04">
              <w:rPr>
                <w:rFonts w:ascii="Calibri" w:hAnsi="Calibri" w:cs="Calibri"/>
                <w:sz w:val="20"/>
                <w:szCs w:val="20"/>
              </w:rPr>
              <w:t>ОбслуживающаяплательщикаФинансоваяорганизация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банк</w:t>
            </w:r>
            <w:r w:rsidRPr="00903C04">
              <w:rPr>
                <w:rFonts w:ascii="Arial LatRus" w:hAnsi="Arial LatRus"/>
                <w:sz w:val="20"/>
                <w:szCs w:val="20"/>
              </w:rPr>
              <w:t>):</w:t>
            </w:r>
          </w:p>
        </w:tc>
      </w:tr>
      <w:tr w:rsidR="007336B8" w:rsidRPr="00903C04" w:rsidTr="00A52854">
        <w:trPr>
          <w:trHeight w:val="21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336B8" w:rsidRPr="00903C04" w:rsidRDefault="007336B8" w:rsidP="009F1ACF">
            <w:pPr>
              <w:widowControl w:val="0"/>
              <w:tabs>
                <w:tab w:val="left" w:pos="855"/>
              </w:tabs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6.</w:t>
            </w:r>
            <w:r w:rsidRPr="00903C04">
              <w:rPr>
                <w:rFonts w:ascii="Arial LatRus" w:hAnsi="Arial LatRus"/>
                <w:sz w:val="20"/>
                <w:szCs w:val="20"/>
              </w:rPr>
              <w:tab/>
            </w:r>
            <w:r w:rsidRPr="00903C04">
              <w:rPr>
                <w:rFonts w:ascii="Calibri" w:hAnsi="Calibri" w:cs="Calibri"/>
                <w:sz w:val="20"/>
                <w:szCs w:val="20"/>
              </w:rPr>
              <w:t>Номерсчетаплательщика</w:t>
            </w:r>
            <w:r w:rsidRPr="00903C04">
              <w:rPr>
                <w:rFonts w:ascii="Arial LatRus" w:hAnsi="Arial LatRus"/>
                <w:sz w:val="20"/>
                <w:szCs w:val="20"/>
              </w:rPr>
              <w:t>:</w:t>
            </w:r>
          </w:p>
        </w:tc>
      </w:tr>
      <w:tr w:rsidR="007336B8" w:rsidRPr="00903C04" w:rsidTr="00A52854">
        <w:trPr>
          <w:trHeight w:val="21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336B8" w:rsidRPr="00903C04" w:rsidRDefault="007336B8" w:rsidP="009F1ACF">
            <w:pPr>
              <w:widowControl w:val="0"/>
              <w:tabs>
                <w:tab w:val="left" w:pos="855"/>
              </w:tabs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7.</w:t>
            </w:r>
            <w:r w:rsidRPr="00903C04">
              <w:rPr>
                <w:rFonts w:ascii="Arial LatRus" w:hAnsi="Arial LatRus"/>
                <w:sz w:val="20"/>
                <w:szCs w:val="20"/>
              </w:rPr>
              <w:tab/>
            </w:r>
            <w:r w:rsidRPr="00903C04">
              <w:rPr>
                <w:rFonts w:ascii="Calibri" w:hAnsi="Calibri" w:cs="Calibri"/>
                <w:sz w:val="20"/>
                <w:szCs w:val="20"/>
              </w:rPr>
              <w:t>УННплательщика</w:t>
            </w:r>
            <w:r w:rsidRPr="00903C04">
              <w:rPr>
                <w:rFonts w:ascii="Arial LatRus" w:hAnsi="Arial LatRus"/>
                <w:sz w:val="20"/>
                <w:szCs w:val="20"/>
              </w:rPr>
              <w:t>:</w:t>
            </w:r>
          </w:p>
        </w:tc>
      </w:tr>
      <w:tr w:rsidR="007336B8" w:rsidRPr="00903C04" w:rsidTr="00A52854">
        <w:trPr>
          <w:trHeight w:val="108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336B8" w:rsidRPr="00903C04" w:rsidRDefault="007336B8" w:rsidP="009F1ACF">
            <w:pPr>
              <w:widowControl w:val="0"/>
              <w:tabs>
                <w:tab w:val="left" w:pos="855"/>
              </w:tabs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8.</w:t>
            </w:r>
            <w:r w:rsidRPr="00903C04">
              <w:rPr>
                <w:rFonts w:ascii="Arial LatRus" w:hAnsi="Arial LatRus"/>
                <w:sz w:val="20"/>
                <w:szCs w:val="20"/>
              </w:rPr>
              <w:tab/>
            </w:r>
            <w:r w:rsidRPr="00903C04">
              <w:rPr>
                <w:rFonts w:ascii="Calibri" w:hAnsi="Calibri" w:cs="Calibri"/>
                <w:sz w:val="20"/>
                <w:szCs w:val="20"/>
              </w:rPr>
              <w:t>НЗОУплательщика</w:t>
            </w:r>
            <w:r w:rsidRPr="00903C04">
              <w:rPr>
                <w:rFonts w:ascii="Arial LatRus" w:hAnsi="Arial LatRus"/>
                <w:sz w:val="20"/>
                <w:szCs w:val="20"/>
              </w:rPr>
              <w:t>:</w:t>
            </w:r>
          </w:p>
        </w:tc>
      </w:tr>
      <w:tr w:rsidR="007336B8" w:rsidRPr="00903C04" w:rsidTr="00A52854">
        <w:trPr>
          <w:trHeight w:val="25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336B8" w:rsidRPr="00903C04" w:rsidRDefault="007336B8" w:rsidP="009F1ACF">
            <w:pPr>
              <w:widowControl w:val="0"/>
              <w:tabs>
                <w:tab w:val="left" w:pos="855"/>
              </w:tabs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9.</w:t>
            </w:r>
            <w:r w:rsidRPr="00903C04">
              <w:rPr>
                <w:rFonts w:ascii="Arial LatRus" w:hAnsi="Arial LatRus"/>
                <w:sz w:val="20"/>
                <w:szCs w:val="20"/>
              </w:rPr>
              <w:tab/>
            </w:r>
            <w:r w:rsidRPr="00903C04">
              <w:rPr>
                <w:rFonts w:ascii="Calibri" w:hAnsi="Calibri" w:cs="Calibri"/>
                <w:sz w:val="20"/>
                <w:szCs w:val="20"/>
              </w:rPr>
              <w:t>Наименование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илиимя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фамилиябенефициара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: </w:t>
            </w:r>
          </w:p>
        </w:tc>
      </w:tr>
      <w:tr w:rsidR="007336B8" w:rsidRPr="00903C04" w:rsidTr="00A52854">
        <w:trPr>
          <w:trHeight w:val="27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336B8" w:rsidRPr="00903C04" w:rsidRDefault="007336B8" w:rsidP="009F1ACF">
            <w:pPr>
              <w:widowControl w:val="0"/>
              <w:tabs>
                <w:tab w:val="left" w:pos="855"/>
              </w:tabs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10.</w:t>
            </w:r>
            <w:r w:rsidRPr="00903C04">
              <w:rPr>
                <w:rFonts w:ascii="Arial LatRus" w:hAnsi="Arial LatRus"/>
                <w:sz w:val="20"/>
                <w:szCs w:val="20"/>
              </w:rPr>
              <w:tab/>
            </w:r>
            <w:r w:rsidRPr="00903C04">
              <w:rPr>
                <w:rFonts w:ascii="Calibri" w:hAnsi="Calibri" w:cs="Calibri"/>
                <w:sz w:val="20"/>
                <w:szCs w:val="20"/>
              </w:rPr>
              <w:t>НЗОУбенефициара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незаполняется</w:t>
            </w:r>
            <w:r w:rsidRPr="00903C04">
              <w:rPr>
                <w:rFonts w:ascii="Arial LatRus" w:hAnsi="Arial LatRus"/>
                <w:sz w:val="20"/>
                <w:szCs w:val="20"/>
              </w:rPr>
              <w:t>)</w:t>
            </w:r>
          </w:p>
        </w:tc>
      </w:tr>
      <w:tr w:rsidR="007336B8" w:rsidRPr="00903C04" w:rsidTr="00A52854">
        <w:trPr>
          <w:trHeight w:val="21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336B8" w:rsidRPr="00903C04" w:rsidRDefault="007336B8" w:rsidP="009F1ACF">
            <w:pPr>
              <w:widowControl w:val="0"/>
              <w:tabs>
                <w:tab w:val="left" w:pos="855"/>
              </w:tabs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11.</w:t>
            </w:r>
            <w:r w:rsidRPr="00903C04">
              <w:rPr>
                <w:rFonts w:ascii="Arial LatRus" w:hAnsi="Arial LatRus"/>
                <w:sz w:val="20"/>
                <w:szCs w:val="20"/>
              </w:rPr>
              <w:tab/>
            </w:r>
            <w:r w:rsidRPr="00903C04">
              <w:rPr>
                <w:rFonts w:ascii="Calibri" w:hAnsi="Calibri" w:cs="Calibri"/>
                <w:sz w:val="20"/>
                <w:szCs w:val="20"/>
              </w:rPr>
              <w:t>УННбенефициара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:  </w:t>
            </w:r>
          </w:p>
        </w:tc>
      </w:tr>
      <w:tr w:rsidR="007336B8" w:rsidRPr="00903C04" w:rsidTr="00A52854">
        <w:trPr>
          <w:trHeight w:val="6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336B8" w:rsidRPr="00903C04" w:rsidRDefault="007336B8" w:rsidP="009F1ACF">
            <w:pPr>
              <w:widowControl w:val="0"/>
              <w:tabs>
                <w:tab w:val="left" w:pos="855"/>
              </w:tabs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12.</w:t>
            </w:r>
            <w:r w:rsidRPr="00903C04">
              <w:rPr>
                <w:rFonts w:ascii="Arial LatRus" w:hAnsi="Arial LatRus"/>
                <w:sz w:val="20"/>
                <w:szCs w:val="20"/>
              </w:rPr>
              <w:tab/>
            </w:r>
            <w:r w:rsidRPr="00903C04">
              <w:rPr>
                <w:rFonts w:ascii="Calibri" w:hAnsi="Calibri" w:cs="Calibri"/>
                <w:sz w:val="20"/>
                <w:szCs w:val="20"/>
              </w:rPr>
              <w:t>ОбслуживающаябенефициараФинансоваяорганизация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банк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): 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ОперационнийотделМФРА</w:t>
            </w:r>
          </w:p>
        </w:tc>
      </w:tr>
      <w:tr w:rsidR="007336B8" w:rsidRPr="00903C04" w:rsidTr="00A52854">
        <w:trPr>
          <w:trHeight w:val="206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336B8" w:rsidRPr="00903C04" w:rsidRDefault="007336B8" w:rsidP="009F1ACF">
            <w:pPr>
              <w:widowControl w:val="0"/>
              <w:tabs>
                <w:tab w:val="left" w:pos="855"/>
              </w:tabs>
              <w:spacing w:after="0" w:line="240" w:lineRule="auto"/>
              <w:rPr>
                <w:rFonts w:ascii="Arial LatRus" w:hAnsi="Arial LatRus"/>
                <w:sz w:val="20"/>
                <w:szCs w:val="20"/>
                <w:lang w:val="en-US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13.</w:t>
            </w:r>
            <w:r w:rsidRPr="00903C04">
              <w:rPr>
                <w:rFonts w:ascii="Arial LatRus" w:hAnsi="Arial LatRus"/>
                <w:sz w:val="20"/>
                <w:szCs w:val="20"/>
              </w:rPr>
              <w:tab/>
            </w:r>
            <w:r w:rsidRPr="00903C04">
              <w:rPr>
                <w:rFonts w:ascii="Calibri" w:hAnsi="Calibri" w:cs="Calibri"/>
                <w:sz w:val="20"/>
                <w:szCs w:val="20"/>
              </w:rPr>
              <w:t>Номерсчетабенефициара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сч</w:t>
            </w:r>
            <w:r w:rsidRPr="00903C04">
              <w:rPr>
                <w:rFonts w:ascii="Arial LatRus" w:hAnsi="Arial LatRus"/>
                <w:sz w:val="20"/>
                <w:szCs w:val="20"/>
              </w:rPr>
              <w:t>.</w:t>
            </w:r>
            <w:r w:rsidRPr="00903C04">
              <w:rPr>
                <w:rFonts w:ascii="Arial" w:hAnsi="Arial" w:cs="Arial"/>
                <w:sz w:val="20"/>
                <w:szCs w:val="20"/>
              </w:rPr>
              <w:t>№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)  </w:t>
            </w:r>
            <w:r w:rsidR="005F4629" w:rsidRPr="00903C04">
              <w:rPr>
                <w:rFonts w:ascii="Arial LatRus" w:hAnsi="Arial LatRus"/>
                <w:sz w:val="20"/>
                <w:szCs w:val="20"/>
                <w:lang w:val="en-US"/>
              </w:rPr>
              <w:t>03504156</w:t>
            </w:r>
          </w:p>
        </w:tc>
      </w:tr>
      <w:tr w:rsidR="007336B8" w:rsidRPr="00903C04" w:rsidTr="00A52854">
        <w:trPr>
          <w:trHeight w:val="6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336B8" w:rsidRPr="00903C04" w:rsidRDefault="007336B8" w:rsidP="009F1ACF">
            <w:pPr>
              <w:widowControl w:val="0"/>
              <w:tabs>
                <w:tab w:val="left" w:pos="855"/>
              </w:tabs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14.</w:t>
            </w:r>
            <w:r w:rsidRPr="00903C04">
              <w:rPr>
                <w:rFonts w:ascii="Arial LatRus" w:hAnsi="Arial LatRus"/>
                <w:sz w:val="20"/>
                <w:szCs w:val="20"/>
              </w:rPr>
              <w:tab/>
            </w:r>
            <w:r w:rsidRPr="00903C04">
              <w:rPr>
                <w:rFonts w:ascii="Calibri" w:hAnsi="Calibri" w:cs="Calibri"/>
                <w:sz w:val="20"/>
                <w:szCs w:val="20"/>
              </w:rPr>
              <w:t>Сумма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цифрамиипрописью</w:t>
            </w:r>
            <w:r w:rsidRPr="00903C04">
              <w:rPr>
                <w:rFonts w:ascii="Arial LatRus" w:hAnsi="Arial LatRus"/>
                <w:sz w:val="20"/>
                <w:szCs w:val="20"/>
              </w:rPr>
              <w:t>):</w:t>
            </w:r>
          </w:p>
        </w:tc>
      </w:tr>
      <w:tr w:rsidR="007336B8" w:rsidRPr="00903C04" w:rsidTr="00A52854">
        <w:trPr>
          <w:trHeight w:val="496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336B8" w:rsidRPr="00903C04" w:rsidRDefault="007336B8" w:rsidP="009F1ACF">
            <w:pPr>
              <w:widowControl w:val="0"/>
              <w:tabs>
                <w:tab w:val="left" w:pos="855"/>
              </w:tabs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15.</w:t>
            </w:r>
            <w:r w:rsidRPr="00903C04">
              <w:rPr>
                <w:rFonts w:ascii="Arial LatRus" w:hAnsi="Arial LatRus"/>
                <w:sz w:val="20"/>
                <w:szCs w:val="20"/>
              </w:rPr>
              <w:tab/>
            </w:r>
            <w:r w:rsidRPr="00903C04">
              <w:rPr>
                <w:rFonts w:ascii="Calibri" w:hAnsi="Calibri" w:cs="Calibri"/>
                <w:sz w:val="20"/>
                <w:szCs w:val="20"/>
              </w:rPr>
              <w:t>Акцептованнаясумма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цифрамиипрописью</w:t>
            </w:r>
            <w:r w:rsidRPr="00903C04">
              <w:rPr>
                <w:rFonts w:ascii="Arial LatRus" w:hAnsi="Arial LatRus"/>
                <w:sz w:val="20"/>
                <w:szCs w:val="20"/>
              </w:rPr>
              <w:t>) (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предусмотренадлячастичногоакцептауказаннойсуммы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которыйнеприменяется</w:t>
            </w:r>
            <w:r w:rsidRPr="00903C04">
              <w:rPr>
                <w:rFonts w:ascii="Arial LatRus" w:hAnsi="Arial LatRus"/>
                <w:sz w:val="20"/>
                <w:szCs w:val="20"/>
              </w:rPr>
              <w:t>)</w:t>
            </w:r>
          </w:p>
        </w:tc>
      </w:tr>
      <w:tr w:rsidR="007336B8" w:rsidRPr="00903C04" w:rsidTr="00A52854">
        <w:trPr>
          <w:trHeight w:val="6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336B8" w:rsidRPr="00903C04" w:rsidRDefault="007336B8" w:rsidP="009F1ACF">
            <w:pPr>
              <w:widowControl w:val="0"/>
              <w:tabs>
                <w:tab w:val="left" w:pos="855"/>
              </w:tabs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16.</w:t>
            </w:r>
            <w:r w:rsidRPr="00903C04">
              <w:rPr>
                <w:rFonts w:ascii="Arial LatRus" w:hAnsi="Arial LatRus"/>
                <w:sz w:val="20"/>
                <w:szCs w:val="20"/>
              </w:rPr>
              <w:tab/>
            </w:r>
            <w:r w:rsidRPr="00903C04">
              <w:rPr>
                <w:rFonts w:ascii="Calibri" w:hAnsi="Calibri" w:cs="Calibri"/>
                <w:sz w:val="20"/>
                <w:szCs w:val="20"/>
              </w:rPr>
              <w:t>Валюта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прописьюипокоду</w:t>
            </w:r>
            <w:r w:rsidRPr="00903C04">
              <w:rPr>
                <w:rFonts w:ascii="Arial LatRus" w:hAnsi="Arial LatRus"/>
                <w:sz w:val="20"/>
                <w:szCs w:val="20"/>
              </w:rPr>
              <w:t>):</w:t>
            </w:r>
          </w:p>
        </w:tc>
      </w:tr>
      <w:tr w:rsidR="007336B8" w:rsidRPr="00903C04" w:rsidTr="00A52854">
        <w:trPr>
          <w:trHeight w:val="9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336B8" w:rsidRPr="00903C04" w:rsidRDefault="007336B8" w:rsidP="009F1ACF">
            <w:pPr>
              <w:widowControl w:val="0"/>
              <w:tabs>
                <w:tab w:val="left" w:pos="855"/>
              </w:tabs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17.</w:t>
            </w:r>
            <w:r w:rsidRPr="00903C04">
              <w:rPr>
                <w:rFonts w:ascii="Arial LatRus" w:hAnsi="Arial LatRus"/>
                <w:sz w:val="20"/>
                <w:szCs w:val="20"/>
              </w:rPr>
              <w:tab/>
            </w:r>
            <w:r w:rsidRPr="00903C04">
              <w:rPr>
                <w:rFonts w:ascii="Calibri" w:hAnsi="Calibri" w:cs="Calibri"/>
                <w:sz w:val="20"/>
                <w:szCs w:val="20"/>
              </w:rPr>
              <w:t>Цельсделки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уплаты</w:t>
            </w:r>
            <w:r w:rsidRPr="00903C04">
              <w:rPr>
                <w:rFonts w:ascii="Arial LatRus" w:hAnsi="Arial LatRus"/>
                <w:sz w:val="20"/>
                <w:szCs w:val="20"/>
              </w:rPr>
              <w:t>): (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дляобеспеченияисполнениядоговора</w:t>
            </w:r>
            <w:r w:rsidRPr="00903C04">
              <w:rPr>
                <w:rFonts w:ascii="Arial LatRus" w:hAnsi="Arial LatRus"/>
                <w:sz w:val="20"/>
                <w:szCs w:val="20"/>
              </w:rPr>
              <w:t>)</w:t>
            </w:r>
          </w:p>
        </w:tc>
      </w:tr>
      <w:tr w:rsidR="007336B8" w:rsidRPr="00903C04" w:rsidTr="00A52854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:rsidR="007336B8" w:rsidRPr="00903C04" w:rsidRDefault="007336B8" w:rsidP="009F1ACF">
            <w:pPr>
              <w:widowControl w:val="0"/>
              <w:tabs>
                <w:tab w:val="left" w:pos="855"/>
              </w:tabs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18.</w:t>
            </w:r>
            <w:r w:rsidRPr="00903C04">
              <w:rPr>
                <w:rFonts w:ascii="Arial LatRus" w:hAnsi="Arial LatRus"/>
                <w:sz w:val="20"/>
                <w:szCs w:val="20"/>
              </w:rPr>
              <w:tab/>
            </w:r>
            <w:r w:rsidRPr="00903C04">
              <w:rPr>
                <w:rFonts w:ascii="Calibri" w:hAnsi="Calibri" w:cs="Calibri"/>
                <w:sz w:val="20"/>
                <w:szCs w:val="20"/>
              </w:rPr>
              <w:t>Основаниядлясовершенияплатежа</w:t>
            </w:r>
            <w:r w:rsidRPr="00903C04">
              <w:rPr>
                <w:rFonts w:ascii="Arial LatRus" w:hAnsi="Arial LatRus"/>
                <w:sz w:val="20"/>
                <w:szCs w:val="20"/>
              </w:rPr>
              <w:t>: (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Наименованиедокументов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втомчислесоглашениеонеустойке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ихномера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коддоговора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покоторомупроизводитсявзыскание</w:t>
            </w:r>
            <w:r w:rsidRPr="00903C04">
              <w:rPr>
                <w:rFonts w:ascii="Arial LatRus" w:hAnsi="Arial LatRus"/>
                <w:sz w:val="20"/>
                <w:szCs w:val="20"/>
              </w:rPr>
              <w:t>):     "</w:t>
            </w:r>
            <w:r w:rsidRPr="00903C04">
              <w:rPr>
                <w:rFonts w:ascii="Calibri" w:hAnsi="Calibri" w:cs="Calibri"/>
                <w:spacing w:val="-6"/>
                <w:sz w:val="20"/>
                <w:szCs w:val="20"/>
              </w:rPr>
              <w:t>АМ</w:t>
            </w:r>
            <w:r w:rsidRPr="00903C04">
              <w:rPr>
                <w:rFonts w:ascii="Arial LatRus" w:hAnsi="Arial LatRus"/>
                <w:spacing w:val="-6"/>
                <w:sz w:val="20"/>
                <w:szCs w:val="20"/>
              </w:rPr>
              <w:t>GH-GHASHDzB-20/01</w:t>
            </w:r>
            <w:r w:rsidRPr="00903C04">
              <w:rPr>
                <w:rFonts w:ascii="Arial LatRus" w:hAnsi="Arial LatRus"/>
                <w:sz w:val="20"/>
                <w:szCs w:val="20"/>
              </w:rPr>
              <w:t>"</w:t>
            </w:r>
          </w:p>
        </w:tc>
      </w:tr>
      <w:tr w:rsidR="007336B8" w:rsidRPr="00903C04" w:rsidTr="00A52854">
        <w:trPr>
          <w:trHeight w:val="36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336B8" w:rsidRPr="00903C04" w:rsidRDefault="007336B8" w:rsidP="009F1ACF">
            <w:pPr>
              <w:widowControl w:val="0"/>
              <w:tabs>
                <w:tab w:val="left" w:pos="855"/>
              </w:tabs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19.</w:t>
            </w:r>
            <w:r w:rsidRPr="00903C04">
              <w:rPr>
                <w:rFonts w:ascii="Arial LatRus" w:hAnsi="Arial LatRus"/>
                <w:sz w:val="20"/>
                <w:szCs w:val="20"/>
                <w:lang w:val="en-US"/>
              </w:rPr>
              <w:tab/>
            </w:r>
            <w:r w:rsidRPr="00903C04">
              <w:rPr>
                <w:rFonts w:ascii="Calibri" w:hAnsi="Calibri" w:cs="Calibri"/>
                <w:sz w:val="20"/>
                <w:szCs w:val="20"/>
              </w:rPr>
              <w:t>Условияоплаты</w:t>
            </w:r>
            <w:r w:rsidRPr="00903C04">
              <w:rPr>
                <w:rFonts w:ascii="Arial LatRus" w:hAnsi="Arial LatRus"/>
                <w:sz w:val="20"/>
                <w:szCs w:val="20"/>
              </w:rPr>
              <w:t>: &lt;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акцептованныйплатеж</w:t>
            </w:r>
            <w:r w:rsidRPr="00903C04">
              <w:rPr>
                <w:rFonts w:ascii="Arial LatRus" w:hAnsi="Arial LatRus"/>
                <w:sz w:val="20"/>
                <w:szCs w:val="20"/>
              </w:rPr>
              <w:t>&gt;</w:t>
            </w:r>
          </w:p>
        </w:tc>
      </w:tr>
      <w:tr w:rsidR="007336B8" w:rsidRPr="00903C04" w:rsidTr="00A52854">
        <w:trPr>
          <w:trHeight w:val="21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336B8" w:rsidRPr="00903C04" w:rsidRDefault="007336B8" w:rsidP="009F1ACF">
            <w:pPr>
              <w:widowControl w:val="0"/>
              <w:tabs>
                <w:tab w:val="left" w:pos="855"/>
              </w:tabs>
              <w:spacing w:after="0" w:line="240" w:lineRule="auto"/>
              <w:rPr>
                <w:rFonts w:ascii="Arial LatRus" w:hAnsi="Arial LatRus"/>
                <w:sz w:val="20"/>
                <w:szCs w:val="20"/>
                <w:lang w:val="en-US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20.</w:t>
            </w:r>
            <w:r w:rsidRPr="00903C04">
              <w:rPr>
                <w:rFonts w:ascii="Arial LatRus" w:hAnsi="Arial LatRus"/>
                <w:sz w:val="20"/>
                <w:szCs w:val="20"/>
                <w:lang w:val="en-US"/>
              </w:rPr>
              <w:tab/>
            </w:r>
            <w:r w:rsidRPr="00903C04">
              <w:rPr>
                <w:rFonts w:ascii="Calibri" w:hAnsi="Calibri" w:cs="Calibri"/>
                <w:sz w:val="20"/>
                <w:szCs w:val="20"/>
              </w:rPr>
              <w:t>Количествоприлагаемыхстраниц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: --- 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страниц</w:t>
            </w:r>
          </w:p>
        </w:tc>
      </w:tr>
      <w:tr w:rsidR="007336B8" w:rsidRPr="00903C04" w:rsidTr="00A52854">
        <w:trPr>
          <w:trHeight w:val="2572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36B8" w:rsidRPr="00903C04" w:rsidRDefault="007336B8" w:rsidP="009F1ACF">
            <w:pPr>
              <w:widowControl w:val="0"/>
              <w:tabs>
                <w:tab w:val="left" w:pos="851"/>
              </w:tabs>
              <w:spacing w:after="0" w:line="240" w:lineRule="auto"/>
              <w:rPr>
                <w:rFonts w:ascii="Arial LatRus" w:hAnsi="Arial LatRus" w:cs="Sylfaen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22.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а</w:t>
            </w:r>
            <w:r w:rsidRPr="00903C04">
              <w:rPr>
                <w:rFonts w:ascii="Arial LatRus" w:hAnsi="Arial LatRus"/>
                <w:sz w:val="20"/>
                <w:szCs w:val="20"/>
              </w:rPr>
              <w:t>.</w:t>
            </w:r>
            <w:r w:rsidRPr="00903C04">
              <w:rPr>
                <w:rFonts w:ascii="Arial LatRus" w:hAnsi="Arial LatRus"/>
                <w:sz w:val="20"/>
                <w:szCs w:val="20"/>
              </w:rPr>
              <w:tab/>
            </w:r>
            <w:r w:rsidRPr="00903C04">
              <w:rPr>
                <w:rFonts w:ascii="Calibri" w:hAnsi="Calibri" w:cs="Calibri"/>
                <w:sz w:val="20"/>
                <w:szCs w:val="20"/>
              </w:rPr>
              <w:t>Подписибенефициара</w:t>
            </w:r>
          </w:p>
          <w:p w:rsidR="007336B8" w:rsidRPr="00903C04" w:rsidRDefault="007336B8" w:rsidP="009F1ACF">
            <w:pPr>
              <w:widowControl w:val="0"/>
              <w:spacing w:after="0" w:line="240" w:lineRule="auto"/>
              <w:rPr>
                <w:rFonts w:ascii="Arial LatRus" w:hAnsi="Arial LatRus" w:cs="Sylfaen"/>
                <w:sz w:val="20"/>
                <w:szCs w:val="20"/>
              </w:rPr>
            </w:pPr>
          </w:p>
          <w:p w:rsidR="007336B8" w:rsidRPr="00903C04" w:rsidRDefault="007336B8" w:rsidP="009F1ACF">
            <w:pPr>
              <w:widowControl w:val="0"/>
              <w:spacing w:after="0" w:line="240" w:lineRule="auto"/>
              <w:jc w:val="right"/>
              <w:rPr>
                <w:rFonts w:ascii="Arial LatRus" w:hAnsi="Arial LatRus" w:cs="Tahoma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/____________________/</w:t>
            </w:r>
          </w:p>
          <w:p w:rsidR="007336B8" w:rsidRPr="00903C04" w:rsidRDefault="007336B8" w:rsidP="009F1ACF">
            <w:pPr>
              <w:widowControl w:val="0"/>
              <w:spacing w:after="0" w:line="240" w:lineRule="auto"/>
              <w:rPr>
                <w:rFonts w:ascii="Arial LatRus" w:hAnsi="Arial LatRus" w:cs="Sylfaen"/>
                <w:sz w:val="20"/>
                <w:szCs w:val="20"/>
              </w:rPr>
            </w:pPr>
          </w:p>
          <w:p w:rsidR="007336B8" w:rsidRPr="00903C04" w:rsidRDefault="007336B8" w:rsidP="009F1ACF">
            <w:pPr>
              <w:widowControl w:val="0"/>
              <w:spacing w:after="0" w:line="240" w:lineRule="auto"/>
              <w:jc w:val="right"/>
              <w:rPr>
                <w:rFonts w:ascii="Arial LatRus" w:hAnsi="Arial LatRus" w:cs="Sylfaen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/____________________/</w:t>
            </w:r>
          </w:p>
          <w:p w:rsidR="007336B8" w:rsidRPr="00903C04" w:rsidRDefault="007336B8" w:rsidP="009F1ACF">
            <w:pPr>
              <w:widowControl w:val="0"/>
              <w:tabs>
                <w:tab w:val="left" w:pos="4545"/>
              </w:tabs>
              <w:spacing w:after="0" w:line="240" w:lineRule="auto"/>
              <w:rPr>
                <w:rFonts w:ascii="Arial LatRus" w:hAnsi="Arial LatRus" w:cs="Sylfaen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22.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б</w:t>
            </w:r>
            <w:r w:rsidRPr="00903C04">
              <w:rPr>
                <w:rFonts w:ascii="Arial LatRus" w:hAnsi="Arial LatRus"/>
                <w:sz w:val="20"/>
                <w:szCs w:val="20"/>
              </w:rPr>
              <w:t>.</w:t>
            </w:r>
            <w:r w:rsidRPr="00903C04">
              <w:rPr>
                <w:rFonts w:ascii="Arial LatRus" w:hAnsi="Arial LatRus"/>
                <w:sz w:val="20"/>
                <w:szCs w:val="20"/>
              </w:rPr>
              <w:tab/>
            </w:r>
            <w:r w:rsidRPr="00903C04">
              <w:rPr>
                <w:rFonts w:ascii="Calibri" w:hAnsi="Calibri" w:cs="Calibri"/>
                <w:sz w:val="20"/>
                <w:szCs w:val="20"/>
              </w:rPr>
              <w:t>М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. 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П</w:t>
            </w:r>
            <w:r w:rsidRPr="00903C04">
              <w:rPr>
                <w:rFonts w:ascii="Arial LatRus" w:hAnsi="Arial LatRus"/>
                <w:sz w:val="20"/>
                <w:szCs w:val="20"/>
              </w:rPr>
              <w:t>.</w:t>
            </w: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36B8" w:rsidRPr="00903C04" w:rsidRDefault="007336B8" w:rsidP="009F1ACF">
            <w:pPr>
              <w:widowControl w:val="0"/>
              <w:tabs>
                <w:tab w:val="left" w:pos="905"/>
              </w:tabs>
              <w:spacing w:after="0" w:line="240" w:lineRule="auto"/>
              <w:rPr>
                <w:rFonts w:ascii="Arial LatRus" w:hAnsi="Arial LatRus" w:cs="Sylfaen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21.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а</w:t>
            </w:r>
            <w:r w:rsidRPr="00903C04">
              <w:rPr>
                <w:rFonts w:ascii="Arial LatRus" w:hAnsi="Arial LatRus"/>
                <w:sz w:val="20"/>
                <w:szCs w:val="20"/>
              </w:rPr>
              <w:t>.</w:t>
            </w:r>
            <w:r w:rsidRPr="00903C04">
              <w:rPr>
                <w:rFonts w:ascii="Arial LatRus" w:hAnsi="Arial LatRus"/>
                <w:sz w:val="20"/>
                <w:szCs w:val="20"/>
              </w:rPr>
              <w:tab/>
            </w:r>
            <w:r w:rsidRPr="00903C04">
              <w:rPr>
                <w:rFonts w:ascii="Arial LatRus" w:hAnsi="Arial LatRus" w:cs="Calibri"/>
                <w:sz w:val="20"/>
                <w:szCs w:val="20"/>
              </w:rPr>
              <w:t> 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Подписиплательщика</w:t>
            </w:r>
            <w:r w:rsidRPr="00903C04">
              <w:rPr>
                <w:rFonts w:ascii="Arial LatRus" w:hAnsi="Arial LatRus"/>
                <w:sz w:val="20"/>
                <w:szCs w:val="20"/>
              </w:rPr>
              <w:t>:</w:t>
            </w:r>
          </w:p>
          <w:p w:rsidR="007336B8" w:rsidRPr="00903C04" w:rsidRDefault="007336B8" w:rsidP="009F1ACF">
            <w:pPr>
              <w:widowControl w:val="0"/>
              <w:spacing w:after="0" w:line="240" w:lineRule="auto"/>
              <w:rPr>
                <w:rFonts w:ascii="Arial LatRus" w:hAnsi="Arial LatRus" w:cs="Sylfaen"/>
                <w:sz w:val="20"/>
                <w:szCs w:val="20"/>
              </w:rPr>
            </w:pPr>
          </w:p>
          <w:p w:rsidR="007336B8" w:rsidRPr="00903C04" w:rsidRDefault="007336B8" w:rsidP="009F1ACF">
            <w:pPr>
              <w:widowControl w:val="0"/>
              <w:spacing w:after="0" w:line="240" w:lineRule="auto"/>
              <w:jc w:val="right"/>
              <w:rPr>
                <w:rFonts w:ascii="Arial LatRus" w:hAnsi="Arial LatRus" w:cs="Sylfaen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/____________________/</w:t>
            </w:r>
          </w:p>
          <w:p w:rsidR="007336B8" w:rsidRPr="00903C04" w:rsidRDefault="007336B8" w:rsidP="009F1ACF">
            <w:pPr>
              <w:widowControl w:val="0"/>
              <w:spacing w:after="0" w:line="240" w:lineRule="auto"/>
              <w:jc w:val="right"/>
              <w:rPr>
                <w:rFonts w:ascii="Arial LatRus" w:hAnsi="Arial LatRus" w:cs="Tahoma"/>
                <w:sz w:val="20"/>
                <w:szCs w:val="20"/>
              </w:rPr>
            </w:pPr>
          </w:p>
          <w:p w:rsidR="007336B8" w:rsidRPr="00903C04" w:rsidRDefault="007336B8" w:rsidP="009F1ACF">
            <w:pPr>
              <w:widowControl w:val="0"/>
              <w:spacing w:after="0" w:line="240" w:lineRule="auto"/>
              <w:jc w:val="right"/>
              <w:rPr>
                <w:rFonts w:ascii="Arial LatRus" w:hAnsi="Arial LatRus" w:cs="Sylfaen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/____________________/</w:t>
            </w:r>
          </w:p>
          <w:p w:rsidR="007336B8" w:rsidRPr="00903C04" w:rsidRDefault="007336B8" w:rsidP="009F1ACF">
            <w:pPr>
              <w:widowControl w:val="0"/>
              <w:tabs>
                <w:tab w:val="left" w:pos="4539"/>
              </w:tabs>
              <w:spacing w:after="0" w:line="240" w:lineRule="auto"/>
              <w:rPr>
                <w:rFonts w:ascii="Arial LatRus" w:hAnsi="Arial LatRus" w:cs="Sylfaen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21.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б</w:t>
            </w:r>
            <w:r w:rsidRPr="00903C04">
              <w:rPr>
                <w:rFonts w:ascii="Arial LatRus" w:hAnsi="Arial LatRus"/>
                <w:sz w:val="20"/>
                <w:szCs w:val="20"/>
              </w:rPr>
              <w:t>.</w:t>
            </w:r>
            <w:r w:rsidRPr="00903C04">
              <w:rPr>
                <w:rFonts w:ascii="Arial LatRus" w:hAnsi="Arial LatRus"/>
                <w:sz w:val="20"/>
                <w:szCs w:val="20"/>
              </w:rPr>
              <w:tab/>
            </w:r>
            <w:r w:rsidRPr="00903C04">
              <w:rPr>
                <w:rFonts w:ascii="Calibri" w:hAnsi="Calibri" w:cs="Calibri"/>
                <w:sz w:val="20"/>
                <w:szCs w:val="20"/>
              </w:rPr>
              <w:t>М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. 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П</w:t>
            </w:r>
            <w:r w:rsidRPr="00903C04">
              <w:rPr>
                <w:rFonts w:ascii="Arial LatRus" w:hAnsi="Arial LatRus"/>
                <w:sz w:val="20"/>
                <w:szCs w:val="20"/>
              </w:rPr>
              <w:t>.</w:t>
            </w:r>
          </w:p>
        </w:tc>
      </w:tr>
      <w:tr w:rsidR="007336B8" w:rsidRPr="00903C04" w:rsidTr="00A52854">
        <w:trPr>
          <w:trHeight w:val="2194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336B8" w:rsidRPr="00903C04" w:rsidRDefault="007336B8" w:rsidP="009F1ACF">
            <w:pPr>
              <w:widowControl w:val="0"/>
              <w:spacing w:after="0" w:line="240" w:lineRule="auto"/>
              <w:rPr>
                <w:rFonts w:ascii="Arial LatRus" w:hAnsi="Arial LatRus" w:cs="Tahoma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24.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а</w:t>
            </w:r>
            <w:r w:rsidRPr="00903C04">
              <w:rPr>
                <w:rFonts w:ascii="Arial LatRus" w:hAnsi="Arial LatRus"/>
                <w:sz w:val="20"/>
                <w:szCs w:val="20"/>
              </w:rPr>
              <w:t>.</w:t>
            </w:r>
            <w:r w:rsidRPr="00903C04">
              <w:rPr>
                <w:rFonts w:ascii="Arial LatRus" w:hAnsi="Arial LatRus"/>
                <w:sz w:val="20"/>
                <w:szCs w:val="20"/>
              </w:rPr>
              <w:tab/>
            </w:r>
            <w:r w:rsidRPr="00903C04">
              <w:rPr>
                <w:rFonts w:ascii="Calibri" w:hAnsi="Calibri" w:cs="Calibri"/>
                <w:sz w:val="20"/>
                <w:szCs w:val="20"/>
              </w:rPr>
              <w:t>Обслуживающаябенефициарафинансоваяорганизация</w:t>
            </w:r>
          </w:p>
          <w:p w:rsidR="007336B8" w:rsidRPr="00903C04" w:rsidRDefault="007336B8" w:rsidP="009F1ACF">
            <w:pPr>
              <w:widowControl w:val="0"/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</w:p>
          <w:p w:rsidR="007336B8" w:rsidRPr="00903C04" w:rsidRDefault="007336B8" w:rsidP="009F1ACF">
            <w:pPr>
              <w:widowControl w:val="0"/>
              <w:spacing w:after="0" w:line="240" w:lineRule="auto"/>
              <w:jc w:val="right"/>
              <w:rPr>
                <w:rFonts w:ascii="Arial LatRus" w:hAnsi="Arial LatRus" w:cs="Tahoma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/____________________/</w:t>
            </w:r>
          </w:p>
          <w:p w:rsidR="007336B8" w:rsidRPr="00903C04" w:rsidRDefault="007336B8" w:rsidP="009F1ACF">
            <w:pPr>
              <w:widowControl w:val="0"/>
              <w:spacing w:after="0" w:line="240" w:lineRule="auto"/>
              <w:ind w:right="13"/>
              <w:jc w:val="both"/>
              <w:rPr>
                <w:rFonts w:ascii="Arial LatRus" w:hAnsi="Arial LatRus" w:cs="Sylfaen"/>
                <w:sz w:val="20"/>
                <w:szCs w:val="20"/>
                <w:vertAlign w:val="superscript"/>
              </w:rPr>
            </w:pPr>
            <w:r w:rsidRPr="00903C04">
              <w:rPr>
                <w:rFonts w:ascii="Calibri" w:hAnsi="Calibri" w:cs="Calibri"/>
                <w:sz w:val="20"/>
                <w:szCs w:val="20"/>
                <w:vertAlign w:val="superscript"/>
              </w:rPr>
              <w:t>подпись</w:t>
            </w:r>
            <w:r w:rsidRPr="00903C04">
              <w:rPr>
                <w:rFonts w:ascii="Arial LatRus" w:hAnsi="Arial LatRus"/>
                <w:sz w:val="20"/>
                <w:szCs w:val="20"/>
                <w:vertAlign w:val="superscript"/>
              </w:rPr>
              <w:t>/</w:t>
            </w:r>
          </w:p>
          <w:p w:rsidR="007336B8" w:rsidRPr="00903C04" w:rsidRDefault="007336B8" w:rsidP="009F1ACF">
            <w:pPr>
              <w:widowControl w:val="0"/>
              <w:spacing w:after="0" w:line="240" w:lineRule="auto"/>
              <w:rPr>
                <w:rFonts w:ascii="Arial LatRus" w:hAnsi="Arial LatRus" w:cs="Tahoma"/>
                <w:sz w:val="20"/>
                <w:szCs w:val="20"/>
              </w:rPr>
            </w:pPr>
          </w:p>
          <w:p w:rsidR="007336B8" w:rsidRPr="00903C04" w:rsidRDefault="007336B8" w:rsidP="009F1ACF">
            <w:pPr>
              <w:widowControl w:val="0"/>
              <w:spacing w:after="0" w:line="240" w:lineRule="auto"/>
              <w:rPr>
                <w:rFonts w:ascii="Arial LatRus" w:hAnsi="Arial LatRus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336B8" w:rsidRPr="00903C04" w:rsidRDefault="007336B8" w:rsidP="009F1ACF">
            <w:pPr>
              <w:widowControl w:val="0"/>
              <w:spacing w:after="0" w:line="240" w:lineRule="auto"/>
              <w:rPr>
                <w:rFonts w:ascii="Arial LatRus" w:hAnsi="Arial LatRus" w:cs="Tahoma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23.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а</w:t>
            </w:r>
            <w:r w:rsidRPr="00903C04">
              <w:rPr>
                <w:rFonts w:ascii="Arial LatRus" w:hAnsi="Arial LatRus"/>
                <w:sz w:val="20"/>
                <w:szCs w:val="20"/>
              </w:rPr>
              <w:t>.</w:t>
            </w:r>
            <w:r w:rsidRPr="00903C04">
              <w:rPr>
                <w:rFonts w:ascii="Arial LatRus" w:hAnsi="Arial LatRus"/>
                <w:sz w:val="20"/>
                <w:szCs w:val="20"/>
              </w:rPr>
              <w:tab/>
            </w:r>
            <w:r w:rsidRPr="00903C04">
              <w:rPr>
                <w:rFonts w:ascii="Calibri" w:hAnsi="Calibri" w:cs="Calibri"/>
                <w:sz w:val="20"/>
                <w:szCs w:val="20"/>
              </w:rPr>
              <w:t>Обслуживающаяплательщикафинансоваяорганизация</w:t>
            </w:r>
          </w:p>
          <w:p w:rsidR="007336B8" w:rsidRPr="00903C04" w:rsidRDefault="007336B8" w:rsidP="009F1ACF">
            <w:pPr>
              <w:widowControl w:val="0"/>
              <w:spacing w:after="0" w:line="240" w:lineRule="auto"/>
              <w:rPr>
                <w:rFonts w:ascii="Arial LatRus" w:hAnsi="Arial LatRus" w:cs="Tahoma"/>
                <w:sz w:val="20"/>
                <w:szCs w:val="20"/>
              </w:rPr>
            </w:pPr>
          </w:p>
          <w:p w:rsidR="007336B8" w:rsidRPr="00903C04" w:rsidRDefault="007336B8" w:rsidP="009F1ACF">
            <w:pPr>
              <w:widowControl w:val="0"/>
              <w:spacing w:after="0" w:line="240" w:lineRule="auto"/>
              <w:jc w:val="right"/>
              <w:rPr>
                <w:rFonts w:ascii="Arial LatRus" w:hAnsi="Arial LatRus" w:cs="Tahoma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/____________________/</w:t>
            </w:r>
          </w:p>
          <w:p w:rsidR="007336B8" w:rsidRPr="00903C04" w:rsidRDefault="007336B8" w:rsidP="009F1ACF">
            <w:pPr>
              <w:widowControl w:val="0"/>
              <w:spacing w:after="0" w:line="240" w:lineRule="auto"/>
              <w:ind w:right="983"/>
              <w:jc w:val="right"/>
              <w:rPr>
                <w:rFonts w:ascii="Arial LatRus" w:hAnsi="Arial LatRus" w:cs="Sylfaen"/>
                <w:sz w:val="20"/>
                <w:szCs w:val="20"/>
                <w:vertAlign w:val="superscript"/>
              </w:rPr>
            </w:pPr>
            <w:r w:rsidRPr="00903C04">
              <w:rPr>
                <w:rFonts w:ascii="Arial LatRus" w:hAnsi="Arial LatRus"/>
                <w:sz w:val="20"/>
                <w:szCs w:val="20"/>
                <w:vertAlign w:val="superscript"/>
              </w:rPr>
              <w:t>/</w:t>
            </w:r>
            <w:r w:rsidRPr="00903C04">
              <w:rPr>
                <w:rFonts w:ascii="Calibri" w:hAnsi="Calibri" w:cs="Calibri"/>
                <w:sz w:val="20"/>
                <w:szCs w:val="20"/>
                <w:vertAlign w:val="superscript"/>
              </w:rPr>
              <w:t>подпись</w:t>
            </w:r>
            <w:r w:rsidRPr="00903C04">
              <w:rPr>
                <w:rFonts w:ascii="Arial LatRus" w:hAnsi="Arial LatRus"/>
                <w:sz w:val="20"/>
                <w:szCs w:val="20"/>
                <w:vertAlign w:val="superscript"/>
              </w:rPr>
              <w:t>/</w:t>
            </w:r>
          </w:p>
          <w:p w:rsidR="007336B8" w:rsidRPr="00903C04" w:rsidRDefault="007336B8" w:rsidP="009F1ACF">
            <w:pPr>
              <w:widowControl w:val="0"/>
              <w:spacing w:after="0" w:line="240" w:lineRule="auto"/>
              <w:rPr>
                <w:rFonts w:ascii="Arial LatRus" w:hAnsi="Arial LatRus" w:cs="Arial"/>
                <w:sz w:val="20"/>
                <w:szCs w:val="20"/>
              </w:rPr>
            </w:pPr>
          </w:p>
        </w:tc>
      </w:tr>
      <w:tr w:rsidR="007336B8" w:rsidRPr="00903C04" w:rsidTr="00A52854">
        <w:trPr>
          <w:trHeight w:val="437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36B8" w:rsidRPr="00903C04" w:rsidRDefault="007336B8" w:rsidP="009F1ACF">
            <w:pPr>
              <w:widowControl w:val="0"/>
              <w:tabs>
                <w:tab w:val="left" w:pos="4678"/>
              </w:tabs>
              <w:spacing w:after="0" w:line="240" w:lineRule="auto"/>
              <w:rPr>
                <w:rFonts w:ascii="Arial LatRus" w:hAnsi="Arial LatRus" w:cs="Sylfaen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24.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б</w:t>
            </w:r>
            <w:r w:rsidRPr="00903C04">
              <w:rPr>
                <w:rFonts w:ascii="Arial LatRus" w:hAnsi="Arial LatRus"/>
                <w:sz w:val="20"/>
                <w:szCs w:val="20"/>
              </w:rPr>
              <w:t>.</w:t>
            </w:r>
            <w:r w:rsidRPr="00903C04">
              <w:rPr>
                <w:rFonts w:ascii="Arial LatRus" w:hAnsi="Arial LatRus"/>
                <w:sz w:val="20"/>
                <w:szCs w:val="20"/>
              </w:rPr>
              <w:tab/>
            </w:r>
            <w:r w:rsidRPr="00903C04">
              <w:rPr>
                <w:rFonts w:ascii="Calibri" w:hAnsi="Calibri" w:cs="Calibri"/>
                <w:sz w:val="20"/>
                <w:szCs w:val="20"/>
              </w:rPr>
              <w:t>М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. 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П</w:t>
            </w:r>
            <w:r w:rsidRPr="00903C04">
              <w:rPr>
                <w:rFonts w:ascii="Arial LatRus" w:hAnsi="Arial LatRus"/>
                <w:sz w:val="20"/>
                <w:szCs w:val="20"/>
              </w:rPr>
              <w:t>.</w:t>
            </w:r>
          </w:p>
          <w:p w:rsidR="007336B8" w:rsidRPr="00903C04" w:rsidRDefault="007336B8" w:rsidP="009F1ACF">
            <w:pPr>
              <w:widowControl w:val="0"/>
              <w:spacing w:after="0" w:line="240" w:lineRule="auto"/>
              <w:rPr>
                <w:rFonts w:ascii="Arial LatRus" w:hAnsi="Arial LatRus" w:cs="Sylfaen"/>
                <w:sz w:val="20"/>
                <w:szCs w:val="20"/>
              </w:rPr>
            </w:pPr>
          </w:p>
          <w:p w:rsidR="007336B8" w:rsidRPr="00903C04" w:rsidRDefault="007336B8" w:rsidP="009F1ACF">
            <w:pPr>
              <w:widowControl w:val="0"/>
              <w:spacing w:after="0" w:line="240" w:lineRule="auto"/>
              <w:ind w:right="155"/>
              <w:jc w:val="right"/>
              <w:rPr>
                <w:rFonts w:ascii="Arial LatRus" w:hAnsi="Arial LatRus" w:cs="Sylfaen"/>
                <w:sz w:val="20"/>
                <w:szCs w:val="20"/>
                <w:lang w:val="en-US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24.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в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"___" ___ 20___ 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г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. </w:t>
            </w: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36B8" w:rsidRPr="00903C04" w:rsidRDefault="007336B8" w:rsidP="009F1ACF">
            <w:pPr>
              <w:widowControl w:val="0"/>
              <w:tabs>
                <w:tab w:val="left" w:pos="4554"/>
              </w:tabs>
              <w:spacing w:after="0" w:line="240" w:lineRule="auto"/>
              <w:rPr>
                <w:rFonts w:ascii="Arial LatRus" w:hAnsi="Arial LatRus" w:cs="Sylfaen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23.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б</w:t>
            </w:r>
            <w:r w:rsidRPr="00903C04">
              <w:rPr>
                <w:rFonts w:ascii="Arial LatRus" w:hAnsi="Arial LatRus"/>
                <w:sz w:val="20"/>
                <w:szCs w:val="20"/>
              </w:rPr>
              <w:t>.</w:t>
            </w:r>
            <w:r w:rsidRPr="00903C04">
              <w:rPr>
                <w:rFonts w:ascii="Arial LatRus" w:hAnsi="Arial LatRus"/>
                <w:sz w:val="20"/>
                <w:szCs w:val="20"/>
              </w:rPr>
              <w:tab/>
            </w:r>
            <w:r w:rsidRPr="00903C04">
              <w:rPr>
                <w:rFonts w:ascii="Calibri" w:hAnsi="Calibri" w:cs="Calibri"/>
                <w:sz w:val="20"/>
                <w:szCs w:val="20"/>
              </w:rPr>
              <w:t>М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. 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П</w:t>
            </w:r>
            <w:r w:rsidRPr="00903C04">
              <w:rPr>
                <w:rFonts w:ascii="Arial LatRus" w:hAnsi="Arial LatRus"/>
                <w:sz w:val="20"/>
                <w:szCs w:val="20"/>
              </w:rPr>
              <w:t>.</w:t>
            </w:r>
          </w:p>
          <w:p w:rsidR="007336B8" w:rsidRPr="00903C04" w:rsidRDefault="007336B8" w:rsidP="009F1ACF">
            <w:pPr>
              <w:widowControl w:val="0"/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</w:p>
          <w:p w:rsidR="007336B8" w:rsidRPr="00903C04" w:rsidRDefault="007336B8" w:rsidP="009F1ACF">
            <w:pPr>
              <w:widowControl w:val="0"/>
              <w:spacing w:after="0" w:line="240" w:lineRule="auto"/>
              <w:jc w:val="right"/>
              <w:rPr>
                <w:rFonts w:ascii="Arial LatRus" w:hAnsi="Arial LatRus" w:cs="Sylfaen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23.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вДатаисполнения</w:t>
            </w:r>
            <w:r w:rsidRPr="00903C04">
              <w:rPr>
                <w:rFonts w:ascii="Arial LatRus" w:hAnsi="Arial LatRus"/>
                <w:sz w:val="20"/>
                <w:szCs w:val="20"/>
              </w:rPr>
              <w:t>: "___" ___ 20___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г</w:t>
            </w:r>
            <w:r w:rsidRPr="00903C04">
              <w:rPr>
                <w:rFonts w:ascii="Arial LatRus" w:hAnsi="Arial LatRus"/>
                <w:sz w:val="20"/>
                <w:szCs w:val="20"/>
              </w:rPr>
              <w:t>.</w:t>
            </w:r>
          </w:p>
        </w:tc>
      </w:tr>
    </w:tbl>
    <w:p w:rsidR="007336B8" w:rsidRPr="00903C04" w:rsidRDefault="007336B8" w:rsidP="009F1ACF">
      <w:pPr>
        <w:widowControl w:val="0"/>
        <w:spacing w:after="0" w:line="240" w:lineRule="auto"/>
        <w:ind w:firstLine="567"/>
        <w:jc w:val="right"/>
        <w:rPr>
          <w:rFonts w:ascii="Arial LatRus" w:hAnsi="Arial LatRus"/>
          <w:b/>
          <w:sz w:val="20"/>
          <w:szCs w:val="20"/>
        </w:rPr>
      </w:pPr>
    </w:p>
    <w:p w:rsidR="005F4629" w:rsidRPr="00903C04" w:rsidRDefault="005F4629" w:rsidP="009F1ACF">
      <w:pPr>
        <w:widowControl w:val="0"/>
        <w:spacing w:after="0" w:line="240" w:lineRule="auto"/>
        <w:ind w:firstLine="567"/>
        <w:jc w:val="right"/>
        <w:rPr>
          <w:rFonts w:ascii="Arial LatRus" w:hAnsi="Arial LatRus"/>
          <w:b/>
          <w:sz w:val="20"/>
          <w:szCs w:val="20"/>
        </w:rPr>
      </w:pPr>
    </w:p>
    <w:p w:rsidR="005F4629" w:rsidRPr="00903C04" w:rsidRDefault="005F4629" w:rsidP="009F1ACF">
      <w:pPr>
        <w:widowControl w:val="0"/>
        <w:spacing w:after="0" w:line="240" w:lineRule="auto"/>
        <w:ind w:firstLine="567"/>
        <w:jc w:val="right"/>
        <w:rPr>
          <w:rFonts w:ascii="Arial LatRus" w:hAnsi="Arial LatRus"/>
          <w:b/>
          <w:sz w:val="20"/>
          <w:szCs w:val="20"/>
        </w:rPr>
      </w:pPr>
    </w:p>
    <w:p w:rsidR="005F4629" w:rsidRPr="00903C04" w:rsidRDefault="005F4629" w:rsidP="009F1ACF">
      <w:pPr>
        <w:widowControl w:val="0"/>
        <w:spacing w:after="0" w:line="240" w:lineRule="auto"/>
        <w:ind w:firstLine="567"/>
        <w:jc w:val="right"/>
        <w:rPr>
          <w:rFonts w:ascii="Arial LatRus" w:hAnsi="Arial LatRus"/>
          <w:b/>
          <w:sz w:val="20"/>
          <w:szCs w:val="20"/>
        </w:rPr>
      </w:pPr>
    </w:p>
    <w:p w:rsidR="005F4629" w:rsidRPr="00903C04" w:rsidRDefault="005F4629" w:rsidP="009F1ACF">
      <w:pPr>
        <w:widowControl w:val="0"/>
        <w:spacing w:after="0" w:line="240" w:lineRule="auto"/>
        <w:ind w:firstLine="567"/>
        <w:jc w:val="right"/>
        <w:rPr>
          <w:rFonts w:ascii="Arial LatRus" w:hAnsi="Arial LatRus"/>
          <w:b/>
          <w:sz w:val="20"/>
          <w:szCs w:val="20"/>
        </w:rPr>
      </w:pPr>
    </w:p>
    <w:p w:rsidR="00351123" w:rsidRDefault="00351123" w:rsidP="009F1ACF">
      <w:pPr>
        <w:widowControl w:val="0"/>
        <w:spacing w:after="0" w:line="240" w:lineRule="auto"/>
        <w:ind w:firstLine="567"/>
        <w:jc w:val="right"/>
        <w:rPr>
          <w:rFonts w:ascii="Calibri" w:hAnsi="Calibri" w:cs="Calibri"/>
          <w:b/>
          <w:sz w:val="20"/>
          <w:szCs w:val="20"/>
        </w:rPr>
      </w:pPr>
    </w:p>
    <w:p w:rsidR="00351123" w:rsidRDefault="00351123" w:rsidP="009F1ACF">
      <w:pPr>
        <w:widowControl w:val="0"/>
        <w:spacing w:after="0" w:line="240" w:lineRule="auto"/>
        <w:ind w:firstLine="567"/>
        <w:jc w:val="right"/>
        <w:rPr>
          <w:rFonts w:ascii="Calibri" w:hAnsi="Calibri" w:cs="Calibri"/>
          <w:b/>
          <w:sz w:val="20"/>
          <w:szCs w:val="20"/>
        </w:rPr>
      </w:pPr>
    </w:p>
    <w:p w:rsidR="00351123" w:rsidRDefault="00351123" w:rsidP="009F1ACF">
      <w:pPr>
        <w:widowControl w:val="0"/>
        <w:spacing w:after="0" w:line="240" w:lineRule="auto"/>
        <w:ind w:firstLine="567"/>
        <w:jc w:val="right"/>
        <w:rPr>
          <w:rFonts w:ascii="Calibri" w:hAnsi="Calibri" w:cs="Calibri"/>
          <w:b/>
          <w:sz w:val="20"/>
          <w:szCs w:val="20"/>
        </w:rPr>
      </w:pPr>
    </w:p>
    <w:p w:rsidR="009E0942" w:rsidRDefault="009E0942" w:rsidP="009F1ACF">
      <w:pPr>
        <w:widowControl w:val="0"/>
        <w:spacing w:after="0" w:line="240" w:lineRule="auto"/>
        <w:ind w:firstLine="567"/>
        <w:jc w:val="right"/>
        <w:rPr>
          <w:rFonts w:ascii="Calibri" w:hAnsi="Calibri" w:cs="Calibri"/>
          <w:b/>
          <w:sz w:val="20"/>
          <w:szCs w:val="20"/>
        </w:rPr>
      </w:pPr>
    </w:p>
    <w:p w:rsidR="009E0942" w:rsidRDefault="009E0942" w:rsidP="009F1ACF">
      <w:pPr>
        <w:widowControl w:val="0"/>
        <w:spacing w:after="0" w:line="240" w:lineRule="auto"/>
        <w:ind w:firstLine="567"/>
        <w:jc w:val="right"/>
        <w:rPr>
          <w:rFonts w:ascii="Calibri" w:hAnsi="Calibri" w:cs="Calibri"/>
          <w:b/>
          <w:sz w:val="20"/>
          <w:szCs w:val="20"/>
        </w:rPr>
      </w:pPr>
    </w:p>
    <w:p w:rsidR="009E0942" w:rsidRDefault="009E0942" w:rsidP="009F1ACF">
      <w:pPr>
        <w:widowControl w:val="0"/>
        <w:spacing w:after="0" w:line="240" w:lineRule="auto"/>
        <w:ind w:firstLine="567"/>
        <w:jc w:val="right"/>
        <w:rPr>
          <w:rFonts w:ascii="Calibri" w:hAnsi="Calibri" w:cs="Calibri"/>
          <w:b/>
          <w:sz w:val="20"/>
          <w:szCs w:val="20"/>
        </w:rPr>
      </w:pPr>
    </w:p>
    <w:p w:rsidR="009E0942" w:rsidRDefault="009E0942" w:rsidP="009F1ACF">
      <w:pPr>
        <w:widowControl w:val="0"/>
        <w:spacing w:after="0" w:line="240" w:lineRule="auto"/>
        <w:ind w:firstLine="567"/>
        <w:jc w:val="right"/>
        <w:rPr>
          <w:rFonts w:ascii="Calibri" w:hAnsi="Calibri" w:cs="Calibri"/>
          <w:b/>
          <w:sz w:val="20"/>
          <w:szCs w:val="20"/>
        </w:rPr>
      </w:pPr>
    </w:p>
    <w:p w:rsidR="009E0942" w:rsidRDefault="009E0942" w:rsidP="009F1ACF">
      <w:pPr>
        <w:widowControl w:val="0"/>
        <w:spacing w:after="0" w:line="240" w:lineRule="auto"/>
        <w:ind w:firstLine="567"/>
        <w:jc w:val="right"/>
        <w:rPr>
          <w:rFonts w:ascii="Calibri" w:hAnsi="Calibri" w:cs="Calibri"/>
          <w:b/>
          <w:sz w:val="20"/>
          <w:szCs w:val="20"/>
        </w:rPr>
      </w:pPr>
    </w:p>
    <w:p w:rsidR="00351123" w:rsidRPr="005505BF" w:rsidRDefault="00351123" w:rsidP="005505BF">
      <w:pPr>
        <w:widowControl w:val="0"/>
        <w:spacing w:after="0" w:line="240" w:lineRule="auto"/>
        <w:rPr>
          <w:rFonts w:ascii="Calibri" w:hAnsi="Calibri" w:cs="Calibri"/>
          <w:b/>
          <w:sz w:val="20"/>
          <w:szCs w:val="20"/>
          <w:lang w:val="en-US"/>
        </w:rPr>
      </w:pPr>
    </w:p>
    <w:p w:rsidR="009E0942" w:rsidRDefault="009E0942" w:rsidP="009F1ACF">
      <w:pPr>
        <w:pStyle w:val="BodyTextIndent3"/>
        <w:widowControl w:val="0"/>
        <w:spacing w:line="240" w:lineRule="auto"/>
        <w:jc w:val="right"/>
        <w:rPr>
          <w:rFonts w:asciiTheme="minorHAnsi" w:hAnsiTheme="minorHAnsi"/>
          <w:b/>
          <w:lang w:val="ru-RU"/>
        </w:rPr>
      </w:pPr>
    </w:p>
    <w:p w:rsidR="009E0942" w:rsidRPr="009E0942" w:rsidRDefault="009E0942" w:rsidP="009F1ACF">
      <w:pPr>
        <w:pStyle w:val="BodyTextIndent3"/>
        <w:widowControl w:val="0"/>
        <w:spacing w:line="240" w:lineRule="auto"/>
        <w:jc w:val="right"/>
        <w:rPr>
          <w:rFonts w:asciiTheme="minorHAnsi" w:hAnsiTheme="minorHAnsi"/>
          <w:b/>
          <w:lang w:val="ru-RU"/>
        </w:rPr>
      </w:pPr>
    </w:p>
    <w:p w:rsidR="0007338B" w:rsidRPr="00903C04" w:rsidRDefault="0007338B" w:rsidP="009F1ACF">
      <w:pPr>
        <w:pStyle w:val="BodyTextIndent3"/>
        <w:widowControl w:val="0"/>
        <w:spacing w:line="240" w:lineRule="auto"/>
        <w:jc w:val="right"/>
        <w:rPr>
          <w:rFonts w:ascii="Arial LatRus" w:hAnsi="Arial LatRus" w:cs="Sylfaen"/>
          <w:b/>
          <w:lang w:val="ru-RU"/>
        </w:rPr>
      </w:pPr>
      <w:r w:rsidRPr="00903C04">
        <w:rPr>
          <w:rFonts w:ascii="Calibri" w:hAnsi="Calibri" w:cs="Calibri"/>
          <w:b/>
          <w:lang w:val="ru-RU"/>
        </w:rPr>
        <w:lastRenderedPageBreak/>
        <w:t>Приложение</w:t>
      </w:r>
      <w:r w:rsidRPr="00903C04">
        <w:rPr>
          <w:rFonts w:ascii="Arial" w:hAnsi="Arial" w:cs="Arial"/>
          <w:b/>
          <w:lang w:val="ru-RU"/>
        </w:rPr>
        <w:t>№</w:t>
      </w:r>
      <w:r w:rsidRPr="00903C04">
        <w:rPr>
          <w:rFonts w:ascii="Arial LatRus" w:hAnsi="Arial LatRus"/>
          <w:b/>
          <w:lang w:val="ru-RU"/>
        </w:rPr>
        <w:t>7</w:t>
      </w:r>
      <w:r w:rsidRPr="00903C04">
        <w:rPr>
          <w:rStyle w:val="FootnoteReference"/>
          <w:rFonts w:ascii="Arial LatRus" w:hAnsi="Arial LatRus" w:cs="Sylfaen"/>
          <w:b/>
          <w:lang w:val="ru-RU"/>
        </w:rPr>
        <w:footnoteReference w:customMarkFollows="1" w:id="19"/>
        <w:t>25</w:t>
      </w:r>
    </w:p>
    <w:p w:rsidR="0007338B" w:rsidRPr="00903C04" w:rsidRDefault="0007338B" w:rsidP="009F1ACF">
      <w:pPr>
        <w:pStyle w:val="BodyTextIndent3"/>
        <w:widowControl w:val="0"/>
        <w:spacing w:line="240" w:lineRule="auto"/>
        <w:jc w:val="right"/>
        <w:rPr>
          <w:rFonts w:ascii="Arial LatRus" w:hAnsi="Arial LatRus" w:cs="Sylfaen"/>
          <w:b/>
          <w:lang w:val="ru-RU"/>
        </w:rPr>
      </w:pPr>
      <w:r w:rsidRPr="00903C04">
        <w:rPr>
          <w:rFonts w:ascii="Calibri" w:hAnsi="Calibri" w:cs="Calibri"/>
          <w:b/>
          <w:lang w:val="ru-RU"/>
        </w:rPr>
        <w:t>кПриглашению</w:t>
      </w:r>
      <w:r w:rsidR="00BC0DF0" w:rsidRPr="00903C04">
        <w:rPr>
          <w:rFonts w:ascii="Calibri" w:hAnsi="Calibri" w:cs="Calibri"/>
          <w:lang w:val="ru-RU"/>
        </w:rPr>
        <w:t>назапросекатировок</w:t>
      </w:r>
      <w:r w:rsidRPr="00903C04">
        <w:rPr>
          <w:rFonts w:ascii="Arial LatRus" w:hAnsi="Arial LatRus" w:cs="Sylfaen"/>
          <w:b/>
          <w:lang w:val="ru-RU"/>
        </w:rPr>
        <w:br/>
      </w:r>
      <w:r w:rsidRPr="00903C04">
        <w:rPr>
          <w:rFonts w:ascii="Calibri" w:hAnsi="Calibri" w:cs="Calibri"/>
          <w:b/>
          <w:lang w:val="ru-RU"/>
        </w:rPr>
        <w:t>подкодом</w:t>
      </w:r>
      <w:r w:rsidR="00BC0DF0" w:rsidRPr="00903C04">
        <w:rPr>
          <w:rFonts w:ascii="Calibri" w:hAnsi="Calibri" w:cs="Calibri"/>
          <w:lang w:val="ru-RU"/>
        </w:rPr>
        <w:t>РА</w:t>
      </w:r>
      <w:r w:rsidR="00BC0DF0" w:rsidRPr="00903C04">
        <w:rPr>
          <w:rFonts w:ascii="Arial LatRus" w:hAnsi="Arial LatRus"/>
          <w:lang w:val="ru-RU"/>
        </w:rPr>
        <w:t xml:space="preserve"> CMAH-</w:t>
      </w:r>
      <w:r w:rsidR="00BC0DF0" w:rsidRPr="00903C04">
        <w:rPr>
          <w:rFonts w:ascii="Arial LatRus" w:hAnsi="Arial LatRus"/>
        </w:rPr>
        <w:t>GH</w:t>
      </w:r>
      <w:r w:rsidR="008E712D" w:rsidRPr="00903C04">
        <w:rPr>
          <w:rFonts w:ascii="Arial LatRus" w:hAnsi="Arial LatRus"/>
          <w:lang w:val="ru-RU"/>
        </w:rPr>
        <w:t>ASHRB-20/0</w:t>
      </w:r>
      <w:r w:rsidR="009F0D77" w:rsidRPr="00F01611">
        <w:rPr>
          <w:rFonts w:ascii="Arial LatRus" w:hAnsi="Arial LatRus"/>
          <w:lang w:val="ru-RU"/>
        </w:rPr>
        <w:t>8</w:t>
      </w:r>
      <w:r w:rsidRPr="00903C04">
        <w:rPr>
          <w:rFonts w:ascii="Arial LatRus" w:hAnsi="Arial LatRus"/>
          <w:b/>
          <w:lang w:val="ru-RU"/>
        </w:rPr>
        <w:t>*</w:t>
      </w:r>
    </w:p>
    <w:p w:rsidR="0007338B" w:rsidRPr="00903C04" w:rsidRDefault="0007338B" w:rsidP="009F1ACF">
      <w:pPr>
        <w:widowControl w:val="0"/>
        <w:tabs>
          <w:tab w:val="left" w:pos="2268"/>
        </w:tabs>
        <w:spacing w:after="0" w:line="240" w:lineRule="auto"/>
        <w:ind w:firstLine="567"/>
        <w:jc w:val="right"/>
        <w:rPr>
          <w:rFonts w:ascii="Arial LatRus" w:hAnsi="Arial LatRus"/>
          <w:sz w:val="20"/>
          <w:szCs w:val="20"/>
        </w:rPr>
      </w:pPr>
    </w:p>
    <w:p w:rsidR="0007338B" w:rsidRPr="00903C04" w:rsidRDefault="0007338B" w:rsidP="009F1ACF">
      <w:pPr>
        <w:widowControl w:val="0"/>
        <w:spacing w:after="0" w:line="240" w:lineRule="auto"/>
        <w:ind w:firstLine="567"/>
        <w:jc w:val="center"/>
        <w:rPr>
          <w:rFonts w:ascii="Arial LatRus" w:hAnsi="Arial LatRus"/>
          <w:b/>
          <w:sz w:val="20"/>
          <w:szCs w:val="20"/>
        </w:rPr>
      </w:pPr>
      <w:r w:rsidRPr="00903C04">
        <w:rPr>
          <w:rFonts w:ascii="Calibri" w:hAnsi="Calibri" w:cs="Calibri"/>
          <w:b/>
          <w:sz w:val="20"/>
          <w:szCs w:val="20"/>
        </w:rPr>
        <w:t>ДОГОВОРГОСУДАРСТВЕННОЙЗАКУПКИНАВЫПОЛНЕНИЕПОДРЯДНЫХРАБОТДЛЯНУЖДГОСУДАРСТВА</w:t>
      </w:r>
    </w:p>
    <w:p w:rsidR="0007338B" w:rsidRPr="00F01611" w:rsidRDefault="0007338B" w:rsidP="009F1ACF">
      <w:pPr>
        <w:widowControl w:val="0"/>
        <w:spacing w:after="0" w:line="240" w:lineRule="auto"/>
        <w:ind w:firstLine="567"/>
        <w:jc w:val="center"/>
        <w:rPr>
          <w:rFonts w:ascii="Arial LatRus" w:hAnsi="Arial LatRus"/>
          <w:b/>
          <w:sz w:val="20"/>
          <w:szCs w:val="20"/>
        </w:rPr>
      </w:pPr>
      <w:r w:rsidRPr="00903C04">
        <w:rPr>
          <w:rFonts w:ascii="Arial" w:hAnsi="Arial" w:cs="Arial"/>
          <w:b/>
          <w:sz w:val="20"/>
          <w:szCs w:val="20"/>
        </w:rPr>
        <w:t>№</w:t>
      </w:r>
      <w:r w:rsidR="00BC0DF0" w:rsidRPr="00903C04">
        <w:rPr>
          <w:rFonts w:ascii="Calibri" w:hAnsi="Calibri" w:cs="Calibri"/>
          <w:sz w:val="20"/>
          <w:szCs w:val="20"/>
        </w:rPr>
        <w:t>РА</w:t>
      </w:r>
      <w:r w:rsidR="00BC0DF0" w:rsidRPr="00903C04">
        <w:rPr>
          <w:rFonts w:ascii="Arial LatRus" w:hAnsi="Arial LatRus"/>
          <w:sz w:val="20"/>
          <w:szCs w:val="20"/>
        </w:rPr>
        <w:t xml:space="preserve"> CMAH-</w:t>
      </w:r>
      <w:r w:rsidR="00BC0DF0" w:rsidRPr="00903C04">
        <w:rPr>
          <w:rFonts w:ascii="Arial LatRus" w:hAnsi="Arial LatRus"/>
          <w:sz w:val="20"/>
          <w:szCs w:val="20"/>
          <w:lang w:val="en-US"/>
        </w:rPr>
        <w:t>GH</w:t>
      </w:r>
      <w:r w:rsidR="009A34A8" w:rsidRPr="00903C04">
        <w:rPr>
          <w:rFonts w:ascii="Arial LatRus" w:hAnsi="Arial LatRus"/>
          <w:sz w:val="20"/>
          <w:szCs w:val="20"/>
        </w:rPr>
        <w:t>ASHRB-20/0</w:t>
      </w:r>
      <w:r w:rsidR="00C4783C" w:rsidRPr="00F01611">
        <w:rPr>
          <w:rFonts w:ascii="Arial LatRus" w:hAnsi="Arial LatRus"/>
          <w:sz w:val="20"/>
          <w:szCs w:val="20"/>
        </w:rPr>
        <w:t>8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3"/>
        <w:gridCol w:w="4784"/>
      </w:tblGrid>
      <w:tr w:rsidR="0007338B" w:rsidRPr="00903C04" w:rsidTr="0007338B">
        <w:tc>
          <w:tcPr>
            <w:tcW w:w="4503" w:type="dxa"/>
          </w:tcPr>
          <w:p w:rsidR="0007338B" w:rsidRPr="00903C04" w:rsidRDefault="0007338B" w:rsidP="009F1ACF">
            <w:pPr>
              <w:widowControl w:val="0"/>
              <w:tabs>
                <w:tab w:val="left" w:pos="720"/>
                <w:tab w:val="left" w:pos="1440"/>
                <w:tab w:val="left" w:pos="8865"/>
              </w:tabs>
              <w:ind w:firstLine="567"/>
              <w:jc w:val="both"/>
              <w:rPr>
                <w:rFonts w:ascii="Arial LatRus" w:hAnsi="Arial LatRus"/>
                <w:lang w:val="en-US"/>
              </w:rPr>
            </w:pPr>
            <w:r w:rsidRPr="00903C04">
              <w:rPr>
                <w:rFonts w:ascii="Calibri" w:hAnsi="Calibri" w:cs="Calibri"/>
              </w:rPr>
              <w:t>г</w:t>
            </w:r>
            <w:r w:rsidRPr="00903C04">
              <w:rPr>
                <w:rFonts w:ascii="Arial LatRus" w:hAnsi="Arial LatRus"/>
              </w:rPr>
              <w:t xml:space="preserve">. </w:t>
            </w:r>
          </w:p>
        </w:tc>
        <w:tc>
          <w:tcPr>
            <w:tcW w:w="4784" w:type="dxa"/>
          </w:tcPr>
          <w:p w:rsidR="0007338B" w:rsidRPr="00903C04" w:rsidRDefault="0007338B" w:rsidP="009F1ACF">
            <w:pPr>
              <w:widowControl w:val="0"/>
              <w:tabs>
                <w:tab w:val="left" w:pos="456"/>
                <w:tab w:val="left" w:pos="1451"/>
                <w:tab w:val="left" w:pos="2271"/>
                <w:tab w:val="left" w:pos="8865"/>
              </w:tabs>
              <w:ind w:firstLine="33"/>
              <w:jc w:val="right"/>
              <w:rPr>
                <w:rFonts w:ascii="Arial LatRus" w:hAnsi="Arial LatRus" w:cs="Sylfaen"/>
                <w:lang w:val="en-US"/>
              </w:rPr>
            </w:pPr>
            <w:r w:rsidRPr="00903C04">
              <w:rPr>
                <w:rFonts w:ascii="Arial LatRus" w:hAnsi="Arial LatRus"/>
              </w:rPr>
              <w:t>"</w:t>
            </w:r>
            <w:r w:rsidRPr="00903C04">
              <w:rPr>
                <w:rFonts w:ascii="Arial LatRus" w:hAnsi="Arial LatRus"/>
                <w:lang w:val="en-US"/>
              </w:rPr>
              <w:tab/>
            </w:r>
            <w:r w:rsidRPr="00903C04">
              <w:rPr>
                <w:rFonts w:ascii="Arial LatRus" w:hAnsi="Arial LatRus"/>
              </w:rPr>
              <w:t>"</w:t>
            </w:r>
            <w:r w:rsidRPr="00903C04">
              <w:rPr>
                <w:rFonts w:ascii="Arial LatRus" w:hAnsi="Arial LatRus"/>
                <w:lang w:val="en-US"/>
              </w:rPr>
              <w:tab/>
            </w:r>
            <w:r w:rsidRPr="00903C04">
              <w:rPr>
                <w:rFonts w:ascii="Arial LatRus" w:hAnsi="Arial LatRus"/>
              </w:rPr>
              <w:t>20</w:t>
            </w:r>
            <w:r w:rsidRPr="00903C04">
              <w:rPr>
                <w:rFonts w:ascii="Arial LatRus" w:hAnsi="Arial LatRus"/>
                <w:lang w:val="en-US"/>
              </w:rPr>
              <w:tab/>
            </w:r>
            <w:r w:rsidRPr="00903C04">
              <w:rPr>
                <w:rFonts w:ascii="Calibri" w:hAnsi="Calibri" w:cs="Calibri"/>
              </w:rPr>
              <w:t>г</w:t>
            </w:r>
            <w:r w:rsidRPr="00903C04">
              <w:rPr>
                <w:rFonts w:ascii="Arial LatRus" w:hAnsi="Arial LatRus"/>
              </w:rPr>
              <w:t>.</w:t>
            </w:r>
          </w:p>
        </w:tc>
      </w:tr>
    </w:tbl>
    <w:p w:rsidR="0007338B" w:rsidRPr="00903C04" w:rsidRDefault="0007338B" w:rsidP="009F1ACF">
      <w:pPr>
        <w:widowControl w:val="0"/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</w:p>
    <w:p w:rsidR="0007338B" w:rsidRPr="00903C04" w:rsidRDefault="0007338B" w:rsidP="009F1ACF">
      <w:pPr>
        <w:widowControl w:val="0"/>
        <w:spacing w:after="0" w:line="240" w:lineRule="auto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 xml:space="preserve">____________________, </w:t>
      </w:r>
      <w:r w:rsidRPr="00903C04">
        <w:rPr>
          <w:rFonts w:ascii="Calibri" w:hAnsi="Calibri" w:cs="Calibri"/>
          <w:sz w:val="20"/>
          <w:szCs w:val="20"/>
        </w:rPr>
        <w:t>влице</w:t>
      </w:r>
      <w:r w:rsidRPr="00903C04">
        <w:rPr>
          <w:rFonts w:ascii="Arial LatRus" w:hAnsi="Arial LatRus"/>
          <w:sz w:val="20"/>
          <w:szCs w:val="20"/>
        </w:rPr>
        <w:t xml:space="preserve"> _______________________, </w:t>
      </w:r>
      <w:r w:rsidRPr="00903C04">
        <w:rPr>
          <w:rFonts w:ascii="Calibri" w:hAnsi="Calibri" w:cs="Calibri"/>
          <w:sz w:val="20"/>
          <w:szCs w:val="20"/>
        </w:rPr>
        <w:t>действующегонаоснованииустава</w:t>
      </w:r>
      <w:r w:rsidRPr="00903C04">
        <w:rPr>
          <w:rFonts w:ascii="Arial LatRus" w:hAnsi="Arial LatRus"/>
          <w:sz w:val="20"/>
          <w:szCs w:val="20"/>
        </w:rPr>
        <w:t xml:space="preserve"> _____________, (</w:t>
      </w:r>
      <w:r w:rsidRPr="00903C04">
        <w:rPr>
          <w:rFonts w:ascii="Calibri" w:hAnsi="Calibri" w:cs="Calibri"/>
          <w:sz w:val="20"/>
          <w:szCs w:val="20"/>
        </w:rPr>
        <w:t>далее</w:t>
      </w:r>
      <w:r w:rsidRPr="00903C04">
        <w:rPr>
          <w:rFonts w:ascii="Arial LatRus" w:hAnsi="Arial LatRus" w:cs="Arial LatRus"/>
          <w:sz w:val="20"/>
          <w:szCs w:val="20"/>
        </w:rPr>
        <w:t>—</w:t>
      </w:r>
      <w:r w:rsidRPr="00903C04">
        <w:rPr>
          <w:rFonts w:ascii="Arial LatRus" w:hAnsi="Arial LatRus"/>
          <w:sz w:val="20"/>
          <w:szCs w:val="20"/>
        </w:rPr>
        <w:t xml:space="preserve"> "</w:t>
      </w:r>
      <w:r w:rsidRPr="00903C04">
        <w:rPr>
          <w:rFonts w:ascii="Calibri" w:hAnsi="Calibri" w:cs="Calibri"/>
          <w:sz w:val="20"/>
          <w:szCs w:val="20"/>
        </w:rPr>
        <w:t>Заказчик</w:t>
      </w:r>
      <w:r w:rsidRPr="00903C04">
        <w:rPr>
          <w:rFonts w:ascii="Arial LatRus" w:hAnsi="Arial LatRus"/>
          <w:sz w:val="20"/>
          <w:szCs w:val="20"/>
        </w:rPr>
        <w:t xml:space="preserve">), </w:t>
      </w:r>
      <w:r w:rsidRPr="00903C04">
        <w:rPr>
          <w:rFonts w:ascii="Calibri" w:hAnsi="Calibri" w:cs="Calibri"/>
          <w:sz w:val="20"/>
          <w:szCs w:val="20"/>
        </w:rPr>
        <w:t>соднойстороны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</w:t>
      </w:r>
      <w:r w:rsidRPr="00903C04">
        <w:rPr>
          <w:rFonts w:ascii="Arial LatRus" w:hAnsi="Arial LatRus"/>
          <w:sz w:val="20"/>
          <w:szCs w:val="20"/>
        </w:rPr>
        <w:t xml:space="preserve"> __________________, </w:t>
      </w:r>
      <w:r w:rsidRPr="00903C04">
        <w:rPr>
          <w:rFonts w:ascii="Calibri" w:hAnsi="Calibri" w:cs="Calibri"/>
          <w:sz w:val="20"/>
          <w:szCs w:val="20"/>
        </w:rPr>
        <w:t>влицедиректора</w:t>
      </w:r>
      <w:r w:rsidRPr="00903C04">
        <w:rPr>
          <w:rFonts w:ascii="Arial LatRus" w:hAnsi="Arial LatRus"/>
          <w:sz w:val="20"/>
          <w:szCs w:val="20"/>
        </w:rPr>
        <w:t xml:space="preserve"> _____________________, </w:t>
      </w:r>
      <w:r w:rsidRPr="00903C04">
        <w:rPr>
          <w:rFonts w:ascii="Calibri" w:hAnsi="Calibri" w:cs="Calibri"/>
          <w:sz w:val="20"/>
          <w:szCs w:val="20"/>
        </w:rPr>
        <w:t>действующегонаоснованииустава</w:t>
      </w:r>
      <w:r w:rsidRPr="00903C04">
        <w:rPr>
          <w:rFonts w:ascii="Arial LatRus" w:hAnsi="Arial LatRus"/>
          <w:sz w:val="20"/>
          <w:szCs w:val="20"/>
        </w:rPr>
        <w:t xml:space="preserve"> ________________________, (</w:t>
      </w:r>
      <w:r w:rsidRPr="00903C04">
        <w:rPr>
          <w:rFonts w:ascii="Calibri" w:hAnsi="Calibri" w:cs="Calibri"/>
          <w:sz w:val="20"/>
          <w:szCs w:val="20"/>
        </w:rPr>
        <w:t>далее</w:t>
      </w:r>
      <w:r w:rsidRPr="00903C04">
        <w:rPr>
          <w:rFonts w:ascii="Arial LatRus" w:hAnsi="Arial LatRus" w:cs="Arial LatRus"/>
          <w:sz w:val="20"/>
          <w:szCs w:val="20"/>
        </w:rPr>
        <w:t>—</w:t>
      </w:r>
      <w:r w:rsidRPr="00903C04">
        <w:rPr>
          <w:rFonts w:ascii="Calibri" w:hAnsi="Calibri" w:cs="Calibri"/>
          <w:sz w:val="20"/>
          <w:szCs w:val="20"/>
        </w:rPr>
        <w:t>Подрядчик</w:t>
      </w:r>
      <w:r w:rsidRPr="00903C04">
        <w:rPr>
          <w:rFonts w:ascii="Arial LatRus" w:hAnsi="Arial LatRus"/>
          <w:sz w:val="20"/>
          <w:szCs w:val="20"/>
        </w:rPr>
        <w:t xml:space="preserve">), </w:t>
      </w:r>
      <w:r w:rsidRPr="00903C04">
        <w:rPr>
          <w:rFonts w:ascii="Calibri" w:hAnsi="Calibri" w:cs="Calibri"/>
          <w:sz w:val="20"/>
          <w:szCs w:val="20"/>
        </w:rPr>
        <w:t>сдругойстороны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заключилинастоящийДоговороследующем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spacing w:after="0" w:line="240" w:lineRule="auto"/>
        <w:ind w:firstLine="567"/>
        <w:jc w:val="both"/>
        <w:rPr>
          <w:rFonts w:ascii="Arial LatRus" w:hAnsi="Arial LatRus"/>
          <w:b/>
          <w:sz w:val="20"/>
          <w:szCs w:val="20"/>
        </w:rPr>
      </w:pPr>
    </w:p>
    <w:p w:rsidR="0007338B" w:rsidRPr="00903C04" w:rsidRDefault="0007338B" w:rsidP="009F1ACF">
      <w:pPr>
        <w:widowControl w:val="0"/>
        <w:spacing w:after="0" w:line="240" w:lineRule="auto"/>
        <w:jc w:val="center"/>
        <w:rPr>
          <w:rFonts w:ascii="Arial LatRus" w:hAnsi="Arial LatRus"/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t>1.</w:t>
      </w:r>
      <w:r w:rsidRPr="00903C04">
        <w:rPr>
          <w:rFonts w:ascii="Calibri" w:hAnsi="Calibri" w:cs="Calibri"/>
          <w:b/>
          <w:sz w:val="20"/>
          <w:szCs w:val="20"/>
        </w:rPr>
        <w:t>ПРЕДМЕТДОГОВОРА</w:t>
      </w:r>
    </w:p>
    <w:p w:rsidR="0007338B" w:rsidRPr="00903C04" w:rsidRDefault="0007338B" w:rsidP="009F1ACF">
      <w:pPr>
        <w:spacing w:after="0" w:line="240" w:lineRule="auto"/>
        <w:ind w:firstLine="708"/>
        <w:jc w:val="both"/>
        <w:rPr>
          <w:rFonts w:ascii="Arial LatRus" w:hAnsi="Arial LatRus"/>
          <w:spacing w:val="2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1.1.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ПодрядчикобязуетсявустановленномнастоящимДоговоромпорядке</w:t>
      </w:r>
      <w:r w:rsidRPr="00903C04">
        <w:rPr>
          <w:rFonts w:ascii="Arial LatRus" w:hAnsi="Arial LatRus"/>
          <w:sz w:val="20"/>
          <w:szCs w:val="20"/>
        </w:rPr>
        <w:t>,</w:t>
      </w:r>
      <w:r w:rsidRPr="00903C04">
        <w:rPr>
          <w:rFonts w:ascii="Calibri" w:hAnsi="Calibri" w:cs="Calibri"/>
          <w:sz w:val="20"/>
          <w:szCs w:val="20"/>
        </w:rPr>
        <w:t>предусмотренныхобъемах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формеисрокахвыполнятьпредусмотренныеобъемнойведомостью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Arial LatRus" w:hAnsi="Arial LatRus" w:cs="Calibri"/>
          <w:sz w:val="20"/>
          <w:szCs w:val="20"/>
        </w:rPr>
        <w:t> </w:t>
      </w:r>
      <w:r w:rsidRPr="00903C04">
        <w:rPr>
          <w:rFonts w:ascii="Calibri" w:hAnsi="Calibri" w:cs="Calibri"/>
          <w:sz w:val="20"/>
          <w:szCs w:val="20"/>
        </w:rPr>
        <w:t>сметой</w:t>
      </w:r>
      <w:r w:rsidRPr="00903C04">
        <w:rPr>
          <w:rFonts w:ascii="Arial LatRus" w:hAnsi="Arial LatRus"/>
          <w:sz w:val="20"/>
          <w:szCs w:val="20"/>
        </w:rPr>
        <w:t>,</w:t>
      </w:r>
      <w:r w:rsidRPr="00903C04">
        <w:rPr>
          <w:rFonts w:ascii="Calibri" w:hAnsi="Calibri" w:cs="Calibri"/>
          <w:spacing w:val="6"/>
          <w:sz w:val="20"/>
          <w:szCs w:val="20"/>
        </w:rPr>
        <w:t>установленнойПриложением</w:t>
      </w:r>
      <w:r w:rsidRPr="00903C04">
        <w:rPr>
          <w:rFonts w:ascii="Arial" w:hAnsi="Arial" w:cs="Arial"/>
          <w:spacing w:val="6"/>
          <w:sz w:val="20"/>
          <w:szCs w:val="20"/>
        </w:rPr>
        <w:t>№</w:t>
      </w:r>
      <w:r w:rsidRPr="00903C04">
        <w:rPr>
          <w:rFonts w:ascii="Arial LatRus" w:hAnsi="Arial LatRus"/>
          <w:spacing w:val="6"/>
          <w:sz w:val="20"/>
          <w:szCs w:val="20"/>
        </w:rPr>
        <w:t xml:space="preserve"> 1 </w:t>
      </w:r>
      <w:r w:rsidRPr="00903C04">
        <w:rPr>
          <w:rFonts w:ascii="Calibri" w:hAnsi="Calibri" w:cs="Calibri"/>
          <w:spacing w:val="6"/>
          <w:sz w:val="20"/>
          <w:szCs w:val="20"/>
        </w:rPr>
        <w:t>кнастоящемуДоговору</w:t>
      </w:r>
    </w:p>
    <w:p w:rsidR="0007338B" w:rsidRPr="00903C04" w:rsidRDefault="0007338B" w:rsidP="009F1ACF">
      <w:pPr>
        <w:widowControl w:val="0"/>
        <w:spacing w:after="0" w:line="240" w:lineRule="auto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(</w:t>
      </w:r>
      <w:r w:rsidRPr="00903C04">
        <w:rPr>
          <w:rFonts w:ascii="Calibri" w:hAnsi="Calibri" w:cs="Calibri"/>
          <w:sz w:val="20"/>
          <w:szCs w:val="20"/>
        </w:rPr>
        <w:t>далее</w:t>
      </w:r>
      <w:r w:rsidRPr="00903C04">
        <w:rPr>
          <w:rFonts w:ascii="Arial LatRus" w:hAnsi="Arial LatRus" w:cs="Arial LatRus"/>
          <w:sz w:val="20"/>
          <w:szCs w:val="20"/>
        </w:rPr>
        <w:t>—</w:t>
      </w:r>
      <w:r w:rsidRPr="00903C04">
        <w:rPr>
          <w:rFonts w:ascii="Calibri" w:hAnsi="Calibri" w:cs="Calibri"/>
          <w:sz w:val="20"/>
          <w:szCs w:val="20"/>
        </w:rPr>
        <w:t>договор</w:t>
      </w:r>
      <w:r w:rsidRPr="00903C04">
        <w:rPr>
          <w:rFonts w:ascii="Arial LatRus" w:hAnsi="Arial LatRus"/>
          <w:sz w:val="20"/>
          <w:szCs w:val="20"/>
        </w:rPr>
        <w:t>), _________________</w:t>
      </w:r>
    </w:p>
    <w:p w:rsidR="0007338B" w:rsidRPr="00903C04" w:rsidRDefault="0007338B" w:rsidP="009E0942">
      <w:pPr>
        <w:widowControl w:val="0"/>
        <w:spacing w:after="0" w:line="240" w:lineRule="auto"/>
        <w:jc w:val="both"/>
        <w:rPr>
          <w:rFonts w:ascii="Arial LatRus" w:hAnsi="Arial LatRus"/>
          <w:sz w:val="20"/>
          <w:szCs w:val="20"/>
          <w:vertAlign w:val="superscript"/>
        </w:rPr>
      </w:pPr>
      <w:r w:rsidRPr="00903C04">
        <w:rPr>
          <w:rFonts w:ascii="Calibri" w:hAnsi="Calibri" w:cs="Calibri"/>
          <w:sz w:val="20"/>
          <w:szCs w:val="20"/>
          <w:vertAlign w:val="superscript"/>
        </w:rPr>
        <w:t>Наименованиеработ</w:t>
      </w:r>
    </w:p>
    <w:p w:rsidR="0007338B" w:rsidRPr="00903C04" w:rsidRDefault="0007338B" w:rsidP="009F1ACF">
      <w:pPr>
        <w:widowControl w:val="0"/>
        <w:spacing w:after="0" w:line="240" w:lineRule="auto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работы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далее</w:t>
      </w:r>
      <w:r w:rsidRPr="00903C04">
        <w:rPr>
          <w:rFonts w:ascii="Arial LatRus" w:hAnsi="Arial LatRus" w:cs="Arial LatRus"/>
          <w:sz w:val="20"/>
          <w:szCs w:val="20"/>
        </w:rPr>
        <w:t>—</w:t>
      </w:r>
      <w:r w:rsidRPr="00903C04">
        <w:rPr>
          <w:rFonts w:ascii="Calibri" w:hAnsi="Calibri" w:cs="Calibri"/>
          <w:sz w:val="20"/>
          <w:szCs w:val="20"/>
        </w:rPr>
        <w:t>работа</w:t>
      </w:r>
      <w:r w:rsidRPr="00903C04">
        <w:rPr>
          <w:rFonts w:ascii="Arial LatRus" w:hAnsi="Arial LatRus"/>
          <w:sz w:val="20"/>
          <w:szCs w:val="20"/>
        </w:rPr>
        <w:t xml:space="preserve">), </w:t>
      </w:r>
      <w:r w:rsidRPr="00903C04">
        <w:rPr>
          <w:rFonts w:ascii="Calibri" w:hAnsi="Calibri" w:cs="Calibri"/>
          <w:sz w:val="20"/>
          <w:szCs w:val="20"/>
        </w:rPr>
        <w:t>аЗаказчикобязуетсяприниматьвыполненнуюработуиплатитьзанее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1.2.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ПредусмотренныедоговоромработывыполняютсявсоответствиисустановленнымизаконодательствомРеспубликиАрмениястандартами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строительныминормамииправилами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проектомработы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атакжевсоответствииссоставляющейнеотъемлемуючастьдоговораобъемнойведомостью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Arial LatRus" w:hAnsi="Arial LatRus" w:cs="Calibri"/>
          <w:sz w:val="20"/>
          <w:szCs w:val="20"/>
        </w:rPr>
        <w:t> </w:t>
      </w:r>
      <w:r w:rsidRPr="00903C04">
        <w:rPr>
          <w:rFonts w:ascii="Calibri" w:hAnsi="Calibri" w:cs="Calibri"/>
          <w:sz w:val="20"/>
          <w:szCs w:val="20"/>
        </w:rPr>
        <w:t>сметойработы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pacing w:val="6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1.3.</w:t>
      </w:r>
      <w:r w:rsidRPr="00903C04">
        <w:rPr>
          <w:rFonts w:ascii="Arial LatRus" w:hAnsi="Arial LatRus"/>
          <w:spacing w:val="6"/>
          <w:sz w:val="20"/>
          <w:szCs w:val="20"/>
        </w:rPr>
        <w:tab/>
      </w:r>
      <w:r w:rsidRPr="00903C04">
        <w:rPr>
          <w:rFonts w:ascii="Calibri" w:hAnsi="Calibri" w:cs="Calibri"/>
          <w:spacing w:val="6"/>
          <w:sz w:val="20"/>
          <w:szCs w:val="20"/>
        </w:rPr>
        <w:t>Предусмотренныедоговоромработыначинаютсяпослевступления</w:t>
      </w:r>
      <w:r w:rsidRPr="00903C04">
        <w:rPr>
          <w:rFonts w:ascii="Arial LatRus" w:hAnsi="Arial LatRus" w:cs="Calibri"/>
          <w:spacing w:val="6"/>
          <w:sz w:val="20"/>
          <w:szCs w:val="20"/>
          <w:lang w:val="en-US"/>
        </w:rPr>
        <w:t> </w:t>
      </w:r>
      <w:r w:rsidRPr="00903C04">
        <w:rPr>
          <w:rFonts w:ascii="Calibri" w:hAnsi="Calibri" w:cs="Calibri"/>
          <w:spacing w:val="6"/>
          <w:sz w:val="20"/>
          <w:szCs w:val="20"/>
        </w:rPr>
        <w:t>договоравсилуиустанавливаетсяследующийсроквыполнения</w:t>
      </w:r>
      <w:r w:rsidRPr="00903C04">
        <w:rPr>
          <w:rFonts w:ascii="Arial LatRus" w:hAnsi="Arial LatRus"/>
          <w:spacing w:val="6"/>
          <w:sz w:val="20"/>
          <w:szCs w:val="20"/>
        </w:rPr>
        <w:t>:</w:t>
      </w:r>
    </w:p>
    <w:p w:rsidR="0007338B" w:rsidRPr="009E0942" w:rsidRDefault="00C4783C" w:rsidP="009F1ACF">
      <w:pPr>
        <w:widowControl w:val="0"/>
        <w:spacing w:after="0" w:line="240" w:lineRule="auto"/>
        <w:jc w:val="both"/>
        <w:rPr>
          <w:spacing w:val="6"/>
          <w:sz w:val="20"/>
          <w:szCs w:val="20"/>
          <w:u w:val="single"/>
        </w:rPr>
      </w:pPr>
      <w:r w:rsidRPr="00F01611">
        <w:rPr>
          <w:sz w:val="20"/>
          <w:szCs w:val="20"/>
          <w:u w:val="single"/>
        </w:rPr>
        <w:t>45</w:t>
      </w:r>
      <w:r w:rsidR="009E0942" w:rsidRPr="009E0942">
        <w:rPr>
          <w:sz w:val="20"/>
          <w:szCs w:val="20"/>
          <w:u w:val="single"/>
        </w:rPr>
        <w:t xml:space="preserve"> дней</w:t>
      </w:r>
    </w:p>
    <w:p w:rsidR="0007338B" w:rsidRPr="009E0942" w:rsidRDefault="0007338B" w:rsidP="009E0942">
      <w:pPr>
        <w:widowControl w:val="0"/>
        <w:tabs>
          <w:tab w:val="left" w:pos="1134"/>
        </w:tabs>
        <w:spacing w:after="0" w:line="240" w:lineRule="auto"/>
        <w:jc w:val="both"/>
        <w:rPr>
          <w:rFonts w:ascii="Arial LatRus" w:hAnsi="Arial LatRus" w:cs="Times Armenian"/>
          <w:sz w:val="20"/>
          <w:szCs w:val="20"/>
          <w:u w:val="single"/>
          <w:vertAlign w:val="superscript"/>
        </w:rPr>
      </w:pPr>
      <w:r w:rsidRPr="009E0942">
        <w:rPr>
          <w:rFonts w:ascii="Calibri" w:hAnsi="Calibri" w:cs="Calibri"/>
          <w:sz w:val="20"/>
          <w:szCs w:val="20"/>
          <w:u w:val="single"/>
          <w:vertAlign w:val="superscript"/>
        </w:rPr>
        <w:t>окончательныйсроквыполненияработ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Срокивыполненияпредусмотренныхдоговоромотдельныхвидовработ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этаповиобъемовустанавливаютсясогласованнымсторонамикалендарнымграфиком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Приложение</w:t>
      </w:r>
      <w:r w:rsidRPr="00903C04">
        <w:rPr>
          <w:rFonts w:ascii="Arial" w:hAnsi="Arial" w:cs="Arial"/>
          <w:sz w:val="20"/>
          <w:szCs w:val="20"/>
        </w:rPr>
        <w:t>№</w:t>
      </w:r>
      <w:r w:rsidRPr="00903C04">
        <w:rPr>
          <w:rFonts w:ascii="Arial LatRus" w:hAnsi="Arial LatRus"/>
          <w:sz w:val="20"/>
          <w:szCs w:val="20"/>
        </w:rPr>
        <w:t xml:space="preserve"> 2). 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center"/>
        <w:rPr>
          <w:rFonts w:ascii="Arial LatRus" w:hAnsi="Arial LatRus"/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t xml:space="preserve">2. </w:t>
      </w:r>
      <w:r w:rsidRPr="00903C04">
        <w:rPr>
          <w:rFonts w:ascii="Calibri" w:hAnsi="Calibri" w:cs="Calibri"/>
          <w:b/>
          <w:sz w:val="20"/>
          <w:szCs w:val="20"/>
        </w:rPr>
        <w:t>ВЫПОЛНЕНИЕРАБОТСРЕДСТВАМИПОДРЯДЧИКА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Times Armenia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2.1.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Работавыполняетсясилами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материаламиисредствамиПодрядчика</w:t>
      </w:r>
      <w:r w:rsidRPr="00903C04">
        <w:rPr>
          <w:rFonts w:ascii="Arial LatRus" w:hAnsi="Arial LatRus"/>
          <w:sz w:val="20"/>
          <w:szCs w:val="20"/>
        </w:rPr>
        <w:t xml:space="preserve">. </w:t>
      </w:r>
    </w:p>
    <w:p w:rsidR="0007338B" w:rsidRPr="00903C04" w:rsidRDefault="0007338B" w:rsidP="009F1ACF">
      <w:pPr>
        <w:widowControl w:val="0"/>
        <w:tabs>
          <w:tab w:val="left" w:pos="1134"/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2.2.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Подрядчикнесетответственностьзакачествопредоставленныхимматериаловиоборудования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center"/>
        <w:rPr>
          <w:rFonts w:ascii="Arial LatRus" w:hAnsi="Arial LatRus"/>
          <w:b/>
          <w:sz w:val="20"/>
          <w:szCs w:val="20"/>
        </w:rPr>
      </w:pPr>
    </w:p>
    <w:p w:rsidR="0007338B" w:rsidRPr="00903C04" w:rsidRDefault="0007338B" w:rsidP="009F1ACF">
      <w:pPr>
        <w:widowControl w:val="0"/>
        <w:spacing w:after="0" w:line="240" w:lineRule="auto"/>
        <w:jc w:val="center"/>
        <w:rPr>
          <w:rFonts w:ascii="Arial LatRus" w:hAnsi="Arial LatRus"/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t xml:space="preserve">3. </w:t>
      </w:r>
      <w:r w:rsidRPr="00903C04">
        <w:rPr>
          <w:rFonts w:ascii="Calibri" w:hAnsi="Calibri" w:cs="Calibri"/>
          <w:b/>
          <w:sz w:val="20"/>
          <w:szCs w:val="20"/>
        </w:rPr>
        <w:t>ПРАВАИОБЯЗАННОСТИСТОРОН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t>3.1.</w:t>
      </w:r>
      <w:r w:rsidRPr="00903C04">
        <w:rPr>
          <w:rFonts w:ascii="Arial LatRus" w:hAnsi="Arial LatRus"/>
          <w:b/>
          <w:sz w:val="20"/>
          <w:szCs w:val="20"/>
        </w:rPr>
        <w:tab/>
      </w:r>
      <w:r w:rsidRPr="00903C04">
        <w:rPr>
          <w:rFonts w:ascii="Calibri" w:hAnsi="Calibri" w:cs="Calibri"/>
          <w:b/>
          <w:sz w:val="20"/>
          <w:szCs w:val="20"/>
        </w:rPr>
        <w:t>Заказчикимеетправо</w:t>
      </w:r>
      <w:r w:rsidRPr="00903C04">
        <w:rPr>
          <w:rFonts w:ascii="Arial LatRus" w:hAnsi="Arial LatRus"/>
          <w:b/>
          <w:sz w:val="20"/>
          <w:szCs w:val="20"/>
        </w:rPr>
        <w:t>: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3.1.1.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ВлюбоевремяпроверятьходикачествовыполненнойПодрядчикомработы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безвмешательствавегодеятельность</w:t>
      </w:r>
      <w:r w:rsidRPr="00903C04">
        <w:rPr>
          <w:rFonts w:ascii="Arial LatRus" w:hAnsi="Arial LatRus"/>
          <w:sz w:val="20"/>
          <w:szCs w:val="20"/>
        </w:rPr>
        <w:t>;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3.1.2.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ВслучаенарушенияПодрядчикомсрока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указанноговпункте</w:t>
      </w:r>
      <w:r w:rsidRPr="00903C04">
        <w:rPr>
          <w:rFonts w:ascii="Arial LatRus" w:hAnsi="Arial LatRus"/>
          <w:sz w:val="20"/>
          <w:szCs w:val="20"/>
        </w:rPr>
        <w:t xml:space="preserve"> 1.3 </w:t>
      </w:r>
      <w:r w:rsidRPr="00903C04">
        <w:rPr>
          <w:rFonts w:ascii="Calibri" w:hAnsi="Calibri" w:cs="Calibri"/>
          <w:sz w:val="20"/>
          <w:szCs w:val="20"/>
        </w:rPr>
        <w:t>договора</w:t>
      </w:r>
      <w:r w:rsidRPr="00903C04">
        <w:rPr>
          <w:rFonts w:ascii="Arial LatRus" w:hAnsi="Arial LatRus"/>
          <w:sz w:val="20"/>
          <w:szCs w:val="20"/>
        </w:rPr>
        <w:t>, (</w:t>
      </w:r>
      <w:r w:rsidRPr="00903C04">
        <w:rPr>
          <w:rFonts w:ascii="Calibri" w:hAnsi="Calibri" w:cs="Calibri"/>
          <w:sz w:val="20"/>
          <w:szCs w:val="20"/>
        </w:rPr>
        <w:t>календарногографикавключительно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посвоемуусмотрениюустанавливатьновыйсроквыполненияработыитребоватьуПодрядчикауплатыпени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предусмотреннойпунктом</w:t>
      </w:r>
      <w:r w:rsidRPr="00903C04">
        <w:rPr>
          <w:rFonts w:ascii="Arial LatRus" w:hAnsi="Arial LatRus"/>
          <w:sz w:val="20"/>
          <w:szCs w:val="20"/>
        </w:rPr>
        <w:t xml:space="preserve"> 6.2 </w:t>
      </w:r>
      <w:r w:rsidRPr="00903C04">
        <w:rPr>
          <w:rFonts w:ascii="Calibri" w:hAnsi="Calibri" w:cs="Calibri"/>
          <w:sz w:val="20"/>
          <w:szCs w:val="20"/>
        </w:rPr>
        <w:t>договора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3.1.3.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Неприниматьрезультатработы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вслучаееенесоответствияустановленнымзаконодательствомРеспубликиАрменияположениям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требованиямдокументов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предусмотренныхпунктом</w:t>
      </w:r>
      <w:r w:rsidRPr="00903C04">
        <w:rPr>
          <w:rFonts w:ascii="Arial LatRus" w:hAnsi="Arial LatRus"/>
          <w:sz w:val="20"/>
          <w:szCs w:val="20"/>
        </w:rPr>
        <w:t xml:space="preserve"> 1.2.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договора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устанавливаяпосвоемуусмотрениюразумныйсрокбезвозмездногоустранениянедостатков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итребоватьотПодрядчикауплатыпени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предусмотреннойпунктом</w:t>
      </w:r>
      <w:r w:rsidRPr="00903C04">
        <w:rPr>
          <w:rFonts w:ascii="Arial LatRus" w:hAnsi="Arial LatRus"/>
          <w:sz w:val="20"/>
          <w:szCs w:val="20"/>
        </w:rPr>
        <w:t xml:space="preserve"> 6.2, </w:t>
      </w:r>
      <w:r w:rsidRPr="00903C04">
        <w:rPr>
          <w:rFonts w:ascii="Calibri" w:hAnsi="Calibri" w:cs="Calibri"/>
          <w:sz w:val="20"/>
          <w:szCs w:val="20"/>
        </w:rPr>
        <w:t>атакжештрафа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предусмотренногопунктом</w:t>
      </w:r>
      <w:r w:rsidRPr="00903C04">
        <w:rPr>
          <w:rFonts w:ascii="Arial LatRus" w:hAnsi="Arial LatRus"/>
          <w:sz w:val="20"/>
          <w:szCs w:val="20"/>
        </w:rPr>
        <w:t xml:space="preserve"> 6.3 </w:t>
      </w:r>
      <w:r w:rsidRPr="00903C04">
        <w:rPr>
          <w:rFonts w:ascii="Calibri" w:hAnsi="Calibri" w:cs="Calibri"/>
          <w:sz w:val="20"/>
          <w:szCs w:val="20"/>
        </w:rPr>
        <w:t>договора</w:t>
      </w:r>
      <w:r w:rsidRPr="00903C04">
        <w:rPr>
          <w:rFonts w:ascii="Arial LatRus" w:hAnsi="Arial LatRus"/>
          <w:sz w:val="20"/>
          <w:szCs w:val="20"/>
        </w:rPr>
        <w:t xml:space="preserve">. 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3.1.4.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Водностороннемпорядкерасторгатьдоговоритребоватьвозмещенияпричиненныхемуубытков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если</w:t>
      </w:r>
      <w:r w:rsidRPr="00903C04">
        <w:rPr>
          <w:rFonts w:ascii="Arial LatRus" w:hAnsi="Arial LatRus"/>
          <w:sz w:val="20"/>
          <w:szCs w:val="20"/>
        </w:rPr>
        <w:t>: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а</w:t>
      </w:r>
      <w:r w:rsidRPr="00903C04">
        <w:rPr>
          <w:rFonts w:ascii="Arial LatRus" w:hAnsi="Arial LatRus"/>
          <w:sz w:val="20"/>
          <w:szCs w:val="20"/>
        </w:rPr>
        <w:t>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Подрядчиксвоевременнонеприступаетквыполнениюработылибовыполняетработунастолькомедленно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чтоеезавершениевсрокстановитсяявноневозможным</w:t>
      </w:r>
      <w:r w:rsidRPr="00903C04">
        <w:rPr>
          <w:rFonts w:ascii="Arial LatRus" w:hAnsi="Arial LatRus"/>
          <w:sz w:val="20"/>
          <w:szCs w:val="20"/>
        </w:rPr>
        <w:t xml:space="preserve">, 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б</w:t>
      </w:r>
      <w:r w:rsidRPr="00903C04">
        <w:rPr>
          <w:rFonts w:ascii="Arial LatRus" w:hAnsi="Arial LatRus"/>
          <w:sz w:val="20"/>
          <w:szCs w:val="20"/>
        </w:rPr>
        <w:t>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Подрядчикнарушилпредусмотренныйвпункте</w:t>
      </w:r>
      <w:r w:rsidRPr="00903C04">
        <w:rPr>
          <w:rFonts w:ascii="Arial LatRus" w:hAnsi="Arial LatRus"/>
          <w:sz w:val="20"/>
          <w:szCs w:val="20"/>
        </w:rPr>
        <w:t xml:space="preserve"> 1.3 </w:t>
      </w:r>
      <w:r w:rsidRPr="00903C04">
        <w:rPr>
          <w:rFonts w:ascii="Calibri" w:hAnsi="Calibri" w:cs="Calibri"/>
          <w:sz w:val="20"/>
          <w:szCs w:val="20"/>
        </w:rPr>
        <w:t>договорасрок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календарныйграфиквключительно</w:t>
      </w:r>
      <w:r w:rsidRPr="00903C04">
        <w:rPr>
          <w:rFonts w:ascii="Arial LatRus" w:hAnsi="Arial LatRus"/>
          <w:sz w:val="20"/>
          <w:szCs w:val="20"/>
        </w:rPr>
        <w:t>),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lastRenderedPageBreak/>
        <w:t>в</w:t>
      </w:r>
      <w:r w:rsidRPr="00903C04">
        <w:rPr>
          <w:rFonts w:ascii="Arial LatRus" w:hAnsi="Arial LatRus"/>
          <w:sz w:val="20"/>
          <w:szCs w:val="20"/>
        </w:rPr>
        <w:t>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выполненнаяПодрядчикомработанесоответствуеттребованиям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установленнымпроектно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сметнымидокументами</w:t>
      </w:r>
      <w:r w:rsidRPr="00903C04">
        <w:rPr>
          <w:rFonts w:ascii="Arial LatRus" w:hAnsi="Arial LatRus"/>
          <w:sz w:val="20"/>
          <w:szCs w:val="20"/>
        </w:rPr>
        <w:t>,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г</w:t>
      </w:r>
      <w:r w:rsidRPr="00903C04">
        <w:rPr>
          <w:rFonts w:ascii="Arial LatRus" w:hAnsi="Arial LatRus"/>
          <w:sz w:val="20"/>
          <w:szCs w:val="20"/>
        </w:rPr>
        <w:t>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Подрядчикнарушилразумныесрокибезвозмездногоустранениянедостатковработыпооснованиям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предусмотреннымпунктом</w:t>
      </w:r>
      <w:r w:rsidRPr="00903C04">
        <w:rPr>
          <w:rFonts w:ascii="Arial LatRus" w:hAnsi="Arial LatRus"/>
          <w:sz w:val="20"/>
          <w:szCs w:val="20"/>
        </w:rPr>
        <w:t xml:space="preserve"> 3.1.3 </w:t>
      </w:r>
      <w:r w:rsidRPr="00903C04">
        <w:rPr>
          <w:rFonts w:ascii="Calibri" w:hAnsi="Calibri" w:cs="Calibri"/>
          <w:sz w:val="20"/>
          <w:szCs w:val="20"/>
        </w:rPr>
        <w:t>договора</w:t>
      </w:r>
      <w:r w:rsidRPr="00903C04">
        <w:rPr>
          <w:rFonts w:ascii="Arial LatRus" w:hAnsi="Arial LatRus"/>
          <w:sz w:val="20"/>
          <w:szCs w:val="20"/>
        </w:rPr>
        <w:t>;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3.1.5.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Втечениегарантийногосрокапредъявлятьтребования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связанныеснедостаткамирезультатаработы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3.1.6.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Уполномочитьдругоелицонаосуществлениетехническогоконтролянадвыполнениемработы</w:t>
      </w:r>
      <w:r w:rsidRPr="00903C04">
        <w:rPr>
          <w:rFonts w:ascii="Arial LatRus" w:hAnsi="Arial LatRus"/>
          <w:sz w:val="20"/>
          <w:szCs w:val="20"/>
        </w:rPr>
        <w:t>;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Times Armenia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3.1.7.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Вслучаепрекращениядоговорапооснованиям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предусмотреннымзакономилидоговором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доприемкиЗаказчикомрезультатаработы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выполненнойПодрядчиком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требоватьсдачиемурезультатанезавершеннойработы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spacing w:after="0" w:line="240" w:lineRule="auto"/>
        <w:rPr>
          <w:rFonts w:ascii="Arial LatRus" w:hAnsi="Arial LatRus"/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t>3.2.</w:t>
      </w:r>
      <w:r w:rsidRPr="00903C04">
        <w:rPr>
          <w:rFonts w:ascii="Arial LatRus" w:hAnsi="Arial LatRus"/>
          <w:b/>
          <w:sz w:val="20"/>
          <w:szCs w:val="20"/>
        </w:rPr>
        <w:tab/>
      </w:r>
      <w:r w:rsidRPr="00903C04">
        <w:rPr>
          <w:rFonts w:ascii="Calibri" w:hAnsi="Calibri" w:cs="Calibri"/>
          <w:b/>
          <w:sz w:val="20"/>
          <w:szCs w:val="20"/>
        </w:rPr>
        <w:t>Заказчикобязан</w:t>
      </w:r>
      <w:r w:rsidRPr="00903C04">
        <w:rPr>
          <w:rFonts w:ascii="Arial LatRus" w:hAnsi="Arial LatRus"/>
          <w:b/>
          <w:sz w:val="20"/>
          <w:szCs w:val="20"/>
        </w:rPr>
        <w:t>: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Times Armenia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3.2.1.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ПривыполненииработыоказыватьПодрядчикусодействиевслучаях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вобъемеивпорядке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предусмотренныхдоговором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3.2.2.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Всрокиивпорядке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предусмотренныедоговором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приучастииПодрядчикаосматриватьиприниматьвыполненнуюработу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еерезультат</w:t>
      </w:r>
      <w:r w:rsidRPr="00903C04">
        <w:rPr>
          <w:rFonts w:ascii="Arial LatRus" w:hAnsi="Arial LatRus"/>
          <w:sz w:val="20"/>
          <w:szCs w:val="20"/>
        </w:rPr>
        <w:t xml:space="preserve">), </w:t>
      </w:r>
      <w:r w:rsidRPr="00903C04">
        <w:rPr>
          <w:rFonts w:ascii="Calibri" w:hAnsi="Calibri" w:cs="Calibri"/>
          <w:sz w:val="20"/>
          <w:szCs w:val="20"/>
        </w:rPr>
        <w:t>априобнаруженииотступленийотдоговора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ухудшающихрезультатработы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илииныхнедостатковвработе</w:t>
      </w:r>
      <w:r w:rsidRPr="00903C04">
        <w:rPr>
          <w:rFonts w:ascii="Arial LatRus" w:hAnsi="Arial LatRus" w:cs="Arial LatRus"/>
          <w:sz w:val="20"/>
          <w:szCs w:val="20"/>
        </w:rPr>
        <w:t>—</w:t>
      </w:r>
      <w:r w:rsidRPr="00903C04">
        <w:rPr>
          <w:rFonts w:ascii="Calibri" w:hAnsi="Calibri" w:cs="Calibri"/>
          <w:sz w:val="20"/>
          <w:szCs w:val="20"/>
        </w:rPr>
        <w:t>немедленноизвещатьобэтомПодрядчика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3.2.3.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Втечение</w:t>
      </w:r>
      <w:r w:rsidRPr="00903C04">
        <w:rPr>
          <w:rFonts w:ascii="Arial LatRus" w:hAnsi="Arial LatRus"/>
          <w:sz w:val="20"/>
          <w:szCs w:val="20"/>
        </w:rPr>
        <w:t xml:space="preserve"> 5 </w:t>
      </w:r>
      <w:r w:rsidRPr="00903C04">
        <w:rPr>
          <w:rFonts w:ascii="Calibri" w:hAnsi="Calibri" w:cs="Calibri"/>
          <w:sz w:val="20"/>
          <w:szCs w:val="20"/>
        </w:rPr>
        <w:t>рабочихднейсмоментавступленияДоговоравсилу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предоставлятьПодрядчикусоответствующуютерриториюдляосуществленияработы</w:t>
      </w:r>
      <w:r w:rsidRPr="00903C04">
        <w:rPr>
          <w:rFonts w:ascii="Arial LatRus" w:hAnsi="Arial LatRus"/>
          <w:sz w:val="20"/>
          <w:szCs w:val="20"/>
        </w:rPr>
        <w:t>;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Times Armenia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3.2.4.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Вслучаеприемкирезультатаработывсрок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предусмотренныйпунктом</w:t>
      </w:r>
      <w:r w:rsidRPr="00903C04">
        <w:rPr>
          <w:rFonts w:ascii="Arial LatRus" w:hAnsi="Arial LatRus"/>
          <w:sz w:val="20"/>
          <w:szCs w:val="20"/>
        </w:rPr>
        <w:t xml:space="preserve"> 1.3.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Договора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уплачиватьПодрядчикусуммы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подлежащиеуплатепоследнему</w:t>
      </w:r>
      <w:r w:rsidRPr="00903C04">
        <w:rPr>
          <w:rFonts w:ascii="Arial LatRus" w:hAnsi="Arial LatRus"/>
          <w:sz w:val="20"/>
          <w:szCs w:val="20"/>
        </w:rPr>
        <w:t xml:space="preserve">. 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t>3.3.</w:t>
      </w:r>
      <w:r w:rsidRPr="00903C04">
        <w:rPr>
          <w:rFonts w:ascii="Arial LatRus" w:hAnsi="Arial LatRus"/>
          <w:b/>
          <w:sz w:val="20"/>
          <w:szCs w:val="20"/>
        </w:rPr>
        <w:tab/>
      </w:r>
      <w:r w:rsidRPr="00903C04">
        <w:rPr>
          <w:rFonts w:ascii="Calibri" w:hAnsi="Calibri" w:cs="Calibri"/>
          <w:b/>
          <w:sz w:val="20"/>
          <w:szCs w:val="20"/>
        </w:rPr>
        <w:t>Подрядчикимеетправо</w:t>
      </w:r>
      <w:r w:rsidRPr="00903C04">
        <w:rPr>
          <w:rFonts w:ascii="Arial LatRus" w:hAnsi="Arial LatRus"/>
          <w:b/>
          <w:sz w:val="20"/>
          <w:szCs w:val="20"/>
        </w:rPr>
        <w:t>: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3.3.1.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Вслучаесдачирезультатаработывсрок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предусмотренныйпунктом</w:t>
      </w:r>
      <w:r w:rsidRPr="00903C04">
        <w:rPr>
          <w:rFonts w:ascii="Arial LatRus" w:hAnsi="Arial LatRus"/>
          <w:sz w:val="20"/>
          <w:szCs w:val="20"/>
        </w:rPr>
        <w:t xml:space="preserve"> 1.3.</w:t>
      </w:r>
      <w:r w:rsidRPr="00903C04">
        <w:rPr>
          <w:rFonts w:ascii="Calibri" w:hAnsi="Calibri" w:cs="Calibri"/>
          <w:sz w:val="20"/>
          <w:szCs w:val="20"/>
        </w:rPr>
        <w:t>Договора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требоватьотЗаказчикауплатыподлежащейуплатесуммы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предусмотреннойпунктом</w:t>
      </w:r>
      <w:r w:rsidRPr="00903C04">
        <w:rPr>
          <w:rFonts w:ascii="Arial LatRus" w:hAnsi="Arial LatRus"/>
          <w:sz w:val="20"/>
          <w:szCs w:val="20"/>
        </w:rPr>
        <w:t xml:space="preserve"> 5.1 </w:t>
      </w:r>
      <w:r w:rsidRPr="00903C04">
        <w:rPr>
          <w:rFonts w:ascii="Calibri" w:hAnsi="Calibri" w:cs="Calibri"/>
          <w:sz w:val="20"/>
          <w:szCs w:val="20"/>
        </w:rPr>
        <w:t>договора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Times Armenia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3.3.2.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ПринарушенииЗаказчикомсроков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указанныхвпункте</w:t>
      </w:r>
      <w:r w:rsidRPr="00903C04">
        <w:rPr>
          <w:rFonts w:ascii="Arial LatRus" w:hAnsi="Arial LatRus"/>
          <w:sz w:val="20"/>
          <w:szCs w:val="20"/>
        </w:rPr>
        <w:t xml:space="preserve"> 5.4 </w:t>
      </w:r>
      <w:r w:rsidRPr="00903C04">
        <w:rPr>
          <w:rFonts w:ascii="Calibri" w:hAnsi="Calibri" w:cs="Calibri"/>
          <w:sz w:val="20"/>
          <w:szCs w:val="20"/>
        </w:rPr>
        <w:t>договора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требоватьотЗаказчикауплатыподлежащихуплатеемусуммипени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предусмотреннойпунктом</w:t>
      </w:r>
      <w:r w:rsidRPr="00903C04">
        <w:rPr>
          <w:rFonts w:ascii="Arial LatRus" w:hAnsi="Arial LatRus"/>
          <w:sz w:val="20"/>
          <w:szCs w:val="20"/>
        </w:rPr>
        <w:t xml:space="preserve"> 6.5 </w:t>
      </w:r>
      <w:r w:rsidRPr="00903C04">
        <w:rPr>
          <w:rFonts w:ascii="Calibri" w:hAnsi="Calibri" w:cs="Calibri"/>
          <w:sz w:val="20"/>
          <w:szCs w:val="20"/>
        </w:rPr>
        <w:t>договора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t>3.4.</w:t>
      </w:r>
      <w:r w:rsidRPr="00903C04">
        <w:rPr>
          <w:rFonts w:ascii="Arial LatRus" w:hAnsi="Arial LatRus"/>
          <w:b/>
          <w:sz w:val="20"/>
          <w:szCs w:val="20"/>
        </w:rPr>
        <w:tab/>
      </w:r>
      <w:r w:rsidRPr="00903C04">
        <w:rPr>
          <w:rFonts w:ascii="Calibri" w:hAnsi="Calibri" w:cs="Calibri"/>
          <w:b/>
          <w:sz w:val="20"/>
          <w:szCs w:val="20"/>
        </w:rPr>
        <w:t>Подрядчикобязан</w:t>
      </w:r>
      <w:r w:rsidRPr="00903C04">
        <w:rPr>
          <w:rFonts w:ascii="Arial LatRus" w:hAnsi="Arial LatRus"/>
          <w:b/>
          <w:sz w:val="20"/>
          <w:szCs w:val="20"/>
        </w:rPr>
        <w:t>: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3.4.1.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Впорядкеивсроки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предусмотренныедоговором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всоответствииспроектомиведомостьюобъемаработвыполнятьминимум</w:t>
      </w:r>
      <w:r w:rsidR="009E0942">
        <w:rPr>
          <w:rFonts w:cs="Arial LatRus"/>
          <w:sz w:val="20"/>
          <w:szCs w:val="20"/>
        </w:rPr>
        <w:t>100</w:t>
      </w:r>
      <w:r w:rsidRPr="00903C04">
        <w:rPr>
          <w:rFonts w:ascii="Calibri" w:hAnsi="Calibri" w:cs="Calibri"/>
          <w:sz w:val="20"/>
          <w:szCs w:val="20"/>
        </w:rPr>
        <w:t>процентовработсамостоятельно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своимисилами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инструментами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механизмами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атакженеобходимымиматериаламиивнадлежащемкачестве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3.4.2.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ВыполнятьуказанияЗаказчикапочастиработы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еслионинепротиворечатусловиямдоговора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3.4.3.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Обеспечиватьвыполнениестроительно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монтажныхработвсоответствиисостроительныминормами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правиламиитехническимиусловиями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провестииндивидуальн</w:t>
      </w:r>
      <w:r w:rsidRPr="00903C04">
        <w:rPr>
          <w:rFonts w:ascii="Arial LatRus" w:hAnsi="Arial LatRus"/>
          <w:sz w:val="20"/>
          <w:szCs w:val="20"/>
        </w:rPr>
        <w:t xml:space="preserve">oe </w:t>
      </w:r>
      <w:r w:rsidRPr="00903C04">
        <w:rPr>
          <w:rFonts w:ascii="Calibri" w:hAnsi="Calibri" w:cs="Calibri"/>
          <w:sz w:val="20"/>
          <w:szCs w:val="20"/>
        </w:rPr>
        <w:t>испытаниесмонтированногоимоборудования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электрического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отопительного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водоснабжения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канализационного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вентиляционногоипрочего</w:t>
      </w:r>
      <w:r w:rsidRPr="00903C04">
        <w:rPr>
          <w:rFonts w:ascii="Arial LatRus" w:hAnsi="Arial LatRus"/>
          <w:sz w:val="20"/>
          <w:szCs w:val="20"/>
        </w:rPr>
        <w:t xml:space="preserve">), </w:t>
      </w:r>
      <w:r w:rsidRPr="00903C04">
        <w:rPr>
          <w:rFonts w:ascii="Calibri" w:hAnsi="Calibri" w:cs="Calibri"/>
          <w:sz w:val="20"/>
          <w:szCs w:val="20"/>
        </w:rPr>
        <w:t>приниматьучастиевкомплексномиспытанииоборудования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3.4.4.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ПрисдачерезультатаработыЗаказчику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сообщатьемуотехтребованияхиправилах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соблюдениекоторыхнеобходимодляэффективногоибезопасногоиспользованиярезультатаработы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атакжесообщатьсведенияовозможныхпоследствияхнесоблюденияэтихтребованийиправил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Times Armenia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3.4.5.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Вслучаенарушениясрока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указанноговпункте</w:t>
      </w:r>
      <w:r w:rsidRPr="00903C04">
        <w:rPr>
          <w:rFonts w:ascii="Arial LatRus" w:hAnsi="Arial LatRus"/>
          <w:sz w:val="20"/>
          <w:szCs w:val="20"/>
        </w:rPr>
        <w:t xml:space="preserve"> 1.3 </w:t>
      </w:r>
      <w:r w:rsidRPr="00903C04">
        <w:rPr>
          <w:rFonts w:ascii="Calibri" w:hAnsi="Calibri" w:cs="Calibri"/>
          <w:sz w:val="20"/>
          <w:szCs w:val="20"/>
        </w:rPr>
        <w:t>договора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календарногографикавключительно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иустановленияЗаказчикомновогосрокавыполненияработы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обеспечиватьвыполнениеработывустановленныйсрокизакаждыйденьпросрочкиуплачиватьпеню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предусмотреннуюпунктом</w:t>
      </w:r>
      <w:r w:rsidRPr="00903C04">
        <w:rPr>
          <w:rFonts w:ascii="Arial LatRus" w:hAnsi="Arial LatRus"/>
          <w:sz w:val="20"/>
          <w:szCs w:val="20"/>
        </w:rPr>
        <w:t xml:space="preserve"> 6.2 </w:t>
      </w:r>
      <w:r w:rsidRPr="00903C04">
        <w:rPr>
          <w:rFonts w:ascii="Calibri" w:hAnsi="Calibri" w:cs="Calibri"/>
          <w:sz w:val="20"/>
          <w:szCs w:val="20"/>
        </w:rPr>
        <w:t>договора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3.4.6.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Вслучаерасторжениядоговорапооснованиям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предусмотреннымпунктом</w:t>
      </w:r>
      <w:r w:rsidRPr="00903C04">
        <w:rPr>
          <w:rFonts w:ascii="Arial LatRus" w:hAnsi="Arial LatRus"/>
          <w:sz w:val="20"/>
          <w:szCs w:val="20"/>
        </w:rPr>
        <w:t xml:space="preserve"> 3.1.4 </w:t>
      </w:r>
      <w:r w:rsidRPr="00903C04">
        <w:rPr>
          <w:rFonts w:ascii="Calibri" w:hAnsi="Calibri" w:cs="Calibri"/>
          <w:sz w:val="20"/>
          <w:szCs w:val="20"/>
        </w:rPr>
        <w:t>договора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возмещатьпричиненныеЗаказчикуубыткииуплачиватьштраф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предусмотренныйпунктом</w:t>
      </w:r>
      <w:r w:rsidRPr="00903C04">
        <w:rPr>
          <w:rFonts w:ascii="Arial LatRus" w:hAnsi="Arial LatRus"/>
          <w:sz w:val="20"/>
          <w:szCs w:val="20"/>
        </w:rPr>
        <w:t xml:space="preserve"> 6.3.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3.4.7.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Привозникновениинеобходимостивконсервациистроительногообъекта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своимисредствамиосуществлятьразумныерасходы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вытекающиеизнеобходимостипрекращенияработыиконсервациистроительства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3.4.8.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Есливтечениегарантийногосрока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установленногодлярезультатавыполнениястроительныхпрограммилиегоотдельногокомпонента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выявленынедостаткивыполненныхработ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ПодрядчикобязанзасвойсчетивустановленныйЗаказчикомразумныйсрокустранятьэтинедостатки</w:t>
      </w:r>
      <w:r w:rsidRPr="00903C04">
        <w:rPr>
          <w:rFonts w:ascii="Arial LatRus" w:hAnsi="Arial LatRus"/>
          <w:sz w:val="20"/>
          <w:szCs w:val="20"/>
        </w:rPr>
        <w:t xml:space="preserve">. 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Times Armenia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3.4.9.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Подоговоруустанавливаетсягарантийныйсрокв</w:t>
      </w:r>
      <w:r w:rsidRPr="00903C04">
        <w:rPr>
          <w:rFonts w:ascii="Arial LatRus" w:hAnsi="Arial LatRus"/>
          <w:sz w:val="20"/>
          <w:szCs w:val="20"/>
        </w:rPr>
        <w:t xml:space="preserve"> --------- </w:t>
      </w:r>
      <w:r w:rsidRPr="00903C04">
        <w:rPr>
          <w:rFonts w:ascii="Calibri" w:hAnsi="Calibri" w:cs="Calibri"/>
          <w:sz w:val="20"/>
          <w:szCs w:val="20"/>
        </w:rPr>
        <w:t>дней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какминимум</w:t>
      </w:r>
      <w:r w:rsidRPr="00903C04">
        <w:rPr>
          <w:rFonts w:ascii="Arial LatRus" w:hAnsi="Arial LatRus"/>
          <w:sz w:val="20"/>
          <w:szCs w:val="20"/>
        </w:rPr>
        <w:t xml:space="preserve"> 365 </w:t>
      </w:r>
      <w:r w:rsidRPr="00903C04">
        <w:rPr>
          <w:rFonts w:ascii="Calibri" w:hAnsi="Calibri" w:cs="Calibri"/>
          <w:sz w:val="20"/>
          <w:szCs w:val="20"/>
        </w:rPr>
        <w:t>календарныхдней</w:t>
      </w:r>
      <w:r w:rsidRPr="00903C04">
        <w:rPr>
          <w:rFonts w:ascii="Arial LatRus" w:hAnsi="Arial LatRus"/>
          <w:sz w:val="20"/>
          <w:szCs w:val="20"/>
        </w:rPr>
        <w:t xml:space="preserve">), </w:t>
      </w:r>
      <w:r w:rsidRPr="00903C04">
        <w:rPr>
          <w:rFonts w:ascii="Calibri" w:hAnsi="Calibri" w:cs="Calibri"/>
          <w:sz w:val="20"/>
          <w:szCs w:val="20"/>
        </w:rPr>
        <w:t>содня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следующегозаднемприемкиЗаказчикомработывовсемобъеме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Есливтечениегарантийногосрокавыявленынедостаткивыполненнойработы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тоПодрядчикобязанзасвойсчетивустановленныйЗаказчикомразумныйсрокустранятьэтинедостатки</w:t>
      </w:r>
      <w:r w:rsidRPr="00903C04">
        <w:rPr>
          <w:rStyle w:val="FootnoteReference"/>
          <w:rFonts w:ascii="Arial LatRus" w:hAnsi="Arial LatRus"/>
          <w:sz w:val="20"/>
          <w:szCs w:val="20"/>
        </w:rPr>
        <w:footnoteReference w:customMarkFollows="1" w:id="20"/>
        <w:t>26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Arial LatRus" w:hAnsi="Arial LatRus" w:cs="Times Armenia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3.4.10.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Минимальныетребования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предъявляемыекгарантийнымсрокамобъектаподряда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кегоотдельнымчастям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конструкциямит</w:t>
      </w:r>
      <w:r w:rsidRPr="00903C04">
        <w:rPr>
          <w:rFonts w:ascii="Arial LatRus" w:hAnsi="Arial LatRus"/>
          <w:sz w:val="20"/>
          <w:szCs w:val="20"/>
        </w:rPr>
        <w:t>.</w:t>
      </w:r>
      <w:r w:rsidRPr="00903C04">
        <w:rPr>
          <w:rFonts w:ascii="Calibri" w:hAnsi="Calibri" w:cs="Calibri"/>
          <w:sz w:val="20"/>
          <w:szCs w:val="20"/>
        </w:rPr>
        <w:t>д</w:t>
      </w:r>
      <w:r w:rsidRPr="00903C04">
        <w:rPr>
          <w:rFonts w:ascii="Arial LatRus" w:hAnsi="Arial LatRus"/>
          <w:sz w:val="20"/>
          <w:szCs w:val="20"/>
        </w:rPr>
        <w:t xml:space="preserve">.) </w:t>
      </w:r>
      <w:r w:rsidRPr="00903C04">
        <w:rPr>
          <w:rFonts w:ascii="Calibri" w:hAnsi="Calibri" w:cs="Calibri"/>
          <w:sz w:val="20"/>
          <w:szCs w:val="20"/>
        </w:rPr>
        <w:t>ииспользованнымматериалам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или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lastRenderedPageBreak/>
        <w:t>кприборамиоборудованиюпредставленывприложении</w:t>
      </w:r>
      <w:r w:rsidRPr="00903C04">
        <w:rPr>
          <w:rFonts w:ascii="Arial" w:hAnsi="Arial" w:cs="Arial"/>
          <w:sz w:val="20"/>
          <w:szCs w:val="20"/>
        </w:rPr>
        <w:t>№</w:t>
      </w:r>
      <w:r w:rsidRPr="00903C04">
        <w:rPr>
          <w:rFonts w:ascii="Arial LatRus" w:hAnsi="Arial LatRus" w:cs="Arial LatRus"/>
          <w:sz w:val="20"/>
          <w:szCs w:val="20"/>
        </w:rPr>
        <w:t>—</w:t>
      </w:r>
      <w:r w:rsidRPr="00903C04">
        <w:rPr>
          <w:rFonts w:ascii="Arial LatRus" w:hAnsi="Arial LatRus"/>
          <w:sz w:val="20"/>
          <w:szCs w:val="20"/>
        </w:rPr>
        <w:t xml:space="preserve">- </w:t>
      </w:r>
      <w:r w:rsidRPr="00903C04">
        <w:rPr>
          <w:rFonts w:ascii="Calibri" w:hAnsi="Calibri" w:cs="Calibri"/>
          <w:sz w:val="20"/>
          <w:szCs w:val="20"/>
        </w:rPr>
        <w:t>кдоговору</w:t>
      </w:r>
      <w:r w:rsidRPr="00903C04">
        <w:rPr>
          <w:rStyle w:val="FootnoteReference"/>
          <w:rFonts w:ascii="Arial LatRus" w:hAnsi="Arial LatRus"/>
          <w:sz w:val="20"/>
          <w:szCs w:val="20"/>
        </w:rPr>
        <w:footnoteReference w:customMarkFollows="1" w:id="21"/>
        <w:t>27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3.4.11.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течениесрокадействияобеспеченийквалификацииидоговоравслучаеначалапроцессаликвидацииилибанкротствазаранеевписьменнойформеуведомлятьобэтомЗаказчика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  <w:u w:val="single"/>
        </w:rPr>
      </w:pP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jc w:val="center"/>
        <w:rPr>
          <w:rFonts w:ascii="Arial LatRus" w:hAnsi="Arial LatRus"/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t>4.</w:t>
      </w:r>
      <w:r w:rsidRPr="00903C04">
        <w:rPr>
          <w:rFonts w:ascii="Calibri" w:hAnsi="Calibri" w:cs="Calibri"/>
          <w:b/>
          <w:sz w:val="20"/>
          <w:szCs w:val="20"/>
        </w:rPr>
        <w:t>ПОРЯДОКСДАЧИИПРИЕМКИРАБОТЫ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4.1.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Выполненнаяработапринимаетсяподписаниемактасдачи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приемкимеждуЗаказчикомиПодрядчиком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ФактсдачиработыЗаказчикуфиксируетсяутвержденнымвдвустороннемпорядкедокументоммеждуЗаказчикомиПодрядчиком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суказаниемдатысоставлениядокумента</w:t>
      </w:r>
      <w:r w:rsidRPr="00903C04">
        <w:rPr>
          <w:rFonts w:ascii="Arial LatRus" w:hAnsi="Arial LatRus"/>
          <w:sz w:val="20"/>
          <w:szCs w:val="20"/>
        </w:rPr>
        <w:t xml:space="preserve">. </w:t>
      </w:r>
    </w:p>
    <w:p w:rsidR="0007338B" w:rsidRPr="00903C04" w:rsidRDefault="0007338B" w:rsidP="009F1ACF">
      <w:pPr>
        <w:widowControl w:val="0"/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Включительнододня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предусмотренногодлявыполненияработыподоговору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ПодрядчикпредоставляетЗаказчикуподписанныйимдокумент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фиксирующийфактсдачиработыЗаказчику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Приложение</w:t>
      </w:r>
      <w:r w:rsidRPr="00903C04">
        <w:rPr>
          <w:rFonts w:ascii="Arial" w:hAnsi="Arial" w:cs="Arial"/>
          <w:sz w:val="20"/>
          <w:szCs w:val="20"/>
        </w:rPr>
        <w:t>№</w:t>
      </w:r>
      <w:r w:rsidRPr="00903C04">
        <w:rPr>
          <w:rFonts w:ascii="Arial LatRus" w:hAnsi="Arial LatRus"/>
          <w:sz w:val="20"/>
          <w:szCs w:val="20"/>
        </w:rPr>
        <w:t xml:space="preserve"> 4.1) </w:t>
      </w:r>
      <w:r w:rsidRPr="00903C04">
        <w:rPr>
          <w:rFonts w:ascii="Calibri" w:hAnsi="Calibri" w:cs="Calibri"/>
          <w:sz w:val="20"/>
          <w:szCs w:val="20"/>
        </w:rPr>
        <w:t>и</w:t>
      </w:r>
      <w:r w:rsidR="009E0942">
        <w:rPr>
          <w:sz w:val="20"/>
          <w:szCs w:val="20"/>
        </w:rPr>
        <w:t>2</w:t>
      </w:r>
      <w:r w:rsidRPr="00903C04">
        <w:rPr>
          <w:rFonts w:ascii="Calibri" w:hAnsi="Calibri" w:cs="Calibri"/>
          <w:sz w:val="20"/>
          <w:szCs w:val="20"/>
        </w:rPr>
        <w:t>экземплярактасдачи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приемки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Приложение</w:t>
      </w:r>
      <w:r w:rsidRPr="00903C04">
        <w:rPr>
          <w:rFonts w:ascii="Arial" w:hAnsi="Arial" w:cs="Arial"/>
          <w:sz w:val="20"/>
          <w:szCs w:val="20"/>
        </w:rPr>
        <w:t>№</w:t>
      </w:r>
      <w:r w:rsidRPr="00903C04">
        <w:rPr>
          <w:rFonts w:ascii="Arial LatRus" w:hAnsi="Arial LatRus"/>
          <w:sz w:val="20"/>
          <w:szCs w:val="20"/>
        </w:rPr>
        <w:t xml:space="preserve"> 4). 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4.2.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Актсдачи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приемкиподписывается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есливыполненнаяработасоответствуетусловиямдоговора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Впротивномслучаерезультатыисполнениядоговораилиегочастинепринимаются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актсдачи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приемкинеподписываетсяиЗаказчик</w:t>
      </w:r>
      <w:r w:rsidRPr="00903C04">
        <w:rPr>
          <w:rFonts w:ascii="Arial LatRus" w:hAnsi="Arial LatRus"/>
          <w:sz w:val="20"/>
          <w:szCs w:val="20"/>
        </w:rPr>
        <w:t>: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а</w:t>
      </w:r>
      <w:r w:rsidRPr="00903C04">
        <w:rPr>
          <w:rFonts w:ascii="Arial LatRus" w:hAnsi="Arial LatRus"/>
          <w:sz w:val="20"/>
          <w:szCs w:val="20"/>
        </w:rPr>
        <w:t>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дляурегулированиявопросапредпринимаетмеры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предусмотренныедоговоромдляподобнойситуации</w:t>
      </w:r>
      <w:r w:rsidRPr="00903C04">
        <w:rPr>
          <w:rFonts w:ascii="Arial LatRus" w:hAnsi="Arial LatRus"/>
          <w:sz w:val="20"/>
          <w:szCs w:val="20"/>
        </w:rPr>
        <w:t>;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б</w:t>
      </w:r>
      <w:r w:rsidRPr="00903C04">
        <w:rPr>
          <w:rFonts w:ascii="Arial LatRus" w:hAnsi="Arial LatRus"/>
          <w:sz w:val="20"/>
          <w:szCs w:val="20"/>
        </w:rPr>
        <w:t>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вотношенииПодрядчикаприменяетмерыответственности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предусмотренныедоговором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4.3.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Заказчиквтечение</w:t>
      </w:r>
      <w:r w:rsidR="009E0942">
        <w:rPr>
          <w:sz w:val="20"/>
          <w:szCs w:val="20"/>
        </w:rPr>
        <w:t>3</w:t>
      </w:r>
      <w:r w:rsidRPr="00903C04">
        <w:rPr>
          <w:rFonts w:ascii="Calibri" w:hAnsi="Calibri" w:cs="Calibri"/>
          <w:sz w:val="20"/>
          <w:szCs w:val="20"/>
        </w:rPr>
        <w:t>рабочихднейсрабочегодня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следующегозаднемполученияактасдачи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приемкипредставляетПодрядчикуодинэкземплярподписанногоимактасдачи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приемкилибомотивированноеотклонениенепринятияработы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4.4.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Есливсрок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установленныйпунктом</w:t>
      </w:r>
      <w:r w:rsidRPr="00903C04">
        <w:rPr>
          <w:rFonts w:ascii="Arial LatRus" w:hAnsi="Arial LatRus"/>
          <w:sz w:val="20"/>
          <w:szCs w:val="20"/>
        </w:rPr>
        <w:t xml:space="preserve"> 4.3 </w:t>
      </w:r>
      <w:r w:rsidRPr="00903C04">
        <w:rPr>
          <w:rFonts w:ascii="Calibri" w:hAnsi="Calibri" w:cs="Calibri"/>
          <w:sz w:val="20"/>
          <w:szCs w:val="20"/>
        </w:rPr>
        <w:t>договора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Заказчикне</w:t>
      </w:r>
      <w:r w:rsidRPr="00903C04">
        <w:rPr>
          <w:rFonts w:ascii="Arial LatRus" w:hAnsi="Arial LatRus" w:cs="Calibri"/>
          <w:sz w:val="20"/>
          <w:szCs w:val="20"/>
        </w:rPr>
        <w:t> </w:t>
      </w:r>
      <w:r w:rsidRPr="00903C04">
        <w:rPr>
          <w:rFonts w:ascii="Calibri" w:hAnsi="Calibri" w:cs="Calibri"/>
          <w:sz w:val="20"/>
          <w:szCs w:val="20"/>
        </w:rPr>
        <w:t>принимаетвыполненнойработыилинеотказываетсяприниматьее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товыполненнаяработасчитаетсяпринятой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инаследующийрабочийденьпослеустановленногопунктом</w:t>
      </w:r>
      <w:r w:rsidRPr="00903C04">
        <w:rPr>
          <w:rFonts w:ascii="Arial LatRus" w:hAnsi="Arial LatRus"/>
          <w:sz w:val="20"/>
          <w:szCs w:val="20"/>
        </w:rPr>
        <w:t xml:space="preserve"> 4.3 </w:t>
      </w:r>
      <w:r w:rsidRPr="00903C04">
        <w:rPr>
          <w:rFonts w:ascii="Calibri" w:hAnsi="Calibri" w:cs="Calibri"/>
          <w:sz w:val="20"/>
          <w:szCs w:val="20"/>
        </w:rPr>
        <w:t>договораокончательногосрокаЗаказчикпредоставляетПодрядчикуутвержденныйимактсдачи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приемки</w:t>
      </w:r>
      <w:r w:rsidRPr="00903C04">
        <w:rPr>
          <w:rFonts w:ascii="Arial LatRus" w:hAnsi="Arial LatRus"/>
          <w:sz w:val="20"/>
          <w:szCs w:val="20"/>
        </w:rPr>
        <w:t xml:space="preserve">. 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Times Armenia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 xml:space="preserve">4.5 </w:t>
      </w:r>
      <w:r w:rsidRPr="00903C04">
        <w:rPr>
          <w:rFonts w:ascii="Calibri" w:hAnsi="Calibri" w:cs="Calibri"/>
          <w:sz w:val="20"/>
          <w:szCs w:val="20"/>
        </w:rPr>
        <w:t>Вслучаенесоответствияпредусмотренныхкалендарнымграфикомработылибодоговорарезультатовотдельныхвидовработ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этаповиобъемовпроектно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сметнымдокументам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сторонысоставляютдвустороннийактсперечислениемподлежащихвыполнениюдополнительныхработисроков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необходимыхдляустранениянедостатков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Подрядчикобязанвыполнитьнеобходимыеработывпределахдоговорнойцены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бездополнительнойплаты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/>
          <w:sz w:val="20"/>
          <w:lang w:val="ru-RU"/>
        </w:rPr>
      </w:pPr>
      <w:r w:rsidRPr="00903C04">
        <w:rPr>
          <w:rFonts w:ascii="Arial LatRus" w:hAnsi="Arial LatRus"/>
          <w:sz w:val="20"/>
          <w:lang w:val="ru-RU"/>
        </w:rPr>
        <w:t>4.6.</w:t>
      </w:r>
      <w:r w:rsidRPr="00903C04">
        <w:rPr>
          <w:rFonts w:ascii="Arial LatRus" w:hAnsi="Arial LatRus"/>
          <w:sz w:val="20"/>
          <w:lang w:val="ru-RU"/>
        </w:rPr>
        <w:tab/>
      </w:r>
      <w:r w:rsidRPr="00903C04">
        <w:rPr>
          <w:rFonts w:ascii="Calibri" w:hAnsi="Calibri" w:cs="Calibri"/>
          <w:sz w:val="20"/>
          <w:lang w:val="ru-RU"/>
        </w:rPr>
        <w:t>Вовремяприемкиработыприменяютсятакжеследующиеусловия</w:t>
      </w:r>
      <w:r w:rsidRPr="00903C04">
        <w:rPr>
          <w:rFonts w:ascii="Arial LatRus" w:hAnsi="Arial LatRus"/>
          <w:sz w:val="20"/>
          <w:lang w:val="ru-RU"/>
        </w:rPr>
        <w:t xml:space="preserve">: 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 w:cs="Sylfaen"/>
          <w:sz w:val="20"/>
          <w:lang w:val="ru-RU"/>
        </w:rPr>
      </w:pPr>
      <w:r w:rsidRPr="00903C04">
        <w:rPr>
          <w:rFonts w:ascii="Arial LatRus" w:hAnsi="Arial LatRus"/>
          <w:sz w:val="20"/>
          <w:lang w:val="ru-RU"/>
        </w:rPr>
        <w:t>1)</w:t>
      </w:r>
      <w:r w:rsidRPr="00903C04">
        <w:rPr>
          <w:rFonts w:ascii="Arial LatRus" w:hAnsi="Arial LatRus"/>
          <w:sz w:val="20"/>
          <w:lang w:val="ru-RU"/>
        </w:rPr>
        <w:tab/>
      </w:r>
      <w:r w:rsidRPr="00903C04">
        <w:rPr>
          <w:rFonts w:ascii="Calibri" w:hAnsi="Calibri" w:cs="Calibri"/>
          <w:sz w:val="20"/>
          <w:lang w:val="ru-RU"/>
        </w:rPr>
        <w:t>ПослеполучениясведенийотПодрядчикаозавершениистроительстваруководительЗаказчикапредпринимаетмерыдляформированиякомиссии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установленнойпостановлениемПравительстваРеспубликиАрмения</w:t>
      </w:r>
      <w:r w:rsidRPr="00903C04">
        <w:rPr>
          <w:rFonts w:ascii="Arial" w:hAnsi="Arial" w:cs="Arial"/>
          <w:sz w:val="20"/>
          <w:lang w:val="ru-RU"/>
        </w:rPr>
        <w:t>№</w:t>
      </w:r>
      <w:r w:rsidRPr="00903C04">
        <w:rPr>
          <w:rFonts w:ascii="Arial LatRus" w:hAnsi="Arial LatRus"/>
          <w:sz w:val="20"/>
          <w:lang w:val="ru-RU"/>
        </w:rPr>
        <w:t xml:space="preserve"> 596-</w:t>
      </w:r>
      <w:r w:rsidRPr="00903C04">
        <w:rPr>
          <w:rFonts w:ascii="Arial LatRus" w:hAnsi="Arial LatRus"/>
          <w:sz w:val="20"/>
        </w:rPr>
        <w:t>N</w:t>
      </w:r>
      <w:r w:rsidRPr="00903C04">
        <w:rPr>
          <w:rFonts w:ascii="Calibri" w:hAnsi="Calibri" w:cs="Calibri"/>
          <w:sz w:val="20"/>
          <w:lang w:val="ru-RU"/>
        </w:rPr>
        <w:t>от</w:t>
      </w:r>
      <w:r w:rsidRPr="00903C04">
        <w:rPr>
          <w:rFonts w:ascii="Arial LatRus" w:hAnsi="Arial LatRus"/>
          <w:sz w:val="20"/>
          <w:lang w:val="ru-RU"/>
        </w:rPr>
        <w:t xml:space="preserve"> 19 </w:t>
      </w:r>
      <w:r w:rsidRPr="00903C04">
        <w:rPr>
          <w:rFonts w:ascii="Calibri" w:hAnsi="Calibri" w:cs="Calibri"/>
          <w:sz w:val="20"/>
          <w:lang w:val="ru-RU"/>
        </w:rPr>
        <w:t>марта</w:t>
      </w:r>
      <w:r w:rsidRPr="00903C04">
        <w:rPr>
          <w:rFonts w:ascii="Arial LatRus" w:hAnsi="Arial LatRus"/>
          <w:sz w:val="20"/>
          <w:lang w:val="ru-RU"/>
        </w:rPr>
        <w:t xml:space="preserve"> 2015 </w:t>
      </w:r>
      <w:r w:rsidRPr="00903C04">
        <w:rPr>
          <w:rFonts w:ascii="Calibri" w:hAnsi="Calibri" w:cs="Calibri"/>
          <w:sz w:val="20"/>
          <w:lang w:val="ru-RU"/>
        </w:rPr>
        <w:t>года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идляприемкивыполненныхработ</w:t>
      </w:r>
      <w:r w:rsidRPr="00903C04">
        <w:rPr>
          <w:rFonts w:ascii="Arial LatRus" w:hAnsi="Arial LatRus"/>
          <w:sz w:val="20"/>
          <w:lang w:val="ru-RU"/>
        </w:rPr>
        <w:t>;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 w:cs="Sylfaen"/>
          <w:sz w:val="20"/>
          <w:lang w:val="ru-RU"/>
        </w:rPr>
      </w:pPr>
      <w:r w:rsidRPr="00903C04">
        <w:rPr>
          <w:rFonts w:ascii="Arial LatRus" w:hAnsi="Arial LatRus"/>
          <w:sz w:val="20"/>
          <w:lang w:val="ru-RU"/>
        </w:rPr>
        <w:t>2)</w:t>
      </w:r>
      <w:r w:rsidRPr="00903C04">
        <w:rPr>
          <w:rFonts w:ascii="Arial LatRus" w:hAnsi="Arial LatRus"/>
          <w:sz w:val="20"/>
          <w:lang w:val="ru-RU"/>
        </w:rPr>
        <w:tab/>
      </w:r>
      <w:r w:rsidRPr="00903C04">
        <w:rPr>
          <w:rFonts w:ascii="Calibri" w:hAnsi="Calibri" w:cs="Calibri"/>
          <w:sz w:val="20"/>
          <w:lang w:val="ru-RU"/>
        </w:rPr>
        <w:t>результатвыполнениядоговорасчитаетсяполностьюпринятымвслучаеприемкивыполненныхработруководителеморганагосударственногоуправления</w:t>
      </w:r>
      <w:r w:rsidRPr="00903C04">
        <w:rPr>
          <w:rFonts w:ascii="Arial LatRus" w:hAnsi="Arial LatRus" w:cs="Arial LatRus"/>
          <w:sz w:val="20"/>
          <w:lang w:val="ru-RU"/>
        </w:rPr>
        <w:t>—</w:t>
      </w:r>
      <w:r w:rsidRPr="00903C04">
        <w:rPr>
          <w:rFonts w:ascii="Calibri" w:hAnsi="Calibri" w:cs="Calibri"/>
          <w:sz w:val="20"/>
          <w:lang w:val="ru-RU"/>
        </w:rPr>
        <w:t>комиссии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сформированнойвпорядке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установленномпостановлениемПравительстваРеспубликиАрмения</w:t>
      </w:r>
      <w:r w:rsidRPr="00903C04">
        <w:rPr>
          <w:rFonts w:ascii="Arial" w:hAnsi="Arial" w:cs="Arial"/>
          <w:sz w:val="20"/>
          <w:lang w:val="ru-RU"/>
        </w:rPr>
        <w:t>№</w:t>
      </w:r>
      <w:r w:rsidRPr="00903C04">
        <w:rPr>
          <w:rFonts w:ascii="Arial LatRus" w:hAnsi="Arial LatRus"/>
          <w:sz w:val="20"/>
          <w:lang w:val="ru-RU"/>
        </w:rPr>
        <w:t xml:space="preserve"> 596-</w:t>
      </w:r>
      <w:r w:rsidRPr="00903C04">
        <w:rPr>
          <w:rFonts w:ascii="Arial LatRus" w:hAnsi="Arial LatRus"/>
          <w:sz w:val="20"/>
        </w:rPr>
        <w:t>N</w:t>
      </w:r>
      <w:r w:rsidRPr="00903C04">
        <w:rPr>
          <w:rFonts w:ascii="Calibri" w:hAnsi="Calibri" w:cs="Calibri"/>
          <w:sz w:val="20"/>
          <w:lang w:val="ru-RU"/>
        </w:rPr>
        <w:t>от</w:t>
      </w:r>
      <w:r w:rsidRPr="00903C04">
        <w:rPr>
          <w:rFonts w:ascii="Arial LatRus" w:hAnsi="Arial LatRus"/>
          <w:sz w:val="20"/>
          <w:lang w:val="ru-RU"/>
        </w:rPr>
        <w:t xml:space="preserve"> 19 </w:t>
      </w:r>
      <w:r w:rsidRPr="00903C04">
        <w:rPr>
          <w:rFonts w:ascii="Calibri" w:hAnsi="Calibri" w:cs="Calibri"/>
          <w:sz w:val="20"/>
          <w:lang w:val="ru-RU"/>
        </w:rPr>
        <w:t>марта</w:t>
      </w:r>
      <w:r w:rsidRPr="00903C04">
        <w:rPr>
          <w:rFonts w:ascii="Arial LatRus" w:hAnsi="Arial LatRus"/>
          <w:sz w:val="20"/>
          <w:lang w:val="ru-RU"/>
        </w:rPr>
        <w:t xml:space="preserve"> 2015</w:t>
      </w:r>
      <w:r w:rsidRPr="00903C04">
        <w:rPr>
          <w:rFonts w:ascii="Arial LatRus" w:hAnsi="Arial LatRus" w:cs="Calibri"/>
          <w:sz w:val="20"/>
        </w:rPr>
        <w:t> </w:t>
      </w:r>
      <w:r w:rsidRPr="00903C04">
        <w:rPr>
          <w:rFonts w:ascii="Calibri" w:hAnsi="Calibri" w:cs="Calibri"/>
          <w:sz w:val="20"/>
          <w:lang w:val="ru-RU"/>
        </w:rPr>
        <w:t>года</w:t>
      </w:r>
      <w:r w:rsidRPr="00903C04">
        <w:rPr>
          <w:rFonts w:ascii="Arial LatRus" w:hAnsi="Arial LatRus"/>
          <w:sz w:val="20"/>
          <w:lang w:val="ru-RU"/>
        </w:rPr>
        <w:t xml:space="preserve"> (</w:t>
      </w:r>
      <w:r w:rsidRPr="00903C04">
        <w:rPr>
          <w:rFonts w:ascii="Calibri" w:hAnsi="Calibri" w:cs="Calibri"/>
          <w:sz w:val="20"/>
          <w:lang w:val="ru-RU"/>
        </w:rPr>
        <w:t>далее</w:t>
      </w:r>
      <w:r w:rsidRPr="00903C04">
        <w:rPr>
          <w:rFonts w:ascii="Arial LatRus" w:hAnsi="Arial LatRus" w:cs="Arial LatRus"/>
          <w:sz w:val="20"/>
          <w:lang w:val="ru-RU"/>
        </w:rPr>
        <w:t>—</w:t>
      </w:r>
      <w:r w:rsidRPr="00903C04">
        <w:rPr>
          <w:rFonts w:ascii="Calibri" w:hAnsi="Calibri" w:cs="Calibri"/>
          <w:sz w:val="20"/>
          <w:lang w:val="ru-RU"/>
        </w:rPr>
        <w:t>приемнаякомиссия</w:t>
      </w:r>
      <w:r w:rsidRPr="00903C04">
        <w:rPr>
          <w:rFonts w:ascii="Arial LatRus" w:hAnsi="Arial LatRus"/>
          <w:sz w:val="20"/>
          <w:lang w:val="ru-RU"/>
        </w:rPr>
        <w:t>);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 w:cs="Sylfaen"/>
          <w:sz w:val="20"/>
          <w:lang w:val="ru-RU"/>
        </w:rPr>
      </w:pPr>
      <w:r w:rsidRPr="00903C04">
        <w:rPr>
          <w:rFonts w:ascii="Arial LatRus" w:hAnsi="Arial LatRus"/>
          <w:sz w:val="20"/>
          <w:lang w:val="ru-RU"/>
        </w:rPr>
        <w:t>3)</w:t>
      </w:r>
      <w:r w:rsidRPr="00903C04">
        <w:rPr>
          <w:rFonts w:ascii="Arial LatRus" w:hAnsi="Arial LatRus"/>
          <w:sz w:val="20"/>
          <w:lang w:val="ru-RU"/>
        </w:rPr>
        <w:tab/>
      </w:r>
      <w:r w:rsidRPr="00903C04">
        <w:rPr>
          <w:rFonts w:ascii="Calibri" w:hAnsi="Calibri" w:cs="Calibri"/>
          <w:sz w:val="20"/>
          <w:lang w:val="ru-RU"/>
        </w:rPr>
        <w:t>доприемкизавершенногостроительногообъектакомиссия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сформированнаявсоответствииспостановлениемПравительстваРеспубликиАрмения</w:t>
      </w:r>
      <w:r w:rsidRPr="00903C04">
        <w:rPr>
          <w:rFonts w:ascii="Arial" w:hAnsi="Arial" w:cs="Arial"/>
          <w:sz w:val="20"/>
          <w:lang w:val="ru-RU"/>
        </w:rPr>
        <w:t>№</w:t>
      </w:r>
      <w:r w:rsidRPr="00903C04">
        <w:rPr>
          <w:rFonts w:ascii="Arial LatRus" w:hAnsi="Arial LatRus"/>
          <w:sz w:val="20"/>
          <w:lang w:val="ru-RU"/>
        </w:rPr>
        <w:t xml:space="preserve"> 596-</w:t>
      </w:r>
      <w:r w:rsidRPr="00903C04">
        <w:rPr>
          <w:rFonts w:ascii="Arial LatRus" w:hAnsi="Arial LatRus"/>
          <w:sz w:val="20"/>
        </w:rPr>
        <w:t>N</w:t>
      </w:r>
      <w:r w:rsidRPr="00903C04">
        <w:rPr>
          <w:rFonts w:ascii="Calibri" w:hAnsi="Calibri" w:cs="Calibri"/>
          <w:sz w:val="20"/>
          <w:lang w:val="ru-RU"/>
        </w:rPr>
        <w:t>от</w:t>
      </w:r>
      <w:r w:rsidRPr="00903C04">
        <w:rPr>
          <w:rFonts w:ascii="Arial LatRus" w:hAnsi="Arial LatRus"/>
          <w:sz w:val="20"/>
          <w:lang w:val="ru-RU"/>
        </w:rPr>
        <w:t xml:space="preserve"> 19 </w:t>
      </w:r>
      <w:r w:rsidRPr="00903C04">
        <w:rPr>
          <w:rFonts w:ascii="Calibri" w:hAnsi="Calibri" w:cs="Calibri"/>
          <w:sz w:val="20"/>
          <w:lang w:val="ru-RU"/>
        </w:rPr>
        <w:t>марта</w:t>
      </w:r>
      <w:r w:rsidRPr="00903C04">
        <w:rPr>
          <w:rFonts w:ascii="Arial LatRus" w:hAnsi="Arial LatRus"/>
          <w:sz w:val="20"/>
          <w:lang w:val="ru-RU"/>
        </w:rPr>
        <w:t xml:space="preserve"> 2015 </w:t>
      </w:r>
      <w:r w:rsidRPr="00903C04">
        <w:rPr>
          <w:rFonts w:ascii="Calibri" w:hAnsi="Calibri" w:cs="Calibri"/>
          <w:sz w:val="20"/>
          <w:lang w:val="ru-RU"/>
        </w:rPr>
        <w:t>года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вустановленномзаконодательствомРеспубликиАрменияпорядкедокументируетзавершенныйстроительныйобъектисоставляетактприемнойкомиссииобэксплуатацииобъекта</w:t>
      </w:r>
      <w:r w:rsidRPr="00903C04">
        <w:rPr>
          <w:rFonts w:ascii="Arial LatRus" w:hAnsi="Arial LatRus"/>
          <w:sz w:val="20"/>
          <w:lang w:val="ru-RU"/>
        </w:rPr>
        <w:t>;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 w:cs="Sylfaen"/>
          <w:sz w:val="20"/>
          <w:lang w:val="ru-RU"/>
        </w:rPr>
      </w:pPr>
      <w:r w:rsidRPr="00903C04">
        <w:rPr>
          <w:rFonts w:ascii="Arial LatRus" w:hAnsi="Arial LatRus"/>
          <w:sz w:val="20"/>
          <w:lang w:val="ru-RU"/>
        </w:rPr>
        <w:t>4)</w:t>
      </w:r>
      <w:r w:rsidRPr="00903C04">
        <w:rPr>
          <w:rFonts w:ascii="Arial LatRus" w:hAnsi="Arial LatRus"/>
          <w:sz w:val="20"/>
          <w:lang w:val="ru-RU"/>
        </w:rPr>
        <w:tab/>
      </w:r>
      <w:r w:rsidRPr="00903C04">
        <w:rPr>
          <w:rFonts w:ascii="Calibri" w:hAnsi="Calibri" w:cs="Calibri"/>
          <w:sz w:val="20"/>
          <w:lang w:val="ru-RU"/>
        </w:rPr>
        <w:t>послеполучениявустановленномпорядкеакта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указанноговподпункте</w:t>
      </w:r>
      <w:r w:rsidRPr="00903C04">
        <w:rPr>
          <w:rFonts w:ascii="Arial LatRus" w:hAnsi="Arial LatRus" w:cs="Calibri"/>
          <w:sz w:val="20"/>
        </w:rPr>
        <w:t> </w:t>
      </w:r>
      <w:r w:rsidRPr="00903C04">
        <w:rPr>
          <w:rFonts w:ascii="Arial LatRus" w:hAnsi="Arial LatRus"/>
          <w:sz w:val="20"/>
          <w:lang w:val="ru-RU"/>
        </w:rPr>
        <w:t xml:space="preserve">3 </w:t>
      </w:r>
      <w:r w:rsidRPr="00903C04">
        <w:rPr>
          <w:rFonts w:ascii="Calibri" w:hAnsi="Calibri" w:cs="Calibri"/>
          <w:sz w:val="20"/>
          <w:lang w:val="ru-RU"/>
        </w:rPr>
        <w:t>настоящегопункта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ответственноеподразделениепроверяетсоответствиезавершенногостроительногообъекта</w:t>
      </w:r>
      <w:r w:rsidRPr="00903C04">
        <w:rPr>
          <w:rFonts w:ascii="Arial LatRus" w:hAnsi="Arial LatRus"/>
          <w:sz w:val="20"/>
          <w:lang w:val="ru-RU"/>
        </w:rPr>
        <w:t xml:space="preserve"> (</w:t>
      </w:r>
      <w:r w:rsidRPr="00903C04">
        <w:rPr>
          <w:rFonts w:ascii="Calibri" w:hAnsi="Calibri" w:cs="Calibri"/>
          <w:sz w:val="20"/>
          <w:lang w:val="ru-RU"/>
        </w:rPr>
        <w:t>выполненныхработ</w:t>
      </w:r>
      <w:r w:rsidRPr="00903C04">
        <w:rPr>
          <w:rFonts w:ascii="Arial LatRus" w:hAnsi="Arial LatRus"/>
          <w:sz w:val="20"/>
          <w:lang w:val="ru-RU"/>
        </w:rPr>
        <w:t xml:space="preserve">) </w:t>
      </w:r>
      <w:r w:rsidRPr="00903C04">
        <w:rPr>
          <w:rFonts w:ascii="Calibri" w:hAnsi="Calibri" w:cs="Calibri"/>
          <w:sz w:val="20"/>
          <w:lang w:val="ru-RU"/>
        </w:rPr>
        <w:t>требованиямдоговора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иесливыполненнаяработа</w:t>
      </w:r>
      <w:r w:rsidRPr="00903C04">
        <w:rPr>
          <w:rFonts w:ascii="Arial LatRus" w:hAnsi="Arial LatRus"/>
          <w:sz w:val="20"/>
          <w:lang w:val="ru-RU"/>
        </w:rPr>
        <w:t xml:space="preserve">: 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 w:cs="Sylfaen"/>
          <w:sz w:val="20"/>
          <w:lang w:val="ru-RU"/>
        </w:rPr>
      </w:pPr>
      <w:r w:rsidRPr="00903C04">
        <w:rPr>
          <w:rFonts w:ascii="Calibri" w:hAnsi="Calibri" w:cs="Calibri"/>
          <w:sz w:val="20"/>
          <w:lang w:val="ru-RU"/>
        </w:rPr>
        <w:t>а</w:t>
      </w:r>
      <w:r w:rsidRPr="00903C04">
        <w:rPr>
          <w:rFonts w:ascii="Arial LatRus" w:hAnsi="Arial LatRus"/>
          <w:sz w:val="20"/>
          <w:lang w:val="ru-RU"/>
        </w:rPr>
        <w:t>.</w:t>
      </w:r>
      <w:r w:rsidRPr="00903C04">
        <w:rPr>
          <w:rFonts w:ascii="Arial LatRus" w:hAnsi="Arial LatRus"/>
          <w:sz w:val="20"/>
          <w:lang w:val="ru-RU"/>
        </w:rPr>
        <w:tab/>
      </w:r>
      <w:r w:rsidRPr="00903C04">
        <w:rPr>
          <w:rFonts w:ascii="Calibri" w:hAnsi="Calibri" w:cs="Calibri"/>
          <w:sz w:val="20"/>
          <w:lang w:val="ru-RU"/>
        </w:rPr>
        <w:t>соответствуеттребованиямдоговора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топодписываетсязавершающийактсдачи</w:t>
      </w:r>
      <w:r w:rsidRPr="00903C04">
        <w:rPr>
          <w:rFonts w:ascii="Arial LatRus" w:hAnsi="Arial LatRus"/>
          <w:sz w:val="20"/>
          <w:lang w:val="ru-RU"/>
        </w:rPr>
        <w:t>-</w:t>
      </w:r>
      <w:r w:rsidRPr="00903C04">
        <w:rPr>
          <w:rFonts w:ascii="Calibri" w:hAnsi="Calibri" w:cs="Calibri"/>
          <w:sz w:val="20"/>
          <w:lang w:val="ru-RU"/>
        </w:rPr>
        <w:t>приемкиоприемкерезультатавыполнениядоговора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 w:cs="Sylfaen"/>
          <w:sz w:val="20"/>
          <w:lang w:val="ru-RU"/>
        </w:rPr>
      </w:pPr>
      <w:r w:rsidRPr="00903C04">
        <w:rPr>
          <w:rFonts w:ascii="Calibri" w:hAnsi="Calibri" w:cs="Calibri"/>
          <w:sz w:val="20"/>
          <w:lang w:val="ru-RU"/>
        </w:rPr>
        <w:t>б</w:t>
      </w:r>
      <w:r w:rsidRPr="00903C04">
        <w:rPr>
          <w:rFonts w:ascii="Arial LatRus" w:hAnsi="Arial LatRus"/>
          <w:sz w:val="20"/>
          <w:lang w:val="ru-RU"/>
        </w:rPr>
        <w:t>.</w:t>
      </w:r>
      <w:r w:rsidRPr="00903C04">
        <w:rPr>
          <w:rFonts w:ascii="Arial LatRus" w:hAnsi="Arial LatRus"/>
          <w:sz w:val="20"/>
          <w:lang w:val="ru-RU"/>
        </w:rPr>
        <w:tab/>
      </w:r>
      <w:r w:rsidRPr="00903C04">
        <w:rPr>
          <w:rFonts w:ascii="Calibri" w:hAnsi="Calibri" w:cs="Calibri"/>
          <w:sz w:val="20"/>
          <w:lang w:val="ru-RU"/>
        </w:rPr>
        <w:t>несоответствуеттребованиямдоговора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тоактнеподписывается</w:t>
      </w:r>
      <w:r w:rsidRPr="00903C04">
        <w:rPr>
          <w:rFonts w:ascii="Arial LatRus" w:hAnsi="Arial LatRus"/>
          <w:sz w:val="20"/>
          <w:lang w:val="ru-RU"/>
        </w:rPr>
        <w:t>;</w:t>
      </w:r>
    </w:p>
    <w:p w:rsidR="0007338B" w:rsidRPr="00903C04" w:rsidRDefault="0007338B" w:rsidP="009F1ACF">
      <w:pPr>
        <w:pStyle w:val="norm"/>
        <w:widowControl w:val="0"/>
        <w:tabs>
          <w:tab w:val="left" w:pos="1134"/>
        </w:tabs>
        <w:spacing w:line="240" w:lineRule="auto"/>
        <w:ind w:firstLine="567"/>
        <w:rPr>
          <w:rFonts w:ascii="Arial LatRus" w:hAnsi="Arial LatRus" w:cs="Sylfaen"/>
          <w:sz w:val="20"/>
          <w:lang w:val="ru-RU"/>
        </w:rPr>
      </w:pPr>
      <w:r w:rsidRPr="00903C04">
        <w:rPr>
          <w:rFonts w:ascii="Arial LatRus" w:hAnsi="Arial LatRus"/>
          <w:sz w:val="20"/>
          <w:lang w:val="ru-RU"/>
        </w:rPr>
        <w:t>5)</w:t>
      </w:r>
      <w:r w:rsidRPr="00903C04">
        <w:rPr>
          <w:rFonts w:ascii="Arial LatRus" w:hAnsi="Arial LatRus"/>
          <w:sz w:val="20"/>
          <w:lang w:val="ru-RU"/>
        </w:rPr>
        <w:tab/>
      </w:r>
      <w:r w:rsidRPr="00903C04">
        <w:rPr>
          <w:rFonts w:ascii="Calibri" w:hAnsi="Calibri" w:cs="Calibri"/>
          <w:sz w:val="20"/>
          <w:lang w:val="ru-RU"/>
        </w:rPr>
        <w:t>доподписанияпредусмотренногонастоящимпунктомзавершающегоактасдачи</w:t>
      </w:r>
      <w:r w:rsidRPr="00903C04">
        <w:rPr>
          <w:rFonts w:ascii="Arial LatRus" w:hAnsi="Arial LatRus"/>
          <w:sz w:val="20"/>
          <w:lang w:val="ru-RU"/>
        </w:rPr>
        <w:t>-</w:t>
      </w:r>
      <w:r w:rsidRPr="00903C04">
        <w:rPr>
          <w:rFonts w:ascii="Calibri" w:hAnsi="Calibri" w:cs="Calibri"/>
          <w:sz w:val="20"/>
          <w:lang w:val="ru-RU"/>
        </w:rPr>
        <w:t>приемкиоприемкерезультатавыполнениядоговораЗаказчикневыплачиваетпятьпроцентовотобщейсуммывыполненныхдлякапитальногостроительстваработ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авслучаевыплатврассрочку</w:t>
      </w:r>
      <w:r w:rsidRPr="00903C04">
        <w:rPr>
          <w:rFonts w:ascii="Arial LatRus" w:hAnsi="Arial LatRus" w:cs="Arial LatRus"/>
          <w:sz w:val="20"/>
          <w:lang w:val="ru-RU"/>
        </w:rPr>
        <w:t>—</w:t>
      </w:r>
      <w:r w:rsidRPr="00903C04">
        <w:rPr>
          <w:rFonts w:ascii="Calibri" w:hAnsi="Calibri" w:cs="Calibri"/>
          <w:sz w:val="20"/>
          <w:lang w:val="ru-RU"/>
        </w:rPr>
        <w:t>суммупоследнейвыплаты</w:t>
      </w:r>
      <w:r w:rsidRPr="00903C04">
        <w:rPr>
          <w:rFonts w:ascii="Arial LatRus" w:hAnsi="Arial LatRus"/>
          <w:sz w:val="20"/>
          <w:lang w:val="ru-RU"/>
        </w:rPr>
        <w:t xml:space="preserve">, </w:t>
      </w:r>
      <w:r w:rsidRPr="00903C04">
        <w:rPr>
          <w:rFonts w:ascii="Calibri" w:hAnsi="Calibri" w:cs="Calibri"/>
          <w:sz w:val="20"/>
          <w:lang w:val="ru-RU"/>
        </w:rPr>
        <w:t>котораянеможетбытьменьшепятипроцентовотобщейсуммывыполненныхдлякапитальногостроительстваработ</w:t>
      </w:r>
      <w:r w:rsidRPr="00903C04">
        <w:rPr>
          <w:rFonts w:ascii="Arial LatRus" w:hAnsi="Arial LatRus"/>
          <w:sz w:val="20"/>
          <w:lang w:val="ru-RU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center"/>
        <w:rPr>
          <w:rFonts w:ascii="Arial LatRus" w:hAnsi="Arial LatRus"/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lastRenderedPageBreak/>
        <w:t>5.</w:t>
      </w:r>
      <w:r w:rsidRPr="00903C04">
        <w:rPr>
          <w:rFonts w:ascii="Calibri" w:hAnsi="Calibri" w:cs="Calibri"/>
          <w:b/>
          <w:sz w:val="20"/>
          <w:szCs w:val="20"/>
        </w:rPr>
        <w:t>ЦЕНАИОПЛАТАРАБОТЫ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5.1.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ОбщаяценанастоящегоДоговорасоставляет</w:t>
      </w:r>
      <w:r w:rsidRPr="00903C04">
        <w:rPr>
          <w:rFonts w:ascii="Arial LatRus" w:hAnsi="Arial LatRus"/>
          <w:sz w:val="20"/>
          <w:szCs w:val="20"/>
        </w:rPr>
        <w:t xml:space="preserve"> (__________) </w:t>
      </w:r>
      <w:r w:rsidRPr="00903C04">
        <w:rPr>
          <w:rFonts w:ascii="Calibri" w:hAnsi="Calibri" w:cs="Calibri"/>
          <w:sz w:val="20"/>
          <w:szCs w:val="20"/>
        </w:rPr>
        <w:t>драмовРА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изкоторых</w:t>
      </w:r>
      <w:r w:rsidRPr="00903C04">
        <w:rPr>
          <w:rFonts w:ascii="Arial LatRus" w:hAnsi="Arial LatRus"/>
          <w:sz w:val="20"/>
          <w:szCs w:val="20"/>
        </w:rPr>
        <w:t xml:space="preserve"> (_______________) </w:t>
      </w:r>
      <w:r w:rsidRPr="00903C04">
        <w:rPr>
          <w:rFonts w:ascii="Calibri" w:hAnsi="Calibri" w:cs="Calibri"/>
          <w:sz w:val="20"/>
          <w:szCs w:val="20"/>
        </w:rPr>
        <w:t>драмовРАсоставляютНДС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ЦенавключаетвсеосуществляемыеПодрядчикомрасходы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приэтом</w:t>
      </w:r>
      <w:r w:rsidRPr="00903C04">
        <w:rPr>
          <w:rFonts w:ascii="Arial LatRus" w:hAnsi="Arial LatRus"/>
          <w:sz w:val="20"/>
          <w:szCs w:val="20"/>
        </w:rPr>
        <w:t xml:space="preserve">: 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лот</w:t>
      </w:r>
      <w:r w:rsidRPr="00903C04">
        <w:rPr>
          <w:rFonts w:ascii="Arial LatRus" w:hAnsi="Arial LatRus"/>
          <w:sz w:val="20"/>
          <w:szCs w:val="20"/>
        </w:rPr>
        <w:t xml:space="preserve"> 1________. (_______) </w:t>
      </w:r>
      <w:r w:rsidRPr="00903C04">
        <w:rPr>
          <w:rFonts w:ascii="Calibri" w:hAnsi="Calibri" w:cs="Calibri"/>
          <w:sz w:val="20"/>
          <w:szCs w:val="20"/>
        </w:rPr>
        <w:t>драмовРА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изкоторых</w:t>
      </w:r>
      <w:r w:rsidRPr="00903C04">
        <w:rPr>
          <w:rFonts w:ascii="Arial LatRus" w:hAnsi="Arial LatRus"/>
          <w:sz w:val="20"/>
          <w:szCs w:val="20"/>
        </w:rPr>
        <w:t xml:space="preserve"> _______ (_______) </w:t>
      </w:r>
      <w:r w:rsidRPr="00903C04">
        <w:rPr>
          <w:rFonts w:ascii="Calibri" w:hAnsi="Calibri" w:cs="Calibri"/>
          <w:sz w:val="20"/>
          <w:szCs w:val="20"/>
        </w:rPr>
        <w:t>драмовРАсоставляютНДС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_________________________________________________________________________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лот</w:t>
      </w:r>
      <w:r w:rsidRPr="00903C04">
        <w:rPr>
          <w:rFonts w:ascii="Arial LatRus" w:hAnsi="Arial LatRus"/>
          <w:sz w:val="20"/>
          <w:szCs w:val="20"/>
        </w:rPr>
        <w:t xml:space="preserve"> n _______ (________) </w:t>
      </w:r>
      <w:r w:rsidRPr="00903C04">
        <w:rPr>
          <w:rFonts w:ascii="Calibri" w:hAnsi="Calibri" w:cs="Calibri"/>
          <w:sz w:val="20"/>
          <w:szCs w:val="20"/>
        </w:rPr>
        <w:t>драмовРА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изкоторых</w:t>
      </w:r>
      <w:r w:rsidRPr="00903C04">
        <w:rPr>
          <w:rFonts w:ascii="Arial LatRus" w:hAnsi="Arial LatRus"/>
          <w:sz w:val="20"/>
          <w:szCs w:val="20"/>
        </w:rPr>
        <w:t xml:space="preserve"> _____ (________) </w:t>
      </w:r>
      <w:r w:rsidRPr="00903C04">
        <w:rPr>
          <w:rFonts w:ascii="Calibri" w:hAnsi="Calibri" w:cs="Calibri"/>
          <w:sz w:val="20"/>
          <w:szCs w:val="20"/>
        </w:rPr>
        <w:t>драмовРА</w:t>
      </w:r>
    </w:p>
    <w:p w:rsidR="0007338B" w:rsidRPr="00903C04" w:rsidRDefault="0007338B" w:rsidP="009F1ACF">
      <w:pPr>
        <w:widowControl w:val="0"/>
        <w:tabs>
          <w:tab w:val="num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5.2.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Ценаработыстабильна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иПодрядчикневправетребоватьувеличения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аЗаказчик</w:t>
      </w:r>
      <w:r w:rsidRPr="00903C04">
        <w:rPr>
          <w:rFonts w:ascii="Arial LatRus" w:hAnsi="Arial LatRus" w:cs="Arial LatRus"/>
          <w:sz w:val="20"/>
          <w:szCs w:val="20"/>
        </w:rPr>
        <w:t>—</w:t>
      </w:r>
      <w:r w:rsidRPr="00903C04">
        <w:rPr>
          <w:rFonts w:ascii="Calibri" w:hAnsi="Calibri" w:cs="Calibri"/>
          <w:sz w:val="20"/>
          <w:szCs w:val="20"/>
        </w:rPr>
        <w:t>сниженияэтойцены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Default="0007338B" w:rsidP="009F1ACF">
      <w:pPr>
        <w:widowControl w:val="0"/>
        <w:tabs>
          <w:tab w:val="num" w:pos="1134"/>
        </w:tabs>
        <w:spacing w:after="0" w:line="240" w:lineRule="auto"/>
        <w:ind w:firstLine="567"/>
        <w:jc w:val="both"/>
        <w:rPr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5.3.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Заказчикуплачиваетвслучаеприемкивпорядке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установленномразделом</w:t>
      </w:r>
      <w:r w:rsidRPr="00903C04">
        <w:rPr>
          <w:rFonts w:ascii="Arial LatRus" w:hAnsi="Arial LatRus"/>
          <w:sz w:val="20"/>
          <w:szCs w:val="20"/>
        </w:rPr>
        <w:t xml:space="preserve"> 4 </w:t>
      </w:r>
      <w:r w:rsidRPr="00903C04">
        <w:rPr>
          <w:rFonts w:ascii="Calibri" w:hAnsi="Calibri" w:cs="Calibri"/>
          <w:sz w:val="20"/>
          <w:szCs w:val="20"/>
        </w:rPr>
        <w:t>договора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отдельныхвидовработ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этаповиобъемов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предусмотренныхкалендарнымграфикомработылибодоговора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вбезналичнойформевдрамахРеспубликиАрменияпутемперечисленияденежныхсредствнарасчетныйсчетПодрядчика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Перечислениеденежныхсредствпроизводитсянаоснованииактасдачи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приемкивразмерахивмесяцы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предусмотренныеграфикомоплатыдоговора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Приложение</w:t>
      </w:r>
      <w:r w:rsidRPr="00903C04">
        <w:rPr>
          <w:rFonts w:ascii="Arial" w:hAnsi="Arial" w:cs="Arial"/>
          <w:sz w:val="20"/>
          <w:szCs w:val="20"/>
        </w:rPr>
        <w:t>№</w:t>
      </w:r>
      <w:r w:rsidRPr="00903C04">
        <w:rPr>
          <w:rFonts w:ascii="Arial LatRus" w:hAnsi="Arial LatRus"/>
          <w:sz w:val="20"/>
          <w:szCs w:val="20"/>
        </w:rPr>
        <w:t xml:space="preserve"> 2). </w:t>
      </w:r>
      <w:r w:rsidRPr="00903C04">
        <w:rPr>
          <w:rFonts w:ascii="Calibri" w:hAnsi="Calibri" w:cs="Calibri"/>
          <w:sz w:val="20"/>
          <w:szCs w:val="20"/>
        </w:rPr>
        <w:t>Еслиактсоставляетсяпосле</w:t>
      </w:r>
      <w:r w:rsidRPr="00903C04">
        <w:rPr>
          <w:rFonts w:ascii="Arial LatRus" w:hAnsi="Arial LatRus"/>
          <w:sz w:val="20"/>
          <w:szCs w:val="20"/>
        </w:rPr>
        <w:t xml:space="preserve"> 20 </w:t>
      </w:r>
      <w:r w:rsidRPr="00903C04">
        <w:rPr>
          <w:rFonts w:ascii="Calibri" w:hAnsi="Calibri" w:cs="Calibri"/>
          <w:sz w:val="20"/>
          <w:szCs w:val="20"/>
        </w:rPr>
        <w:t>числаданногомесяца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ипографикуоплатыпредусмотреныфинансовыесредстванаэтотмесяц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тооплатапроизводитсявтечениедо</w:t>
      </w:r>
      <w:r w:rsidRPr="00903C04">
        <w:rPr>
          <w:rFonts w:ascii="Arial LatRus" w:hAnsi="Arial LatRus"/>
          <w:sz w:val="20"/>
          <w:szCs w:val="20"/>
        </w:rPr>
        <w:t xml:space="preserve"> 30 </w:t>
      </w:r>
      <w:r w:rsidRPr="00903C04">
        <w:rPr>
          <w:rFonts w:ascii="Calibri" w:hAnsi="Calibri" w:cs="Calibri"/>
          <w:sz w:val="20"/>
          <w:szCs w:val="20"/>
        </w:rPr>
        <w:t>рабочихдней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нонепозднеечемдо</w:t>
      </w:r>
      <w:r w:rsidRPr="00903C04">
        <w:rPr>
          <w:rFonts w:ascii="Arial LatRus" w:hAnsi="Arial LatRus"/>
          <w:sz w:val="20"/>
          <w:szCs w:val="20"/>
        </w:rPr>
        <w:t xml:space="preserve"> 30 </w:t>
      </w:r>
      <w:r w:rsidRPr="00903C04">
        <w:rPr>
          <w:rFonts w:ascii="Calibri" w:hAnsi="Calibri" w:cs="Calibri"/>
          <w:sz w:val="20"/>
          <w:szCs w:val="20"/>
        </w:rPr>
        <w:t>декабряданногогода</w:t>
      </w:r>
      <w:r w:rsidRPr="00903C04">
        <w:rPr>
          <w:rFonts w:ascii="Arial LatRus" w:hAnsi="Arial LatRus"/>
          <w:sz w:val="20"/>
          <w:szCs w:val="20"/>
        </w:rPr>
        <w:t xml:space="preserve">. </w:t>
      </w:r>
    </w:p>
    <w:p w:rsidR="009E0942" w:rsidRPr="009E0942" w:rsidRDefault="009E0942" w:rsidP="009F1ACF">
      <w:pPr>
        <w:widowControl w:val="0"/>
        <w:tabs>
          <w:tab w:val="num" w:pos="1134"/>
        </w:tabs>
        <w:spacing w:after="0" w:line="240" w:lineRule="auto"/>
        <w:ind w:firstLine="567"/>
        <w:jc w:val="both"/>
        <w:rPr>
          <w:rFonts w:cs="Times Armenian"/>
          <w:sz w:val="20"/>
          <w:szCs w:val="20"/>
        </w:rPr>
      </w:pPr>
    </w:p>
    <w:p w:rsidR="0007338B" w:rsidRPr="00903C04" w:rsidRDefault="0007338B" w:rsidP="009F1ACF">
      <w:pPr>
        <w:spacing w:after="0" w:line="240" w:lineRule="auto"/>
        <w:jc w:val="center"/>
        <w:rPr>
          <w:rFonts w:ascii="Arial LatRus" w:hAnsi="Arial LatRus"/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t>6.</w:t>
      </w:r>
      <w:r w:rsidRPr="00903C04">
        <w:rPr>
          <w:rFonts w:ascii="Calibri" w:hAnsi="Calibri" w:cs="Calibri"/>
          <w:b/>
          <w:sz w:val="20"/>
          <w:szCs w:val="20"/>
        </w:rPr>
        <w:t>ОТВЕТСТВЕННОСТЬСТОРОН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6.1.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Подрядчикнесетответственностьзакачествоработыисоблюдениесрока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установленноговпункте</w:t>
      </w:r>
      <w:r w:rsidRPr="00903C04">
        <w:rPr>
          <w:rFonts w:ascii="Arial LatRus" w:hAnsi="Arial LatRus"/>
          <w:sz w:val="20"/>
          <w:szCs w:val="20"/>
        </w:rPr>
        <w:t xml:space="preserve"> 1.3 </w:t>
      </w:r>
      <w:r w:rsidRPr="00903C04">
        <w:rPr>
          <w:rFonts w:ascii="Calibri" w:hAnsi="Calibri" w:cs="Calibri"/>
          <w:sz w:val="20"/>
          <w:szCs w:val="20"/>
        </w:rPr>
        <w:t>настоящегодоговора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календарногографикавключительно</w:t>
      </w:r>
      <w:r w:rsidRPr="00903C04">
        <w:rPr>
          <w:rFonts w:ascii="Arial LatRus" w:hAnsi="Arial LatRus"/>
          <w:sz w:val="20"/>
          <w:szCs w:val="20"/>
        </w:rPr>
        <w:t>).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6.2.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ВслучаенарушенияпредусмотренногонастоящимДоговоромсрокавыполненияработысПодрядчиказакаждыйпросроченныйрабочийденьвзимаетсяпенявразмере</w:t>
      </w:r>
      <w:r w:rsidRPr="00903C04">
        <w:rPr>
          <w:rFonts w:ascii="Arial LatRus" w:hAnsi="Arial LatRus"/>
          <w:sz w:val="20"/>
          <w:szCs w:val="20"/>
        </w:rPr>
        <w:t xml:space="preserve"> 0,05 (</w:t>
      </w:r>
      <w:r w:rsidRPr="00903C04">
        <w:rPr>
          <w:rFonts w:ascii="Calibri" w:hAnsi="Calibri" w:cs="Calibri"/>
          <w:sz w:val="20"/>
          <w:szCs w:val="20"/>
        </w:rPr>
        <w:t>нольцелыхпятьсотых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процентаотценыподлежащейвыполнению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ноневыполненнойработы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Tahoma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6.3.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ВслучаенеприемкиЗаказчикомработыпооснованиям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предусмотреннымпунктом</w:t>
      </w:r>
      <w:r w:rsidRPr="00903C04">
        <w:rPr>
          <w:rFonts w:ascii="Arial LatRus" w:hAnsi="Arial LatRus"/>
          <w:sz w:val="20"/>
          <w:szCs w:val="20"/>
        </w:rPr>
        <w:t xml:space="preserve"> 3.1.3 </w:t>
      </w:r>
      <w:r w:rsidRPr="00903C04">
        <w:rPr>
          <w:rFonts w:ascii="Calibri" w:hAnsi="Calibri" w:cs="Calibri"/>
          <w:sz w:val="20"/>
          <w:szCs w:val="20"/>
        </w:rPr>
        <w:t>договора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атакжевслучаерасторжениядоговоравпорядке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установленномпунктом</w:t>
      </w:r>
      <w:r w:rsidRPr="00903C04">
        <w:rPr>
          <w:rFonts w:ascii="Arial LatRus" w:hAnsi="Arial LatRus"/>
          <w:sz w:val="20"/>
          <w:szCs w:val="20"/>
        </w:rPr>
        <w:t xml:space="preserve"> 3.1.4. </w:t>
      </w:r>
      <w:r w:rsidRPr="00903C04">
        <w:rPr>
          <w:rFonts w:ascii="Calibri" w:hAnsi="Calibri" w:cs="Calibri"/>
          <w:sz w:val="20"/>
          <w:szCs w:val="20"/>
        </w:rPr>
        <w:t>отПодрядчикавзимаетсяштрафвразмере</w:t>
      </w:r>
      <w:r w:rsidRPr="00903C04">
        <w:rPr>
          <w:rFonts w:ascii="Arial LatRus" w:hAnsi="Arial LatRus"/>
          <w:sz w:val="20"/>
          <w:szCs w:val="20"/>
        </w:rPr>
        <w:t xml:space="preserve"> 0,5 (</w:t>
      </w:r>
      <w:r w:rsidRPr="00903C04">
        <w:rPr>
          <w:rFonts w:ascii="Calibri" w:hAnsi="Calibri" w:cs="Calibri"/>
          <w:sz w:val="20"/>
          <w:szCs w:val="20"/>
        </w:rPr>
        <w:t>нольцелыхпятьдесятых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процентаотсуммы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установленнойвпункте</w:t>
      </w:r>
      <w:r w:rsidRPr="00903C04">
        <w:rPr>
          <w:rFonts w:ascii="Arial LatRus" w:hAnsi="Arial LatRus"/>
          <w:sz w:val="20"/>
          <w:szCs w:val="20"/>
        </w:rPr>
        <w:t xml:space="preserve"> 5.1 </w:t>
      </w:r>
      <w:r w:rsidRPr="00903C04">
        <w:rPr>
          <w:rFonts w:ascii="Calibri" w:hAnsi="Calibri" w:cs="Calibri"/>
          <w:sz w:val="20"/>
          <w:szCs w:val="20"/>
        </w:rPr>
        <w:t>договора</w:t>
      </w:r>
      <w:r w:rsidRPr="00903C04">
        <w:rPr>
          <w:rStyle w:val="FootnoteReference"/>
          <w:rFonts w:ascii="Arial LatRus" w:hAnsi="Arial LatRus"/>
          <w:sz w:val="20"/>
          <w:szCs w:val="20"/>
        </w:rPr>
        <w:footnoteReference w:customMarkFollows="1" w:id="22"/>
        <w:t>30</w:t>
      </w:r>
      <w:r w:rsidRPr="00903C04">
        <w:rPr>
          <w:rFonts w:ascii="Arial LatRus" w:hAnsi="Arial LatRus"/>
          <w:sz w:val="20"/>
          <w:szCs w:val="20"/>
        </w:rPr>
        <w:t>.</w:t>
      </w:r>
      <w:r w:rsidRPr="00903C04">
        <w:rPr>
          <w:rFonts w:ascii="Calibri" w:hAnsi="Calibri" w:cs="Calibri"/>
          <w:sz w:val="20"/>
          <w:szCs w:val="20"/>
        </w:rPr>
        <w:t>Приэтом</w:t>
      </w:r>
      <w:r w:rsidRPr="00903C04">
        <w:rPr>
          <w:rFonts w:ascii="Arial LatRus" w:hAnsi="Arial LatRus"/>
          <w:sz w:val="20"/>
          <w:szCs w:val="20"/>
          <w:lang w:val="hy-AM"/>
        </w:rPr>
        <w:t>,</w:t>
      </w:r>
      <w:r w:rsidRPr="00903C04">
        <w:rPr>
          <w:rFonts w:ascii="Calibri" w:hAnsi="Calibri" w:cs="Calibri"/>
          <w:sz w:val="20"/>
          <w:szCs w:val="20"/>
        </w:rPr>
        <w:t>штрафрассчитываетсятакжепривыполненииработвсрок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установленныйнастоящимдоговором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новслучаеихнепринятиязаказчиком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6.4.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Предусмотренныепунктами</w:t>
      </w:r>
      <w:r w:rsidRPr="00903C04">
        <w:rPr>
          <w:rFonts w:ascii="Arial LatRus" w:hAnsi="Arial LatRus"/>
          <w:sz w:val="20"/>
          <w:szCs w:val="20"/>
        </w:rPr>
        <w:t xml:space="preserve"> 6.2 </w:t>
      </w:r>
      <w:r w:rsidRPr="00903C04">
        <w:rPr>
          <w:rFonts w:ascii="Calibri" w:hAnsi="Calibri" w:cs="Calibri"/>
          <w:sz w:val="20"/>
          <w:szCs w:val="20"/>
        </w:rPr>
        <w:t>и</w:t>
      </w:r>
      <w:r w:rsidRPr="00903C04">
        <w:rPr>
          <w:rFonts w:ascii="Arial LatRus" w:hAnsi="Arial LatRus"/>
          <w:sz w:val="20"/>
          <w:szCs w:val="20"/>
        </w:rPr>
        <w:t xml:space="preserve"> 6.3 </w:t>
      </w:r>
      <w:r w:rsidRPr="00903C04">
        <w:rPr>
          <w:rFonts w:ascii="Calibri" w:hAnsi="Calibri" w:cs="Calibri"/>
          <w:sz w:val="20"/>
          <w:szCs w:val="20"/>
        </w:rPr>
        <w:t>договорапеняиштрафисчисляютсяизачитываютсявместессуммами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уплачиваемымиПодрядчику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6.5.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ЗанарушениеЗаказчикомпредусмотренногопунктом</w:t>
      </w:r>
      <w:r w:rsidRPr="00903C04">
        <w:rPr>
          <w:rFonts w:ascii="Arial LatRus" w:hAnsi="Arial LatRus"/>
          <w:sz w:val="20"/>
          <w:szCs w:val="20"/>
        </w:rPr>
        <w:t xml:space="preserve"> 5.3 </w:t>
      </w:r>
      <w:r w:rsidRPr="00903C04">
        <w:rPr>
          <w:rFonts w:ascii="Calibri" w:hAnsi="Calibri" w:cs="Calibri"/>
          <w:sz w:val="20"/>
          <w:szCs w:val="20"/>
        </w:rPr>
        <w:t>договорасрока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вотношенииЗаказчиказакаждыйпросроченныйрабочийденьисчисляетсяпенявразмере</w:t>
      </w:r>
      <w:r w:rsidRPr="00903C04">
        <w:rPr>
          <w:rFonts w:ascii="Arial LatRus" w:hAnsi="Arial LatRus"/>
          <w:sz w:val="20"/>
          <w:szCs w:val="20"/>
        </w:rPr>
        <w:t xml:space="preserve"> 0,05 (</w:t>
      </w:r>
      <w:r w:rsidRPr="00903C04">
        <w:rPr>
          <w:rFonts w:ascii="Calibri" w:hAnsi="Calibri" w:cs="Calibri"/>
          <w:sz w:val="20"/>
          <w:szCs w:val="20"/>
        </w:rPr>
        <w:t>нольцелыхпятьсотых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процентаотподлежащейуплате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нонеуплаченнойсуммы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6.6.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Внепредусмотренныхдоговоромслучаяхзанеисполнениеилиненадлежащееисполнениесвоихобязательствсторонынесутответственностьвпорядке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установленномзаконодательствомРеспубликиАрмения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6.7.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Уплатапенейи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или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штрафовнеосвобождаетстороныотисполнениясвоихдоговорныхобязательств</w:t>
      </w:r>
      <w:r w:rsidRPr="00903C04">
        <w:rPr>
          <w:rFonts w:ascii="Arial LatRus" w:hAnsi="Arial LatRus"/>
          <w:sz w:val="20"/>
          <w:szCs w:val="20"/>
        </w:rPr>
        <w:t xml:space="preserve">. 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jc w:val="center"/>
        <w:rPr>
          <w:rFonts w:ascii="Arial LatRus" w:hAnsi="Arial LatRus"/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t>7.</w:t>
      </w:r>
      <w:r w:rsidRPr="00903C04">
        <w:rPr>
          <w:rFonts w:ascii="Calibri" w:hAnsi="Calibri" w:cs="Calibri"/>
          <w:b/>
          <w:sz w:val="20"/>
          <w:szCs w:val="20"/>
        </w:rPr>
        <w:t>ДЕЙСТВИЕНЕПРЕОДОЛИМОЙСИЛЫ</w:t>
      </w:r>
      <w:r w:rsidRPr="00903C04">
        <w:rPr>
          <w:rFonts w:ascii="Arial LatRus" w:hAnsi="Arial LatRus"/>
          <w:b/>
          <w:sz w:val="20"/>
          <w:szCs w:val="20"/>
        </w:rPr>
        <w:t xml:space="preserve"> (</w:t>
      </w:r>
      <w:r w:rsidRPr="00903C04">
        <w:rPr>
          <w:rFonts w:ascii="Calibri" w:hAnsi="Calibri" w:cs="Calibri"/>
          <w:b/>
          <w:sz w:val="20"/>
          <w:szCs w:val="20"/>
        </w:rPr>
        <w:t>ФОРС</w:t>
      </w:r>
      <w:r w:rsidRPr="00903C04">
        <w:rPr>
          <w:rFonts w:ascii="Arial LatRus" w:hAnsi="Arial LatRus"/>
          <w:b/>
          <w:sz w:val="20"/>
          <w:szCs w:val="20"/>
        </w:rPr>
        <w:t>-</w:t>
      </w:r>
      <w:r w:rsidRPr="00903C04">
        <w:rPr>
          <w:rFonts w:ascii="Calibri" w:hAnsi="Calibri" w:cs="Calibri"/>
          <w:b/>
          <w:sz w:val="20"/>
          <w:szCs w:val="20"/>
        </w:rPr>
        <w:t>МАЖОР</w:t>
      </w:r>
      <w:r w:rsidRPr="00903C04">
        <w:rPr>
          <w:rFonts w:ascii="Arial LatRus" w:hAnsi="Arial LatRus"/>
          <w:b/>
          <w:sz w:val="20"/>
          <w:szCs w:val="20"/>
        </w:rPr>
        <w:t>)</w:t>
      </w:r>
    </w:p>
    <w:p w:rsidR="0007338B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СтороныосвобождаютсяотответственностизаполноеиличастичноенеисполнениеобязательствпонастоящемуДоговору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еслиэтоявилосьследствиемдействиянепреодолимойсилы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котораявозниклапослезаключениянастоящегодоговора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икоторуюсторонынемоглипредусмотретьилипредотвратить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Такимиситуациямиявляютсяземлетрясение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наводнение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пожар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война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объявлениевоенногоичрезвычайногоположения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политическиеволнения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забастовки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прекращениеработсредствкоммуникации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актыгосударственныхоргановит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д</w:t>
      </w:r>
      <w:r w:rsidRPr="00903C04">
        <w:rPr>
          <w:rFonts w:ascii="Arial LatRus" w:hAnsi="Arial LatRus"/>
          <w:sz w:val="20"/>
          <w:szCs w:val="20"/>
        </w:rPr>
        <w:t xml:space="preserve">., </w:t>
      </w:r>
      <w:r w:rsidRPr="00903C04">
        <w:rPr>
          <w:rFonts w:ascii="Calibri" w:hAnsi="Calibri" w:cs="Calibri"/>
          <w:sz w:val="20"/>
          <w:szCs w:val="20"/>
        </w:rPr>
        <w:t>которыеделаютневозможнымисполнениеобязательствпонастоящемуДоговору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Еслидействиечрезвычайнойсилыдлитсяболее</w:t>
      </w:r>
      <w:r w:rsidRPr="00903C04">
        <w:rPr>
          <w:rFonts w:ascii="Arial LatRus" w:hAnsi="Arial LatRus"/>
          <w:sz w:val="20"/>
          <w:szCs w:val="20"/>
        </w:rPr>
        <w:t xml:space="preserve"> 3 (</w:t>
      </w:r>
      <w:r w:rsidRPr="00903C04">
        <w:rPr>
          <w:rFonts w:ascii="Calibri" w:hAnsi="Calibri" w:cs="Calibri"/>
          <w:sz w:val="20"/>
          <w:szCs w:val="20"/>
        </w:rPr>
        <w:t>трех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месяцев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токаждаяизсторонимеетправорасторгнутьдоговор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предварительноуведомивобэтомдругуюсторону</w:t>
      </w:r>
      <w:r w:rsidRPr="00903C04">
        <w:rPr>
          <w:rFonts w:ascii="Arial LatRus" w:hAnsi="Arial LatRus"/>
          <w:sz w:val="20"/>
          <w:szCs w:val="20"/>
        </w:rPr>
        <w:t>.</w:t>
      </w:r>
    </w:p>
    <w:p w:rsidR="003F797C" w:rsidRPr="003F797C" w:rsidRDefault="003F797C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sz w:val="20"/>
          <w:szCs w:val="20"/>
        </w:rPr>
      </w:pP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jc w:val="center"/>
        <w:rPr>
          <w:rFonts w:ascii="Arial LatRus" w:hAnsi="Arial LatRus" w:cs="Sylfaen"/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t>8.</w:t>
      </w:r>
      <w:r w:rsidRPr="00903C04">
        <w:rPr>
          <w:rFonts w:ascii="Calibri" w:hAnsi="Calibri" w:cs="Calibri"/>
          <w:b/>
          <w:sz w:val="20"/>
          <w:szCs w:val="20"/>
        </w:rPr>
        <w:t>ИНЫЕУСЛОВИЯ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Times Armenia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8.1.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ДоговорвступаетвсилусмоментаегоподписаниясторонамиидействуетдовыполнениявполномобъемепринятыхсторонамипоДоговоруобязательств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Условиемисполнениясторонамиправиобязанностей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предусмотренныхдоговором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lastRenderedPageBreak/>
        <w:t>являетсяобстоятельствоучетадоговораМинистерствомфинансовРеспубликиАрмения</w:t>
      </w:r>
      <w:r w:rsidRPr="00903C04">
        <w:rPr>
          <w:rStyle w:val="FootnoteReference"/>
          <w:rFonts w:ascii="Arial LatRus" w:hAnsi="Arial LatRus"/>
          <w:sz w:val="20"/>
          <w:szCs w:val="20"/>
        </w:rPr>
        <w:footnoteReference w:customMarkFollows="1" w:id="23"/>
        <w:t>31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Times Armenia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8.2.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Возникающееиздоговораплатежноеобязательствосторонынеможетпрекратитьсязачетомвстречногообязательства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возникающегоиздругогодоговора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безписьменногоиутвержденногопечатьюсоглашениясторон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Правотребования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вытекающееиздоговора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неможетбытьпереданодругомулицубезписьменногосогласиястороныдолжника</w:t>
      </w:r>
      <w:r w:rsidRPr="00903C04">
        <w:rPr>
          <w:rFonts w:ascii="Arial LatRus" w:hAnsi="Arial LatRus"/>
          <w:sz w:val="20"/>
          <w:szCs w:val="20"/>
        </w:rPr>
        <w:t xml:space="preserve">. 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8.3.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Втомслучае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когдавустановленномзакономпорядкеврезультатеконтроля</w:t>
      </w:r>
      <w:r w:rsidRPr="00903C04">
        <w:rPr>
          <w:rFonts w:ascii="Calibri" w:hAnsi="Calibri" w:cs="Calibri"/>
          <w:spacing w:val="-4"/>
          <w:sz w:val="20"/>
          <w:szCs w:val="20"/>
        </w:rPr>
        <w:t>либонадзораилирассмотренияжалобвотношениивыполнениятребованийзаконаконстатируется</w:t>
      </w:r>
      <w:r w:rsidRPr="00903C04">
        <w:rPr>
          <w:rFonts w:ascii="Arial LatRus" w:hAnsi="Arial LatRus"/>
          <w:spacing w:val="-4"/>
          <w:sz w:val="20"/>
          <w:szCs w:val="20"/>
        </w:rPr>
        <w:t xml:space="preserve">, </w:t>
      </w:r>
      <w:r w:rsidRPr="00903C04">
        <w:rPr>
          <w:rFonts w:ascii="Calibri" w:hAnsi="Calibri" w:cs="Calibri"/>
          <w:spacing w:val="-4"/>
          <w:sz w:val="20"/>
          <w:szCs w:val="20"/>
        </w:rPr>
        <w:t>чтовпроцессезакупкиПодрядчикдозаключениядоговорапредставилподдельныедокументы</w:t>
      </w:r>
      <w:r w:rsidRPr="00903C04">
        <w:rPr>
          <w:rFonts w:ascii="Arial LatRus" w:hAnsi="Arial LatRus"/>
          <w:spacing w:val="-4"/>
          <w:sz w:val="20"/>
          <w:szCs w:val="20"/>
        </w:rPr>
        <w:t xml:space="preserve"> (</w:t>
      </w:r>
      <w:r w:rsidRPr="00903C04">
        <w:rPr>
          <w:rFonts w:ascii="Calibri" w:hAnsi="Calibri" w:cs="Calibri"/>
          <w:spacing w:val="-4"/>
          <w:sz w:val="20"/>
          <w:szCs w:val="20"/>
        </w:rPr>
        <w:t>сведенияиданные</w:t>
      </w:r>
      <w:r w:rsidRPr="00903C04">
        <w:rPr>
          <w:rFonts w:ascii="Arial LatRus" w:hAnsi="Arial LatRus"/>
          <w:spacing w:val="-4"/>
          <w:sz w:val="20"/>
          <w:szCs w:val="20"/>
        </w:rPr>
        <w:t xml:space="preserve">), </w:t>
      </w:r>
      <w:r w:rsidRPr="00903C04">
        <w:rPr>
          <w:rFonts w:ascii="Calibri" w:hAnsi="Calibri" w:cs="Calibri"/>
          <w:spacing w:val="-4"/>
          <w:sz w:val="20"/>
          <w:szCs w:val="20"/>
        </w:rPr>
        <w:t>илирешениеопризнаниипоследнегоотобраннымучастникомнесоответствуетзаконодательствуРеспубликиАрмения</w:t>
      </w:r>
      <w:r w:rsidRPr="00903C04">
        <w:rPr>
          <w:rFonts w:ascii="Arial LatRus" w:hAnsi="Arial LatRus"/>
          <w:spacing w:val="-4"/>
          <w:sz w:val="20"/>
          <w:szCs w:val="20"/>
        </w:rPr>
        <w:t xml:space="preserve">, </w:t>
      </w:r>
      <w:r w:rsidRPr="00903C04">
        <w:rPr>
          <w:rFonts w:ascii="Calibri" w:hAnsi="Calibri" w:cs="Calibri"/>
          <w:spacing w:val="-4"/>
          <w:sz w:val="20"/>
          <w:szCs w:val="20"/>
        </w:rPr>
        <w:t>топослевыявленияданныхоснованийЗаказчикводностороннемпорядкерасторгаетдоговор</w:t>
      </w:r>
      <w:r w:rsidRPr="00903C04">
        <w:rPr>
          <w:rFonts w:ascii="Arial LatRus" w:hAnsi="Arial LatRus"/>
          <w:spacing w:val="-4"/>
          <w:sz w:val="20"/>
          <w:szCs w:val="20"/>
        </w:rPr>
        <w:t xml:space="preserve">, </w:t>
      </w:r>
      <w:r w:rsidRPr="00903C04">
        <w:rPr>
          <w:rFonts w:ascii="Calibri" w:hAnsi="Calibri" w:cs="Calibri"/>
          <w:spacing w:val="-4"/>
          <w:sz w:val="20"/>
          <w:szCs w:val="20"/>
        </w:rPr>
        <w:t>есливыявленныенарушения</w:t>
      </w:r>
      <w:r w:rsidRPr="00903C04">
        <w:rPr>
          <w:rFonts w:ascii="Arial LatRus" w:hAnsi="Arial LatRus"/>
          <w:spacing w:val="-4"/>
          <w:sz w:val="20"/>
          <w:szCs w:val="20"/>
        </w:rPr>
        <w:t xml:space="preserve">, </w:t>
      </w:r>
      <w:r w:rsidRPr="00903C04">
        <w:rPr>
          <w:rFonts w:ascii="Calibri" w:hAnsi="Calibri" w:cs="Calibri"/>
          <w:spacing w:val="-4"/>
          <w:sz w:val="20"/>
          <w:szCs w:val="20"/>
        </w:rPr>
        <w:t>вслучаееслибыонихсталоизвестнодозаключениядоговора</w:t>
      </w:r>
      <w:r w:rsidRPr="00903C04">
        <w:rPr>
          <w:rFonts w:ascii="Arial LatRus" w:hAnsi="Arial LatRus"/>
          <w:spacing w:val="-4"/>
          <w:sz w:val="20"/>
          <w:szCs w:val="20"/>
        </w:rPr>
        <w:t xml:space="preserve">, </w:t>
      </w:r>
      <w:r w:rsidRPr="00903C04">
        <w:rPr>
          <w:rFonts w:ascii="Calibri" w:hAnsi="Calibri" w:cs="Calibri"/>
          <w:spacing w:val="-4"/>
          <w:sz w:val="20"/>
          <w:szCs w:val="20"/>
        </w:rPr>
        <w:t>послужилибыоснованиемдлянезаключениядоговорасогласнозаконодательствуРеспубликиАрменияозакупках</w:t>
      </w:r>
      <w:r w:rsidRPr="00903C04">
        <w:rPr>
          <w:rFonts w:ascii="Arial LatRus" w:hAnsi="Arial LatRus"/>
          <w:spacing w:val="-4"/>
          <w:sz w:val="20"/>
          <w:szCs w:val="20"/>
        </w:rPr>
        <w:t xml:space="preserve">. </w:t>
      </w:r>
      <w:r w:rsidRPr="00903C04">
        <w:rPr>
          <w:rFonts w:ascii="Calibri" w:hAnsi="Calibri" w:cs="Calibri"/>
          <w:spacing w:val="-4"/>
          <w:sz w:val="20"/>
          <w:szCs w:val="20"/>
        </w:rPr>
        <w:t>ПриэтомЗаказчикненесетрискаубытковилиупущеннойвыгоды</w:t>
      </w:r>
      <w:r w:rsidRPr="00903C04">
        <w:rPr>
          <w:rFonts w:ascii="Arial LatRus" w:hAnsi="Arial LatRus"/>
          <w:spacing w:val="-4"/>
          <w:sz w:val="20"/>
          <w:szCs w:val="20"/>
        </w:rPr>
        <w:t xml:space="preserve">, </w:t>
      </w:r>
      <w:r w:rsidRPr="00903C04">
        <w:rPr>
          <w:rFonts w:ascii="Calibri" w:hAnsi="Calibri" w:cs="Calibri"/>
          <w:spacing w:val="-4"/>
          <w:sz w:val="20"/>
          <w:szCs w:val="20"/>
        </w:rPr>
        <w:t>возникающихдляПодрядчикаврезультатеодностороннегорасторжениядоговора</w:t>
      </w:r>
      <w:r w:rsidRPr="00903C04">
        <w:rPr>
          <w:rFonts w:ascii="Arial LatRus" w:hAnsi="Arial LatRus"/>
          <w:spacing w:val="-4"/>
          <w:sz w:val="20"/>
          <w:szCs w:val="20"/>
        </w:rPr>
        <w:t xml:space="preserve">, </w:t>
      </w:r>
      <w:r w:rsidRPr="00903C04">
        <w:rPr>
          <w:rFonts w:ascii="Calibri" w:hAnsi="Calibri" w:cs="Calibri"/>
          <w:spacing w:val="-4"/>
          <w:sz w:val="20"/>
          <w:szCs w:val="20"/>
        </w:rPr>
        <w:t>апоследнийобязанвпорядке</w:t>
      </w:r>
      <w:r w:rsidRPr="00903C04">
        <w:rPr>
          <w:rFonts w:ascii="Arial LatRus" w:hAnsi="Arial LatRus"/>
          <w:spacing w:val="-4"/>
          <w:sz w:val="20"/>
          <w:szCs w:val="20"/>
        </w:rPr>
        <w:t xml:space="preserve">, </w:t>
      </w:r>
      <w:r w:rsidRPr="00903C04">
        <w:rPr>
          <w:rFonts w:ascii="Calibri" w:hAnsi="Calibri" w:cs="Calibri"/>
          <w:spacing w:val="-4"/>
          <w:sz w:val="20"/>
          <w:szCs w:val="20"/>
        </w:rPr>
        <w:t>установленномзаконодательствомРеспубликиАрмения</w:t>
      </w:r>
      <w:r w:rsidRPr="00903C04">
        <w:rPr>
          <w:rFonts w:ascii="Arial LatRus" w:hAnsi="Arial LatRus"/>
          <w:spacing w:val="-4"/>
          <w:sz w:val="20"/>
          <w:szCs w:val="20"/>
        </w:rPr>
        <w:t xml:space="preserve">, </w:t>
      </w:r>
      <w:r w:rsidRPr="00903C04">
        <w:rPr>
          <w:rFonts w:ascii="Calibri" w:hAnsi="Calibri" w:cs="Calibri"/>
          <w:spacing w:val="-4"/>
          <w:sz w:val="20"/>
          <w:szCs w:val="20"/>
        </w:rPr>
        <w:t>возместитьпонесенныепоеговинеубыткиЗаказчикавтомобъеме</w:t>
      </w:r>
      <w:r w:rsidRPr="00903C04">
        <w:rPr>
          <w:rFonts w:ascii="Arial LatRus" w:hAnsi="Arial LatRus"/>
          <w:spacing w:val="-4"/>
          <w:sz w:val="20"/>
          <w:szCs w:val="20"/>
        </w:rPr>
        <w:t xml:space="preserve">, </w:t>
      </w:r>
      <w:r w:rsidRPr="00903C04">
        <w:rPr>
          <w:rFonts w:ascii="Calibri" w:hAnsi="Calibri" w:cs="Calibri"/>
          <w:spacing w:val="-4"/>
          <w:sz w:val="20"/>
          <w:szCs w:val="20"/>
        </w:rPr>
        <w:t>почастикоторогобылрасторгнутдоговор</w:t>
      </w:r>
      <w:r w:rsidRPr="00903C04">
        <w:rPr>
          <w:rFonts w:ascii="Arial LatRus" w:hAnsi="Arial LatRus"/>
          <w:spacing w:val="-4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8.4.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СпорывсвязисдоговоромподлежатрассмотрениювсудахРеспублики</w:t>
      </w:r>
      <w:r w:rsidRPr="00903C04">
        <w:rPr>
          <w:rFonts w:ascii="Arial LatRus" w:hAnsi="Arial LatRus" w:cs="Calibri"/>
          <w:sz w:val="20"/>
          <w:szCs w:val="20"/>
          <w:lang w:val="en-US"/>
        </w:rPr>
        <w:t> </w:t>
      </w:r>
      <w:r w:rsidRPr="00903C04">
        <w:rPr>
          <w:rFonts w:ascii="Calibri" w:hAnsi="Calibri" w:cs="Calibri"/>
          <w:sz w:val="20"/>
          <w:szCs w:val="20"/>
        </w:rPr>
        <w:t>Армения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Times Armenia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8.5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Измененияидополнениямогутбытьвнесенывдоговорисключительносвзаимногосогласиясторон</w:t>
      </w:r>
      <w:r w:rsidRPr="00903C04">
        <w:rPr>
          <w:rFonts w:ascii="Arial LatRus" w:hAnsi="Arial LatRus" w:cs="Arial LatRus"/>
          <w:sz w:val="20"/>
          <w:szCs w:val="20"/>
        </w:rPr>
        <w:t>—</w:t>
      </w:r>
      <w:r w:rsidRPr="00903C04">
        <w:rPr>
          <w:rFonts w:ascii="Calibri" w:hAnsi="Calibri" w:cs="Calibri"/>
          <w:sz w:val="20"/>
          <w:szCs w:val="20"/>
        </w:rPr>
        <w:t>посредствомзаключениясоглашения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котороебудетявлятьсянеотъемлемойчастьюдоговора</w:t>
      </w:r>
      <w:r w:rsidRPr="00903C04">
        <w:rPr>
          <w:rFonts w:ascii="Arial LatRus" w:hAnsi="Arial LatRus"/>
          <w:sz w:val="20"/>
          <w:szCs w:val="20"/>
        </w:rPr>
        <w:t xml:space="preserve">. 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Запрещаетсявнесениевдоговор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аеслиценадоговорафакторная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тотакжевсоглашениекданномудоговору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заключаемоевкаждомпоследующемгоду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такихизменений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которыеприводяткискусственномуизменениюобъемовзакупаемойработыилиценыединицыприобретаемойработыилиценыдоговора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КаждыйслучайизменениядоговораподвоздействиемнезависящихотсторондоговорафакторовустанавливаетПравительствоРеспубликиАрмения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8.6.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Еслидоговоросуществляетсяпосредствомзаключениядоговорасубподряда</w:t>
      </w:r>
      <w:r w:rsidRPr="00903C04">
        <w:rPr>
          <w:rFonts w:ascii="Arial LatRus" w:hAnsi="Arial LatRus"/>
          <w:sz w:val="20"/>
          <w:szCs w:val="20"/>
        </w:rPr>
        <w:t>: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1)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Подрядчикнесетответственностьзанеисполнениеилиненадлежащееисполнениеобязательствсубподрядчика</w:t>
      </w:r>
      <w:r w:rsidRPr="00903C04">
        <w:rPr>
          <w:rFonts w:ascii="Arial LatRus" w:hAnsi="Arial LatRus"/>
          <w:sz w:val="20"/>
          <w:szCs w:val="20"/>
        </w:rPr>
        <w:t>;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2)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вслучаезаменысубподрядчикавтечениеисполнениядоговораПодрядчиквписьменнойформеуведомляетобэтомЗаказчика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предоставивкопиидоговорасубподрядаиданныхявляющегосяегосторонойлицавтечениепятирабочихднейсоднявнесенияизменения</w:t>
      </w:r>
      <w:r w:rsidRPr="00903C04">
        <w:rPr>
          <w:rStyle w:val="FootnoteReference"/>
          <w:rFonts w:ascii="Arial LatRus" w:hAnsi="Arial LatRus"/>
          <w:sz w:val="20"/>
          <w:szCs w:val="20"/>
        </w:rPr>
        <w:footnoteReference w:customMarkFollows="1" w:id="24"/>
        <w:t>32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8.7.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Еслидоговоросуществляетсяпосредствомзаключениядоговораосовместнойдеятельности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договораконсорциума</w:t>
      </w:r>
      <w:r w:rsidRPr="00903C04">
        <w:rPr>
          <w:rFonts w:ascii="Arial LatRus" w:hAnsi="Arial LatRus"/>
          <w:sz w:val="20"/>
          <w:szCs w:val="20"/>
        </w:rPr>
        <w:t xml:space="preserve">), </w:t>
      </w:r>
      <w:r w:rsidRPr="00903C04">
        <w:rPr>
          <w:rFonts w:ascii="Calibri" w:hAnsi="Calibri" w:cs="Calibri"/>
          <w:sz w:val="20"/>
          <w:szCs w:val="20"/>
        </w:rPr>
        <w:t>тоучастникиэтогодоговоранесутсовместнуюисолидарнуюответственность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Приэтомвслучаевыходачленаконсорциумаизконсорциумадоговоррасторгаетсяводностороннемпорядке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ивотношениичленовконсорциумаприменяютсяпредусмотренныедоговороммерыответственности</w:t>
      </w:r>
      <w:r w:rsidRPr="00903C04">
        <w:rPr>
          <w:rStyle w:val="FootnoteReference"/>
          <w:rFonts w:ascii="Arial LatRus" w:hAnsi="Arial LatRus"/>
          <w:sz w:val="20"/>
          <w:szCs w:val="20"/>
        </w:rPr>
        <w:footnoteReference w:customMarkFollows="1" w:id="25"/>
        <w:t>33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8.8.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ПриналичиипредложенияотПодрядчика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сроквыполненияработыможетбытьпродлендоистеченияданногосрокаподоговору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приусловии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чтоуЗаказчиканеотпалотребованиевпользованииработой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апредложениеПодрядчикабылопредставленонепозднеепятикалендарныхднейдоистечениясрока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изначальноустановленногодоговоромдляисполненияработ</w:t>
      </w:r>
      <w:r w:rsidRPr="00903C04">
        <w:rPr>
          <w:rFonts w:ascii="Arial LatRus" w:hAnsi="Arial LatRus"/>
          <w:sz w:val="20"/>
          <w:szCs w:val="20"/>
        </w:rPr>
        <w:t xml:space="preserve">.. </w:t>
      </w:r>
      <w:r w:rsidRPr="00903C04">
        <w:rPr>
          <w:rFonts w:ascii="Calibri" w:hAnsi="Calibri" w:cs="Calibri"/>
          <w:sz w:val="20"/>
          <w:szCs w:val="20"/>
        </w:rPr>
        <w:t>Приэтомвустановленномнастоящимпунктомслучаесроквыполненияработыможетбытьпродленодинразнасрокдо</w:t>
      </w:r>
      <w:r w:rsidRPr="00903C04">
        <w:rPr>
          <w:rFonts w:ascii="Arial LatRus" w:hAnsi="Arial LatRus"/>
          <w:sz w:val="20"/>
          <w:szCs w:val="20"/>
        </w:rPr>
        <w:t xml:space="preserve"> 30 </w:t>
      </w:r>
      <w:r w:rsidRPr="00903C04">
        <w:rPr>
          <w:rFonts w:ascii="Calibri" w:hAnsi="Calibri" w:cs="Calibri"/>
          <w:sz w:val="20"/>
          <w:szCs w:val="20"/>
        </w:rPr>
        <w:t>календарныхдней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нонеболеечемнасрок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установленныйдоговором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Arial LatRus" w:hAnsi="Arial LatRus" w:cs="Times Armenia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8.9.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Вусловияхнадлежащегоисполнениядоговора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выгода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сбережения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илипонесенныеубыткисторон</w:t>
      </w:r>
      <w:r w:rsidRPr="00903C04">
        <w:rPr>
          <w:rFonts w:ascii="Arial LatRus" w:hAnsi="Arial LatRus"/>
          <w:sz w:val="20"/>
          <w:szCs w:val="20"/>
        </w:rPr>
        <w:t xml:space="preserve"> (</w:t>
      </w:r>
      <w:r w:rsidRPr="00903C04">
        <w:rPr>
          <w:rFonts w:ascii="Calibri" w:hAnsi="Calibri" w:cs="Calibri"/>
          <w:sz w:val="20"/>
          <w:szCs w:val="20"/>
        </w:rPr>
        <w:t>ПодрядчикаилиЗаказчика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Arial LatRus" w:hAnsi="Arial LatRus" w:cs="Arial LatRus"/>
          <w:sz w:val="20"/>
          <w:szCs w:val="20"/>
        </w:rPr>
        <w:t>—</w:t>
      </w:r>
      <w:r w:rsidRPr="00903C04">
        <w:rPr>
          <w:rFonts w:ascii="Calibri" w:hAnsi="Calibri" w:cs="Calibri"/>
          <w:sz w:val="20"/>
          <w:szCs w:val="20"/>
        </w:rPr>
        <w:t>этовыгодаилиубытки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понесенныеданнойстороной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Обязательствасторондоговорапоотношениюктретьимлицам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включаяиныесделки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заключенныеПодрядчикомврамкахисполнениядоговора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ивытекающиеизнихобязательства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lastRenderedPageBreak/>
        <w:t>находятсявнеполяурегулированиядоговораинемогутвлиятьнапринятиерезультатаисполнениядоговора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Отношения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связанныесвыполнениемданныхсделокивытекающихизнихобязательств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регулируютсянормами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регулирующимиотношения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связанныесданнымисделками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изанихответствененПодрядчик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8.10.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Договорнеможетбытьизмененвследствиечастичногонеисполненияобязательствсторонамиилиполностьюрасторгнутповзаимномусогласиюсторон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заисключениемслучаевуменьшенияфинансовыхассигнований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необходимыхдлявыполненияработывпорядке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установленномзаконодательствомРеспубликиАрмения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Приэтомвзаимноесогласиесторондоговорапочастичномунеисполнениюобязательствилиполномурасторжениюдоговорадолжнобытьдостигнутодоуменьшенияфинансовыхассигнований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необходимыхдлявыполненияработывпорядке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установленномзаконодательствомРеспубликиАрмения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pacing w:val="-4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8.11.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Уведомлениеотносительнополногоиличастичногоодностороннегорасторжениядоговоранаоснованиинеисполненияилиненадлежащегоисполненияобязательств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принятыхнасебяПодрядчиком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Заказчик</w:t>
      </w:r>
      <w:r w:rsidRPr="00903C04">
        <w:rPr>
          <w:rFonts w:ascii="Calibri" w:hAnsi="Calibri" w:cs="Calibri"/>
          <w:spacing w:val="-4"/>
          <w:sz w:val="20"/>
          <w:szCs w:val="20"/>
        </w:rPr>
        <w:t>опубликовываетвразделе</w:t>
      </w:r>
      <w:r w:rsidRPr="00903C04">
        <w:rPr>
          <w:rFonts w:ascii="Arial LatRus" w:hAnsi="Arial LatRus"/>
          <w:spacing w:val="-4"/>
          <w:sz w:val="20"/>
          <w:szCs w:val="20"/>
        </w:rPr>
        <w:t xml:space="preserve"> "</w:t>
      </w:r>
      <w:r w:rsidRPr="00903C04">
        <w:rPr>
          <w:rFonts w:ascii="Calibri" w:hAnsi="Calibri" w:cs="Calibri"/>
          <w:spacing w:val="-4"/>
          <w:sz w:val="20"/>
          <w:szCs w:val="20"/>
        </w:rPr>
        <w:t>Уведомленияободностороннемрасторжениидоговоров</w:t>
      </w:r>
      <w:r w:rsidRPr="00903C04">
        <w:rPr>
          <w:rFonts w:ascii="Arial LatRus" w:hAnsi="Arial LatRus"/>
          <w:spacing w:val="-4"/>
          <w:sz w:val="20"/>
          <w:szCs w:val="20"/>
        </w:rPr>
        <w:t xml:space="preserve">" </w:t>
      </w:r>
      <w:r w:rsidRPr="00903C04">
        <w:rPr>
          <w:rFonts w:ascii="Calibri" w:hAnsi="Calibri" w:cs="Calibri"/>
          <w:spacing w:val="-4"/>
          <w:sz w:val="20"/>
          <w:szCs w:val="20"/>
        </w:rPr>
        <w:t>наинтернетсайте</w:t>
      </w:r>
      <w:r w:rsidRPr="00903C04">
        <w:rPr>
          <w:rFonts w:ascii="Arial LatRus" w:hAnsi="Arial LatRus"/>
          <w:spacing w:val="-4"/>
          <w:sz w:val="20"/>
          <w:szCs w:val="20"/>
        </w:rPr>
        <w:t xml:space="preserve">, </w:t>
      </w:r>
      <w:r w:rsidRPr="00903C04">
        <w:rPr>
          <w:rFonts w:ascii="Calibri" w:hAnsi="Calibri" w:cs="Calibri"/>
          <w:spacing w:val="-4"/>
          <w:sz w:val="20"/>
          <w:szCs w:val="20"/>
        </w:rPr>
        <w:t>действующемпоадресу</w:t>
      </w:r>
      <w:r w:rsidRPr="00903C04">
        <w:rPr>
          <w:rFonts w:ascii="Arial LatRus" w:hAnsi="Arial LatRus"/>
          <w:spacing w:val="-4"/>
          <w:sz w:val="20"/>
          <w:szCs w:val="20"/>
        </w:rPr>
        <w:t xml:space="preserve"> www.procurement.am, </w:t>
      </w:r>
      <w:r w:rsidRPr="00903C04">
        <w:rPr>
          <w:rFonts w:ascii="Calibri" w:hAnsi="Calibri" w:cs="Calibri"/>
          <w:spacing w:val="-4"/>
          <w:sz w:val="20"/>
          <w:szCs w:val="20"/>
        </w:rPr>
        <w:t>суказаниемдатыопубликования</w:t>
      </w:r>
      <w:r w:rsidRPr="00903C04">
        <w:rPr>
          <w:rFonts w:ascii="Arial LatRus" w:hAnsi="Arial LatRus"/>
          <w:spacing w:val="-4"/>
          <w:sz w:val="20"/>
          <w:szCs w:val="20"/>
        </w:rPr>
        <w:t xml:space="preserve">. </w:t>
      </w:r>
      <w:r w:rsidRPr="00903C04">
        <w:rPr>
          <w:rFonts w:ascii="Calibri" w:hAnsi="Calibri" w:cs="Calibri"/>
          <w:spacing w:val="-4"/>
          <w:sz w:val="20"/>
          <w:szCs w:val="20"/>
        </w:rPr>
        <w:t>Подрядчиксчитаетсянадлежащимобразомуведомленнымотносительноодностороннегорасторжениядоговорасоследующегозаопубликованиемуведомлениядня</w:t>
      </w:r>
      <w:r w:rsidRPr="00903C04">
        <w:rPr>
          <w:rFonts w:ascii="Arial LatRus" w:hAnsi="Arial LatRus"/>
          <w:spacing w:val="-4"/>
          <w:sz w:val="20"/>
          <w:szCs w:val="20"/>
        </w:rPr>
        <w:t xml:space="preserve">, </w:t>
      </w:r>
      <w:r w:rsidRPr="00903C04">
        <w:rPr>
          <w:rFonts w:ascii="Calibri" w:hAnsi="Calibri" w:cs="Calibri"/>
          <w:spacing w:val="-4"/>
          <w:sz w:val="20"/>
          <w:szCs w:val="20"/>
        </w:rPr>
        <w:t>установленногонастоящимпунктом</w:t>
      </w:r>
      <w:r w:rsidRPr="00903C04">
        <w:rPr>
          <w:rFonts w:ascii="Arial LatRus" w:hAnsi="Arial LatRus"/>
          <w:spacing w:val="-4"/>
          <w:sz w:val="20"/>
          <w:szCs w:val="20"/>
        </w:rPr>
        <w:t xml:space="preserve">. </w:t>
      </w:r>
      <w:r w:rsidRPr="00903C04">
        <w:rPr>
          <w:rFonts w:ascii="Calibri" w:hAnsi="Calibri" w:cs="Calibri"/>
          <w:spacing w:val="-4"/>
          <w:sz w:val="20"/>
          <w:szCs w:val="20"/>
        </w:rPr>
        <w:t>ВденьпубликациивбюллетенеуведомленияополномиличастичномодностороннемрасторжениидоговораЗаказчиквысылаетеготакженаэлектроннуюпочтуПодрядчика</w:t>
      </w:r>
      <w:r w:rsidRPr="00903C04">
        <w:rPr>
          <w:rFonts w:ascii="Arial LatRus" w:hAnsi="Arial LatRus"/>
          <w:spacing w:val="-4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8.12.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Споры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возникшиевсвязиснастоящимдоговором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разрешаютсяпутемпереговоров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Вслучаенедостижениясогласияспорыразрешаютсявсудебномпорядке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8.13.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Настоящийдоговорсоставленна</w:t>
      </w:r>
      <w:r w:rsidRPr="00903C04">
        <w:rPr>
          <w:rFonts w:ascii="Arial LatRus" w:hAnsi="Arial LatRus"/>
          <w:sz w:val="20"/>
          <w:szCs w:val="20"/>
        </w:rPr>
        <w:t xml:space="preserve"> _____ </w:t>
      </w:r>
      <w:r w:rsidRPr="00903C04">
        <w:rPr>
          <w:rFonts w:ascii="Calibri" w:hAnsi="Calibri" w:cs="Calibri"/>
          <w:sz w:val="20"/>
          <w:szCs w:val="20"/>
        </w:rPr>
        <w:t>страницах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заключаетсявдвухэкземплярах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имеющихравнуююридическуюсилу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каждойсторонепредоставляетсяпоодномуэкземпляру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Приложения</w:t>
      </w:r>
      <w:r w:rsidRPr="00903C04">
        <w:rPr>
          <w:rFonts w:ascii="Arial" w:hAnsi="Arial" w:cs="Arial"/>
          <w:sz w:val="20"/>
          <w:szCs w:val="20"/>
        </w:rPr>
        <w:t>№</w:t>
      </w:r>
      <w:r w:rsidRPr="00903C04">
        <w:rPr>
          <w:rFonts w:ascii="Arial LatRus" w:hAnsi="Arial LatRus"/>
          <w:sz w:val="20"/>
          <w:szCs w:val="20"/>
        </w:rPr>
        <w:t xml:space="preserve"> 1, </w:t>
      </w:r>
      <w:r w:rsidRPr="00903C04">
        <w:rPr>
          <w:rFonts w:ascii="Arial" w:hAnsi="Arial" w:cs="Arial"/>
          <w:sz w:val="20"/>
          <w:szCs w:val="20"/>
        </w:rPr>
        <w:t>№</w:t>
      </w:r>
      <w:r w:rsidRPr="00903C04">
        <w:rPr>
          <w:rFonts w:ascii="Arial LatRus" w:hAnsi="Arial LatRus"/>
          <w:sz w:val="20"/>
          <w:szCs w:val="20"/>
        </w:rPr>
        <w:t xml:space="preserve"> 2, </w:t>
      </w:r>
      <w:r w:rsidRPr="00903C04">
        <w:rPr>
          <w:rFonts w:ascii="Arial" w:hAnsi="Arial" w:cs="Arial"/>
          <w:sz w:val="20"/>
          <w:szCs w:val="20"/>
        </w:rPr>
        <w:t>№</w:t>
      </w:r>
      <w:r w:rsidRPr="00903C04">
        <w:rPr>
          <w:rFonts w:ascii="Arial LatRus" w:hAnsi="Arial LatRus"/>
          <w:sz w:val="20"/>
          <w:szCs w:val="20"/>
        </w:rPr>
        <w:t xml:space="preserve"> 3, </w:t>
      </w:r>
      <w:r w:rsidRPr="00903C04">
        <w:rPr>
          <w:rFonts w:ascii="Arial" w:hAnsi="Arial" w:cs="Arial"/>
          <w:sz w:val="20"/>
          <w:szCs w:val="20"/>
        </w:rPr>
        <w:t>№</w:t>
      </w:r>
      <w:r w:rsidRPr="00903C04">
        <w:rPr>
          <w:rFonts w:ascii="Arial LatRus" w:hAnsi="Arial LatRus"/>
          <w:sz w:val="20"/>
          <w:szCs w:val="20"/>
        </w:rPr>
        <w:t xml:space="preserve"> 4 </w:t>
      </w:r>
      <w:r w:rsidRPr="00903C04">
        <w:rPr>
          <w:rFonts w:ascii="Calibri" w:hAnsi="Calibri" w:cs="Calibri"/>
          <w:sz w:val="20"/>
          <w:szCs w:val="20"/>
        </w:rPr>
        <w:t>и</w:t>
      </w:r>
      <w:r w:rsidRPr="00903C04">
        <w:rPr>
          <w:rFonts w:ascii="Arial" w:hAnsi="Arial" w:cs="Arial"/>
          <w:sz w:val="20"/>
          <w:szCs w:val="20"/>
        </w:rPr>
        <w:t>№</w:t>
      </w:r>
      <w:r w:rsidRPr="00903C04">
        <w:rPr>
          <w:rFonts w:ascii="Arial LatRus" w:hAnsi="Arial LatRus"/>
          <w:sz w:val="20"/>
          <w:szCs w:val="20"/>
        </w:rPr>
        <w:t xml:space="preserve"> 4.1 </w:t>
      </w:r>
      <w:r w:rsidRPr="00903C04">
        <w:rPr>
          <w:rFonts w:ascii="Calibri" w:hAnsi="Calibri" w:cs="Calibri"/>
          <w:sz w:val="20"/>
          <w:szCs w:val="20"/>
        </w:rPr>
        <w:t>кнастоящемудоговорусчитаютсянеотъемлемойчастьюдоговора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8.14.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Котношениям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связаннымснастоящимдоговором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применяетсяправоРеспубликиАрмения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>8.15.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Выполнениепредусмотренныхдоговоромработосуществляетсяприналичиипредусмотренныхдляэтойцелифинансовыхсредствипосредствомзаключениянаданномоснованиисоответствующегосоглашениямеждусторонами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Договоррасторгается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есливтечениешестимесяцев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следующихзаднемегозаключения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финансовыесредствавцеляхегоисполнениянепредусматриваются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Еслиразмервыделенныхдляисполнениядоговорафинансовыхсредствпревышаетдесятикратныйразмербазовойединицызакупок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тоЗаказчикомбудетзаключен</w:t>
      </w:r>
      <w:r w:rsidRPr="00903C04">
        <w:rPr>
          <w:rFonts w:ascii="Arial LatRus" w:hAnsi="Arial LatRus"/>
          <w:sz w:val="20"/>
          <w:szCs w:val="20"/>
        </w:rPr>
        <w:t xml:space="preserve">o </w:t>
      </w:r>
      <w:r w:rsidRPr="00903C04">
        <w:rPr>
          <w:rFonts w:ascii="Calibri" w:hAnsi="Calibri" w:cs="Calibri"/>
          <w:sz w:val="20"/>
          <w:szCs w:val="20"/>
        </w:rPr>
        <w:t>соглашениевслучае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еслипредставленныеПодрядчикомввиденеустойкиобеспеченияквалификацииидоговоравразмерепредусмотренныхфинансовыхсредствзаменяютсябанковскойгарантиейилиналичнымиденьгам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сучетомтребованийабзаца</w:t>
      </w:r>
      <w:r w:rsidRPr="00903C04">
        <w:rPr>
          <w:rFonts w:ascii="Arial LatRus" w:hAnsi="Arial LatRus"/>
          <w:sz w:val="20"/>
          <w:szCs w:val="20"/>
        </w:rPr>
        <w:t xml:space="preserve"> "</w:t>
      </w:r>
      <w:r w:rsidRPr="00903C04">
        <w:rPr>
          <w:rFonts w:ascii="Calibri" w:hAnsi="Calibri" w:cs="Calibri"/>
          <w:sz w:val="20"/>
          <w:szCs w:val="20"/>
        </w:rPr>
        <w:t>б</w:t>
      </w:r>
      <w:r w:rsidRPr="00903C04">
        <w:rPr>
          <w:rFonts w:ascii="Arial LatRus" w:hAnsi="Arial LatRus"/>
          <w:sz w:val="20"/>
          <w:szCs w:val="20"/>
        </w:rPr>
        <w:t xml:space="preserve">" </w:t>
      </w:r>
      <w:r w:rsidRPr="00903C04">
        <w:rPr>
          <w:rFonts w:ascii="Calibri" w:hAnsi="Calibri" w:cs="Calibri"/>
          <w:sz w:val="20"/>
          <w:szCs w:val="20"/>
        </w:rPr>
        <w:t>подпункта</w:t>
      </w:r>
      <w:r w:rsidRPr="00903C04">
        <w:rPr>
          <w:rFonts w:ascii="Arial LatRus" w:hAnsi="Arial LatRus"/>
          <w:sz w:val="20"/>
          <w:szCs w:val="20"/>
        </w:rPr>
        <w:t xml:space="preserve"> 17 </w:t>
      </w:r>
      <w:r w:rsidRPr="00903C04">
        <w:rPr>
          <w:rFonts w:ascii="Calibri" w:hAnsi="Calibri" w:cs="Calibri"/>
          <w:sz w:val="20"/>
          <w:szCs w:val="20"/>
        </w:rPr>
        <w:t>пункта</w:t>
      </w:r>
      <w:r w:rsidRPr="00903C04">
        <w:rPr>
          <w:rFonts w:ascii="Arial LatRus" w:hAnsi="Arial LatRus"/>
          <w:sz w:val="20"/>
          <w:szCs w:val="20"/>
        </w:rPr>
        <w:t xml:space="preserve"> 32 </w:t>
      </w:r>
      <w:r w:rsidRPr="00903C04">
        <w:rPr>
          <w:rFonts w:ascii="Calibri" w:hAnsi="Calibri" w:cs="Calibri"/>
          <w:sz w:val="20"/>
          <w:szCs w:val="20"/>
        </w:rPr>
        <w:t>Приложения</w:t>
      </w:r>
      <w:r w:rsidRPr="00903C04">
        <w:rPr>
          <w:rFonts w:ascii="Arial" w:hAnsi="Arial" w:cs="Arial"/>
          <w:sz w:val="20"/>
          <w:szCs w:val="20"/>
        </w:rPr>
        <w:t>№</w:t>
      </w:r>
      <w:r w:rsidRPr="00903C04">
        <w:rPr>
          <w:rFonts w:ascii="Arial LatRus" w:hAnsi="Arial LatRus"/>
          <w:sz w:val="20"/>
          <w:szCs w:val="20"/>
        </w:rPr>
        <w:t xml:space="preserve"> 1 </w:t>
      </w:r>
      <w:r w:rsidRPr="00903C04">
        <w:rPr>
          <w:rFonts w:ascii="Calibri" w:hAnsi="Calibri" w:cs="Calibri"/>
          <w:sz w:val="20"/>
          <w:szCs w:val="20"/>
        </w:rPr>
        <w:t>кПостановлениюПравительстваРеспубликиАрмения</w:t>
      </w:r>
      <w:r w:rsidRPr="00903C04">
        <w:rPr>
          <w:rFonts w:ascii="Arial" w:hAnsi="Arial" w:cs="Arial"/>
          <w:sz w:val="20"/>
          <w:szCs w:val="20"/>
        </w:rPr>
        <w:t>№</w:t>
      </w:r>
      <w:r w:rsidRPr="00903C04">
        <w:rPr>
          <w:rFonts w:ascii="Arial LatRus" w:hAnsi="Arial LatRus"/>
          <w:sz w:val="20"/>
          <w:szCs w:val="20"/>
        </w:rPr>
        <w:t xml:space="preserve"> 526-N </w:t>
      </w:r>
      <w:r w:rsidRPr="00903C04">
        <w:rPr>
          <w:rFonts w:ascii="Calibri" w:hAnsi="Calibri" w:cs="Calibri"/>
          <w:sz w:val="20"/>
          <w:szCs w:val="20"/>
        </w:rPr>
        <w:t>от</w:t>
      </w:r>
      <w:r w:rsidRPr="00903C04">
        <w:rPr>
          <w:rFonts w:ascii="Arial LatRus" w:hAnsi="Arial LatRus"/>
          <w:sz w:val="20"/>
          <w:szCs w:val="20"/>
        </w:rPr>
        <w:t xml:space="preserve"> 4 </w:t>
      </w:r>
      <w:r w:rsidRPr="00903C04">
        <w:rPr>
          <w:rFonts w:ascii="Calibri" w:hAnsi="Calibri" w:cs="Calibri"/>
          <w:sz w:val="20"/>
          <w:szCs w:val="20"/>
        </w:rPr>
        <w:t>мая</w:t>
      </w:r>
      <w:r w:rsidRPr="00903C04">
        <w:rPr>
          <w:rFonts w:ascii="Arial LatRus" w:hAnsi="Arial LatRus"/>
          <w:sz w:val="20"/>
          <w:szCs w:val="20"/>
        </w:rPr>
        <w:t xml:space="preserve"> 2017 </w:t>
      </w:r>
      <w:r w:rsidRPr="00903C04">
        <w:rPr>
          <w:rFonts w:ascii="Calibri" w:hAnsi="Calibri" w:cs="Calibri"/>
          <w:sz w:val="20"/>
          <w:szCs w:val="20"/>
        </w:rPr>
        <w:t>года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ПриэтомПодрядчикзаключаетсоглашение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апризаменеобеспеченийквалификацииидоговорапредставленныхввиденеустойки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такжепредставляетЗаказчикуновыеобеспечениявтечениепятнадцатирабочихднейсодняполученияизвещенияозаключениисоглашения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ВпротивномслучаедоговоррасторгаетсяЗаказчикомводностороннемпорядке</w:t>
      </w:r>
      <w:r w:rsidRPr="00903C04">
        <w:rPr>
          <w:rFonts w:ascii="Arial LatRus" w:hAnsi="Arial LatRus"/>
          <w:sz w:val="20"/>
          <w:szCs w:val="20"/>
        </w:rPr>
        <w:t>.</w:t>
      </w:r>
      <w:r w:rsidRPr="00903C04">
        <w:rPr>
          <w:rStyle w:val="FootnoteReference"/>
          <w:rFonts w:ascii="Arial LatRus" w:hAnsi="Arial LatRus"/>
          <w:sz w:val="20"/>
          <w:szCs w:val="20"/>
        </w:rPr>
        <w:footnoteReference w:customMarkFollows="1" w:id="26"/>
        <w:t>34</w:t>
      </w: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</w:p>
    <w:p w:rsidR="0007338B" w:rsidRPr="00903C04" w:rsidRDefault="0007338B" w:rsidP="009F1ACF">
      <w:pPr>
        <w:widowControl w:val="0"/>
        <w:spacing w:after="0" w:line="240" w:lineRule="auto"/>
        <w:jc w:val="center"/>
        <w:rPr>
          <w:rFonts w:ascii="Arial LatRus" w:hAnsi="Arial LatRus" w:cs="Sylfaen"/>
          <w:b/>
          <w:sz w:val="20"/>
          <w:szCs w:val="20"/>
        </w:rPr>
      </w:pPr>
      <w:r w:rsidRPr="00903C04">
        <w:rPr>
          <w:rFonts w:ascii="Arial LatRus" w:hAnsi="Arial LatRus"/>
          <w:b/>
          <w:sz w:val="20"/>
          <w:szCs w:val="20"/>
        </w:rPr>
        <w:t>9.</w:t>
      </w:r>
      <w:r w:rsidRPr="00903C04">
        <w:rPr>
          <w:rFonts w:ascii="Calibri" w:hAnsi="Calibri" w:cs="Calibri"/>
          <w:b/>
          <w:sz w:val="20"/>
          <w:szCs w:val="20"/>
        </w:rPr>
        <w:t>АДРЕСА</w:t>
      </w:r>
      <w:r w:rsidRPr="00903C04">
        <w:rPr>
          <w:rFonts w:ascii="Arial LatRus" w:hAnsi="Arial LatRus"/>
          <w:b/>
          <w:sz w:val="20"/>
          <w:szCs w:val="20"/>
        </w:rPr>
        <w:t xml:space="preserve">, </w:t>
      </w:r>
      <w:r w:rsidRPr="00903C04">
        <w:rPr>
          <w:rFonts w:ascii="Calibri" w:hAnsi="Calibri" w:cs="Calibri"/>
          <w:b/>
          <w:sz w:val="20"/>
          <w:szCs w:val="20"/>
        </w:rPr>
        <w:t>БАНКОВСКИЕРЕКВИЗИТЫИПОДПИСИСТОРОН</w:t>
      </w:r>
    </w:p>
    <w:tbl>
      <w:tblPr>
        <w:tblW w:w="9639" w:type="dxa"/>
        <w:jc w:val="center"/>
        <w:tblLayout w:type="fixed"/>
        <w:tblLook w:val="0000"/>
      </w:tblPr>
      <w:tblGrid>
        <w:gridCol w:w="4536"/>
        <w:gridCol w:w="760"/>
        <w:gridCol w:w="4343"/>
      </w:tblGrid>
      <w:tr w:rsidR="0007338B" w:rsidRPr="00903C04" w:rsidTr="0007338B">
        <w:trPr>
          <w:jc w:val="center"/>
        </w:trPr>
        <w:tc>
          <w:tcPr>
            <w:tcW w:w="4536" w:type="dxa"/>
          </w:tcPr>
          <w:p w:rsidR="0007338B" w:rsidRDefault="0007338B" w:rsidP="009F1ACF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3C04">
              <w:rPr>
                <w:rFonts w:ascii="Calibri" w:hAnsi="Calibri" w:cs="Calibri"/>
                <w:b/>
                <w:sz w:val="20"/>
                <w:szCs w:val="20"/>
              </w:rPr>
              <w:t>ЗАКАЗЧИК</w:t>
            </w:r>
          </w:p>
          <w:p w:rsidR="003F797C" w:rsidRDefault="003F797C" w:rsidP="009F1ACF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3F797C" w:rsidRPr="00903C04" w:rsidRDefault="003F797C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 w:cs="Sylfaen"/>
                <w:b/>
                <w:bCs/>
                <w:sz w:val="20"/>
                <w:szCs w:val="20"/>
              </w:rPr>
            </w:pP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  <w:lang w:val="en-US"/>
              </w:rPr>
            </w:pPr>
            <w:r w:rsidRPr="00903C04">
              <w:rPr>
                <w:rFonts w:ascii="Arial LatRus" w:hAnsi="Arial LatRus"/>
                <w:sz w:val="20"/>
                <w:szCs w:val="20"/>
                <w:lang w:val="en-US"/>
              </w:rPr>
              <w:t>______________________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  <w:vertAlign w:val="superscript"/>
              </w:rPr>
            </w:pPr>
            <w:r w:rsidRPr="00903C04">
              <w:rPr>
                <w:rFonts w:ascii="Arial LatRus" w:hAnsi="Arial LatRus"/>
                <w:sz w:val="20"/>
                <w:szCs w:val="20"/>
                <w:vertAlign w:val="superscript"/>
              </w:rPr>
              <w:t>/</w:t>
            </w:r>
            <w:r w:rsidRPr="00903C04">
              <w:rPr>
                <w:rFonts w:ascii="Calibri" w:hAnsi="Calibri" w:cs="Calibri"/>
                <w:sz w:val="20"/>
                <w:szCs w:val="20"/>
                <w:vertAlign w:val="superscript"/>
              </w:rPr>
              <w:t>подпись</w:t>
            </w:r>
            <w:r w:rsidRPr="00903C04">
              <w:rPr>
                <w:rFonts w:ascii="Arial LatRus" w:hAnsi="Arial LatRus"/>
                <w:sz w:val="20"/>
                <w:szCs w:val="20"/>
                <w:vertAlign w:val="superscript"/>
              </w:rPr>
              <w:t>/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М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. 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П</w:t>
            </w:r>
            <w:r w:rsidRPr="00903C04">
              <w:rPr>
                <w:rFonts w:ascii="Arial LatRus" w:hAnsi="Arial LatRus"/>
                <w:sz w:val="20"/>
                <w:szCs w:val="20"/>
              </w:rPr>
              <w:t>.</w:t>
            </w:r>
          </w:p>
        </w:tc>
        <w:tc>
          <w:tcPr>
            <w:tcW w:w="760" w:type="dxa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4343" w:type="dxa"/>
          </w:tcPr>
          <w:p w:rsidR="0007338B" w:rsidRDefault="0007338B" w:rsidP="009F1ACF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3C04">
              <w:rPr>
                <w:rFonts w:ascii="Calibri" w:hAnsi="Calibri" w:cs="Calibri"/>
                <w:b/>
                <w:sz w:val="20"/>
                <w:szCs w:val="20"/>
              </w:rPr>
              <w:t>ПОДРЯДЧИК</w:t>
            </w:r>
          </w:p>
          <w:p w:rsidR="003F797C" w:rsidRDefault="003F797C" w:rsidP="009F1ACF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3F797C" w:rsidRPr="00903C04" w:rsidRDefault="003F797C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 w:cs="Sylfaen"/>
                <w:b/>
                <w:bCs/>
                <w:sz w:val="20"/>
                <w:szCs w:val="20"/>
              </w:rPr>
            </w:pP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  <w:lang w:val="en-US"/>
              </w:rPr>
            </w:pPr>
            <w:r w:rsidRPr="00903C04">
              <w:rPr>
                <w:rFonts w:ascii="Arial LatRus" w:hAnsi="Arial LatRus"/>
                <w:sz w:val="20"/>
                <w:szCs w:val="20"/>
                <w:lang w:val="en-US"/>
              </w:rPr>
              <w:t>___________________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  <w:vertAlign w:val="superscript"/>
              </w:rPr>
            </w:pPr>
            <w:r w:rsidRPr="00903C04">
              <w:rPr>
                <w:rFonts w:ascii="Arial LatRus" w:hAnsi="Arial LatRus"/>
                <w:sz w:val="20"/>
                <w:szCs w:val="20"/>
                <w:vertAlign w:val="superscript"/>
              </w:rPr>
              <w:t>/</w:t>
            </w:r>
            <w:r w:rsidRPr="00903C04">
              <w:rPr>
                <w:rFonts w:ascii="Calibri" w:hAnsi="Calibri" w:cs="Calibri"/>
                <w:sz w:val="20"/>
                <w:szCs w:val="20"/>
                <w:vertAlign w:val="superscript"/>
              </w:rPr>
              <w:t>подпись</w:t>
            </w:r>
            <w:r w:rsidRPr="00903C04">
              <w:rPr>
                <w:rFonts w:ascii="Arial LatRus" w:hAnsi="Arial LatRus"/>
                <w:sz w:val="20"/>
                <w:szCs w:val="20"/>
                <w:vertAlign w:val="superscript"/>
              </w:rPr>
              <w:t>/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М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. 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П</w:t>
            </w:r>
            <w:r w:rsidRPr="00903C04">
              <w:rPr>
                <w:rFonts w:ascii="Arial LatRus" w:hAnsi="Arial LatRus"/>
                <w:sz w:val="20"/>
                <w:szCs w:val="20"/>
              </w:rPr>
              <w:t>.</w:t>
            </w:r>
          </w:p>
        </w:tc>
      </w:tr>
    </w:tbl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  <w:lang w:val="en-US"/>
        </w:rPr>
      </w:pPr>
    </w:p>
    <w:p w:rsidR="0007338B" w:rsidRPr="00903C04" w:rsidRDefault="0007338B" w:rsidP="009F1A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  <w:u w:val="single"/>
        </w:rPr>
      </w:pPr>
      <w:r w:rsidRPr="00903C04">
        <w:rPr>
          <w:rFonts w:ascii="Calibri" w:hAnsi="Calibri" w:cs="Calibri"/>
          <w:sz w:val="20"/>
          <w:szCs w:val="20"/>
        </w:rPr>
        <w:t>ВслучаенеобходимостивпроектдоговорамогутбытьвключенынепротиворечащиезаконодательствуРеспублик</w:t>
      </w:r>
      <w:r w:rsidRPr="00903C04">
        <w:rPr>
          <w:rFonts w:ascii="Calibri" w:hAnsi="Calibri" w:cs="Calibri"/>
          <w:sz w:val="20"/>
          <w:szCs w:val="20"/>
        </w:rPr>
        <w:lastRenderedPageBreak/>
        <w:t>иАрменияположения</w:t>
      </w:r>
      <w:r w:rsidRPr="00903C04">
        <w:rPr>
          <w:rFonts w:ascii="Arial LatRus" w:hAnsi="Arial LatRus"/>
          <w:sz w:val="20"/>
          <w:szCs w:val="20"/>
        </w:rPr>
        <w:t>.</w:t>
      </w:r>
    </w:p>
    <w:p w:rsidR="00382B36" w:rsidRPr="00903C04" w:rsidRDefault="0007338B" w:rsidP="009F1ACF">
      <w:pPr>
        <w:widowControl w:val="0"/>
        <w:spacing w:after="0" w:line="240" w:lineRule="auto"/>
        <w:ind w:firstLine="567"/>
        <w:jc w:val="right"/>
        <w:rPr>
          <w:rFonts w:ascii="Arial LatRus" w:hAnsi="Arial LatRus" w:cs="Arial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br w:type="page"/>
      </w:r>
      <w:r w:rsidR="00382B36" w:rsidRPr="00903C04">
        <w:rPr>
          <w:rFonts w:ascii="Calibri" w:hAnsi="Calibri" w:cs="Calibri"/>
          <w:sz w:val="20"/>
          <w:szCs w:val="20"/>
        </w:rPr>
        <w:lastRenderedPageBreak/>
        <w:t>Приложение</w:t>
      </w:r>
      <w:r w:rsidR="00382B36" w:rsidRPr="00903C04">
        <w:rPr>
          <w:rFonts w:ascii="Arial" w:hAnsi="Arial" w:cs="Arial"/>
          <w:sz w:val="20"/>
          <w:szCs w:val="20"/>
        </w:rPr>
        <w:t>№</w:t>
      </w:r>
      <w:r w:rsidR="00382B36" w:rsidRPr="00903C04">
        <w:rPr>
          <w:rFonts w:ascii="Arial LatRus" w:hAnsi="Arial LatRus"/>
          <w:sz w:val="20"/>
          <w:szCs w:val="20"/>
        </w:rPr>
        <w:t xml:space="preserve"> 1</w:t>
      </w:r>
    </w:p>
    <w:p w:rsidR="00382B36" w:rsidRPr="00903C04" w:rsidRDefault="00382B36" w:rsidP="009F1ACF">
      <w:pPr>
        <w:widowControl w:val="0"/>
        <w:spacing w:after="0" w:line="240" w:lineRule="auto"/>
        <w:ind w:firstLine="567"/>
        <w:jc w:val="right"/>
        <w:rPr>
          <w:rFonts w:ascii="Arial LatRus" w:hAnsi="Arial LatRus" w:cs="Arial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кДоговоруподкодом</w:t>
      </w:r>
      <w:r w:rsidRPr="00903C04">
        <w:rPr>
          <w:rFonts w:ascii="Arial LatRus" w:hAnsi="Arial LatRus" w:cs="Arial"/>
          <w:sz w:val="20"/>
          <w:szCs w:val="20"/>
        </w:rPr>
        <w:br/>
      </w:r>
      <w:r w:rsidRPr="00903C04">
        <w:rPr>
          <w:rFonts w:ascii="Calibri" w:hAnsi="Calibri" w:cs="Calibri"/>
          <w:sz w:val="20"/>
          <w:szCs w:val="20"/>
        </w:rPr>
        <w:t>заключенному</w:t>
      </w:r>
      <w:r w:rsidRPr="00903C04">
        <w:rPr>
          <w:rFonts w:ascii="Arial LatRus" w:hAnsi="Arial LatRus"/>
          <w:sz w:val="20"/>
          <w:szCs w:val="20"/>
        </w:rPr>
        <w:t xml:space="preserve"> " </w:t>
      </w:r>
      <w:r w:rsidRPr="00903C04">
        <w:rPr>
          <w:rFonts w:ascii="Arial LatRus" w:hAnsi="Arial LatRus"/>
          <w:sz w:val="20"/>
          <w:szCs w:val="20"/>
        </w:rPr>
        <w:tab/>
        <w:t xml:space="preserve">" </w:t>
      </w:r>
      <w:r w:rsidRPr="00903C04">
        <w:rPr>
          <w:rFonts w:ascii="Arial LatRus" w:hAnsi="Arial LatRus"/>
          <w:sz w:val="20"/>
          <w:szCs w:val="20"/>
        </w:rPr>
        <w:tab/>
        <w:t>20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г</w:t>
      </w:r>
      <w:r w:rsidRPr="00903C04">
        <w:rPr>
          <w:rFonts w:ascii="Arial LatRus" w:hAnsi="Arial LatRus"/>
          <w:sz w:val="20"/>
          <w:szCs w:val="20"/>
        </w:rPr>
        <w:t>.</w:t>
      </w:r>
    </w:p>
    <w:p w:rsidR="00382B36" w:rsidRPr="00903C04" w:rsidRDefault="00382B36" w:rsidP="009F1ACF">
      <w:pPr>
        <w:widowControl w:val="0"/>
        <w:spacing w:after="0" w:line="240" w:lineRule="auto"/>
        <w:ind w:firstLine="567"/>
        <w:jc w:val="right"/>
        <w:rPr>
          <w:rFonts w:ascii="Arial LatRus" w:hAnsi="Arial LatRus"/>
          <w:b/>
          <w:sz w:val="20"/>
          <w:szCs w:val="20"/>
        </w:rPr>
      </w:pPr>
    </w:p>
    <w:tbl>
      <w:tblPr>
        <w:tblW w:w="14120" w:type="dxa"/>
        <w:tblCellMar>
          <w:left w:w="0" w:type="dxa"/>
          <w:right w:w="0" w:type="dxa"/>
        </w:tblCellMar>
        <w:tblLook w:val="04A0"/>
      </w:tblPr>
      <w:tblGrid>
        <w:gridCol w:w="14120"/>
      </w:tblGrid>
      <w:tr w:rsidR="00F01611" w:rsidTr="00F01611">
        <w:trPr>
          <w:trHeight w:val="330"/>
        </w:trPr>
        <w:tc>
          <w:tcPr>
            <w:tcW w:w="1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01611" w:rsidRDefault="00F01611" w:rsidP="00F01611">
            <w:pPr>
              <w:rPr>
                <w:rFonts w:ascii="Times Armenian" w:hAnsi="Times Armeni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Ведомость</w:t>
            </w:r>
            <w:r>
              <w:rPr>
                <w:rFonts w:ascii="Times Armenian" w:hAnsi="Times Armeni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объемов</w:t>
            </w:r>
            <w:r>
              <w:rPr>
                <w:rFonts w:ascii="Times Armenian" w:hAnsi="Times Armenian" w:cs="Times Armenian"/>
                <w:b/>
                <w:bCs/>
                <w:sz w:val="26"/>
                <w:szCs w:val="26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смета</w:t>
            </w:r>
          </w:p>
        </w:tc>
      </w:tr>
    </w:tbl>
    <w:p w:rsidR="00382B36" w:rsidRPr="009F1ACF" w:rsidRDefault="00F01611" w:rsidP="009F1ACF">
      <w:pPr>
        <w:widowControl w:val="0"/>
        <w:spacing w:after="0" w:line="240" w:lineRule="auto"/>
        <w:ind w:firstLine="567"/>
        <w:jc w:val="center"/>
        <w:rPr>
          <w:b/>
          <w:sz w:val="20"/>
          <w:szCs w:val="20"/>
        </w:rPr>
      </w:pPr>
      <w:r w:rsidRPr="009F1ACF">
        <w:rPr>
          <w:rFonts w:ascii="Calibri" w:hAnsi="Calibri" w:cs="Calibri"/>
          <w:b/>
          <w:sz w:val="20"/>
          <w:szCs w:val="20"/>
        </w:rPr>
        <w:t xml:space="preserve"> </w:t>
      </w:r>
      <w:r w:rsidR="00382B36" w:rsidRPr="009F1ACF">
        <w:rPr>
          <w:rFonts w:ascii="Calibri" w:hAnsi="Calibri" w:cs="Calibri"/>
          <w:b/>
          <w:sz w:val="20"/>
          <w:szCs w:val="20"/>
        </w:rPr>
        <w:t>ВЫПОЛНЕНИЯ</w:t>
      </w:r>
      <w:r>
        <w:rPr>
          <w:rFonts w:ascii="Calibri" w:hAnsi="Calibri" w:cs="Calibri"/>
          <w:b/>
          <w:sz w:val="20"/>
          <w:szCs w:val="20"/>
          <w:lang w:val="en-US"/>
        </w:rPr>
        <w:t xml:space="preserve"> </w:t>
      </w:r>
      <w:r w:rsidR="00382B36" w:rsidRPr="009F1ACF">
        <w:rPr>
          <w:rFonts w:ascii="Calibri" w:hAnsi="Calibri" w:cs="Calibri"/>
          <w:b/>
          <w:sz w:val="20"/>
          <w:szCs w:val="20"/>
        </w:rPr>
        <w:t>РАБОТ</w:t>
      </w:r>
      <w:r w:rsidR="009F0D77" w:rsidRPr="009F0D77">
        <w:t xml:space="preserve"> </w:t>
      </w:r>
      <w:r w:rsidR="00C4783C" w:rsidRPr="00C4783C">
        <w:rPr>
          <w:rFonts w:ascii="Calibri" w:hAnsi="Calibri" w:cs="Calibri"/>
          <w:b/>
          <w:caps/>
          <w:sz w:val="20"/>
          <w:szCs w:val="20"/>
        </w:rPr>
        <w:t xml:space="preserve">Ямочный ремонт внутриобщиных улиц общины Ариндж </w:t>
      </w:r>
      <w:r w:rsidR="00382B36" w:rsidRPr="009F1ACF">
        <w:rPr>
          <w:rFonts w:ascii="Arial LatRus" w:hAnsi="Arial LatRus"/>
          <w:b/>
          <w:sz w:val="20"/>
          <w:szCs w:val="20"/>
        </w:rPr>
        <w:t>"</w:t>
      </w:r>
    </w:p>
    <w:tbl>
      <w:tblPr>
        <w:tblW w:w="11375" w:type="dxa"/>
        <w:tblInd w:w="-1026" w:type="dxa"/>
        <w:tblLook w:val="04A0"/>
      </w:tblPr>
      <w:tblGrid>
        <w:gridCol w:w="817"/>
        <w:gridCol w:w="7513"/>
        <w:gridCol w:w="851"/>
        <w:gridCol w:w="992"/>
        <w:gridCol w:w="1202"/>
      </w:tblGrid>
      <w:tr w:rsidR="0065421F" w:rsidRPr="0065421F" w:rsidTr="0065421F">
        <w:trPr>
          <w:trHeight w:val="330"/>
        </w:trPr>
        <w:tc>
          <w:tcPr>
            <w:tcW w:w="817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NN</w:t>
            </w:r>
          </w:p>
        </w:tc>
        <w:tc>
          <w:tcPr>
            <w:tcW w:w="7513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r w:rsidRPr="0065421F">
              <w:rPr>
                <w:rFonts w:ascii="Times Armenian" w:eastAsia="Times New Roman" w:hAnsi="Times Armenian" w:cs="Times Armenian"/>
                <w:sz w:val="24"/>
                <w:szCs w:val="24"/>
              </w:rPr>
              <w:t xml:space="preserve"> </w:t>
            </w: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Ед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</w:t>
            </w:r>
            <w:r w:rsidRPr="0065421F">
              <w:rPr>
                <w:rFonts w:ascii="Times Armenian" w:eastAsia="Times New Roman" w:hAnsi="Times Armenian" w:cs="Times Armenian"/>
                <w:sz w:val="24"/>
                <w:szCs w:val="24"/>
              </w:rPr>
              <w:t xml:space="preserve"> </w:t>
            </w: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65421F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Общая стоимость </w:t>
            </w:r>
            <w:r w:rsidRPr="0065421F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br/>
              <w:t>(процент)</w:t>
            </w:r>
          </w:p>
        </w:tc>
      </w:tr>
      <w:tr w:rsidR="0065421F" w:rsidRPr="0065421F" w:rsidTr="0065421F">
        <w:trPr>
          <w:trHeight w:val="720"/>
        </w:trPr>
        <w:tc>
          <w:tcPr>
            <w:tcW w:w="81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изм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</w:p>
        </w:tc>
      </w:tr>
      <w:tr w:rsidR="0065421F" w:rsidRPr="0065421F" w:rsidTr="0065421F">
        <w:trPr>
          <w:trHeight w:val="289"/>
        </w:trPr>
        <w:tc>
          <w:tcPr>
            <w:tcW w:w="817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0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65421F" w:rsidRPr="0065421F" w:rsidTr="0065421F">
        <w:trPr>
          <w:trHeight w:val="375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  <w:t>Улица Маштоца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  <w:t>2,93</w:t>
            </w:r>
          </w:p>
        </w:tc>
      </w:tr>
      <w:tr w:rsidR="0065421F" w:rsidRPr="0065421F" w:rsidTr="0065421F">
        <w:trPr>
          <w:trHeight w:val="37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Ямочный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ремонт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h=3-5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6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Ямочный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ремонт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основанием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-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щебеночное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основание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h=8-16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розливом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битума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4.12/1000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м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10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37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  -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мелкозернистый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а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>/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б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слой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h=5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10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360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  <w:t>1-ая улица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  <w:t>6,59</w:t>
            </w:r>
          </w:p>
        </w:tc>
      </w:tr>
      <w:tr w:rsidR="0065421F" w:rsidRPr="0065421F" w:rsidTr="0065421F">
        <w:trPr>
          <w:trHeight w:val="37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Ямочный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ремонт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h=3-5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35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6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Ямочный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ремонт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основанием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-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щебеночное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основание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h=8-16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розливом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битума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4.12/1000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м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34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37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  -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мелкозернистый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а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>/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б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слой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h=5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34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375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  <w:t>2-ая улица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  <w:t>4,51</w:t>
            </w:r>
          </w:p>
        </w:tc>
      </w:tr>
      <w:tr w:rsidR="0065421F" w:rsidRPr="0065421F" w:rsidTr="0065421F">
        <w:trPr>
          <w:trHeight w:val="37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Ямочный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ремонт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h=3-5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41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7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Ямочный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ремонт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основанием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-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щебеночное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основание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h=8-16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розливом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битума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4.12/1000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м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14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37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  -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мелкозернистый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а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>/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б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слой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h=5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14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315"/>
        </w:trPr>
        <w:tc>
          <w:tcPr>
            <w:tcW w:w="101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  <w:t xml:space="preserve">Улица Дзагаванк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  <w:t>15,00</w:t>
            </w:r>
          </w:p>
        </w:tc>
      </w:tr>
      <w:tr w:rsidR="0065421F" w:rsidRPr="0065421F" w:rsidTr="0065421F">
        <w:trPr>
          <w:trHeight w:val="37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Ямочный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ремонт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h=3-5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99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6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Ямочный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ремонт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основанием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-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щебеночное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основание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h=8-16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розливом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битума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4.12/1000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м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67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37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  -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мелкозернистый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а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>/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б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слой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h=5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67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300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  <w:t>2-ой переулок Дзагаванка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  <w:t>3,08</w:t>
            </w:r>
          </w:p>
        </w:tc>
      </w:tr>
      <w:tr w:rsidR="0065421F" w:rsidRPr="0065421F" w:rsidTr="0065421F">
        <w:trPr>
          <w:trHeight w:val="37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Ямочный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ремонт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h=3-5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18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6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Ямочный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ремонт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основанием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-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щебеночное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основание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h=8-16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розливом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битума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4.12/1000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м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15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37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  -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мелкозернистый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а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>/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б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слой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h=5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15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375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  <w:t>6-ая улица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  <w:t>3,05</w:t>
            </w:r>
          </w:p>
        </w:tc>
      </w:tr>
      <w:tr w:rsidR="0065421F" w:rsidRPr="0065421F" w:rsidTr="0065421F">
        <w:trPr>
          <w:trHeight w:val="37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Ямочный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ремонт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h=3-5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25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6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Ямочный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ремонт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основанием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-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щебеночное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основание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h=8-16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розливом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битума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4.12/1000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м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11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37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  -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мелкозернистый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а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>/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б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слой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h=5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11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375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lastRenderedPageBreak/>
              <w:t>15-ая улица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6,88</w:t>
            </w:r>
          </w:p>
        </w:tc>
      </w:tr>
      <w:tr w:rsidR="0065421F" w:rsidRPr="0065421F" w:rsidTr="0065421F">
        <w:trPr>
          <w:trHeight w:val="37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Ямочный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ремонт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h=3-5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32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70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Ямочный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ремонт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основанием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-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щебеночное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основание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h=8-16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розливом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битума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4.12/1000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м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38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37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  -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мелкозернистый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а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>/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б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слой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h=5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38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315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  <w:t>19-ая улица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  <w:t>1,09</w:t>
            </w:r>
          </w:p>
        </w:tc>
      </w:tr>
      <w:tr w:rsidR="0065421F" w:rsidRPr="0065421F" w:rsidTr="0065421F">
        <w:trPr>
          <w:trHeight w:val="37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Ямочный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ремонт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h=3-5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6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Ямочный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ремонт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основанием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-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щебеночное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основание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h=8-16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розливом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битума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4.12/1000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м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37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Sylfaen" w:eastAsia="Times New Roman" w:hAnsi="Sylfaen" w:cs="Times New Roman"/>
                <w:sz w:val="24"/>
                <w:szCs w:val="24"/>
              </w:rPr>
            </w:pPr>
            <w:r w:rsidRPr="0065421F">
              <w:rPr>
                <w:rFonts w:ascii="Sylfaen" w:eastAsia="Times New Roman" w:hAnsi="Sylfaen" w:cs="Times New Roman"/>
                <w:sz w:val="24"/>
                <w:szCs w:val="24"/>
              </w:rPr>
              <w:t xml:space="preserve">   -мелкозернистый а/б слой h=5см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420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</w:rPr>
            </w:pPr>
            <w:r w:rsidRPr="0065421F">
              <w:rPr>
                <w:rFonts w:ascii="Sylfaen" w:eastAsia="Times New Roman" w:hAnsi="Sylfaen" w:cs="Times New Roman"/>
                <w:b/>
                <w:bCs/>
              </w:rPr>
              <w:t>Улица Паруйра Севака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  <w:t>5,96</w:t>
            </w:r>
          </w:p>
        </w:tc>
      </w:tr>
      <w:tr w:rsidR="0065421F" w:rsidRPr="0065421F" w:rsidTr="0065421F">
        <w:trPr>
          <w:trHeight w:val="37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Ямочный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ремонт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h=3-5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11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6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Ямочный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ремонт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основанием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-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щебеночное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основание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h=8-16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розливом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битума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4.12/1000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м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42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37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  -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мелкозернистый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а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>/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б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слой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h=5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42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375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</w:rPr>
            </w:pPr>
            <w:r w:rsidRPr="0065421F">
              <w:rPr>
                <w:rFonts w:ascii="Sylfaen" w:eastAsia="Times New Roman" w:hAnsi="Sylfaen" w:cs="Times New Roman"/>
                <w:b/>
                <w:bCs/>
              </w:rPr>
              <w:t xml:space="preserve">1-ый переулок Паруйра Севака 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  <w:t>7,82</w:t>
            </w:r>
          </w:p>
        </w:tc>
      </w:tr>
      <w:tr w:rsidR="0065421F" w:rsidRPr="0065421F" w:rsidTr="0065421F">
        <w:trPr>
          <w:trHeight w:val="37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Ямочный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ремонт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h=3-5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22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6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Ямочный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ремонт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основанием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-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щебеночное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основание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h=8-16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розливом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битума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4.12/1000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м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51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37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  -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мелкозернистый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а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>/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б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слой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h=5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51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375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9-ая улица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43,09</w:t>
            </w:r>
          </w:p>
        </w:tc>
      </w:tr>
      <w:tr w:rsidR="0065421F" w:rsidRPr="0065421F" w:rsidTr="0065421F">
        <w:trPr>
          <w:trHeight w:val="37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Ямочный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ремонт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h=3-5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38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67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Ямочный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ремонт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основанием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-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щебеночное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основание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h=8-16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розливом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битума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4.12/1000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м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87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37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  -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мелкозернистый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а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>/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б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слой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h=5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87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69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Ямочный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ремонт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основанием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-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щебеночное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основание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h=8-16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розливом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битума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4.12/1000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м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60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37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Выравнивающий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слой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мелкозернистый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а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>/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б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Sylfaen" w:eastAsia="Times New Roman" w:hAnsi="Sylfaen" w:cs="Sylfaen"/>
                <w:sz w:val="24"/>
                <w:szCs w:val="24"/>
              </w:rPr>
              <w:t>հ</w:t>
            </w:r>
            <w:r w:rsidRPr="0065421F">
              <w:rPr>
                <w:rFonts w:ascii="Arial" w:eastAsia="Times New Roman" w:hAnsi="Arial" w:cs="Arial"/>
                <w:sz w:val="24"/>
                <w:szCs w:val="24"/>
                <w:vertAlign w:val="subscript"/>
              </w:rPr>
              <w:t>ср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>=3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7,82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37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Arial Armenian" w:eastAsia="Times New Roman" w:hAnsi="Arial Armenian" w:cs="Times New Roman"/>
                <w:sz w:val="24"/>
                <w:szCs w:val="24"/>
              </w:rPr>
            </w:pP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Верхний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слой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покрытия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мелкозернистый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 xml:space="preserve"> 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а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>/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б</w:t>
            </w:r>
            <w:r w:rsidRPr="0065421F">
              <w:rPr>
                <w:rFonts w:ascii="Arial Armenian" w:eastAsia="Times New Roman" w:hAnsi="Arial Armenian" w:cs="Times New Roman"/>
                <w:sz w:val="24"/>
                <w:szCs w:val="24"/>
              </w:rPr>
              <w:t xml:space="preserve">  </w:t>
            </w:r>
            <w:r w:rsidRPr="0065421F">
              <w:rPr>
                <w:rFonts w:ascii="Sylfaen" w:eastAsia="Times New Roman" w:hAnsi="Sylfaen" w:cs="Sylfaen"/>
                <w:sz w:val="24"/>
                <w:szCs w:val="24"/>
              </w:rPr>
              <w:t>հ</w:t>
            </w:r>
            <w:r w:rsidRPr="0065421F">
              <w:rPr>
                <w:rFonts w:ascii="Arial Armenian" w:eastAsia="Times New Roman" w:hAnsi="Arial Armenian" w:cs="Arial Armenian"/>
                <w:sz w:val="24"/>
                <w:szCs w:val="24"/>
              </w:rPr>
              <w:t>=4</w:t>
            </w:r>
            <w:r w:rsidRPr="0065421F">
              <w:rPr>
                <w:rFonts w:ascii="Arial" w:eastAsia="Times New Roman" w:hAnsi="Arial" w:cs="Arial"/>
                <w:sz w:val="24"/>
                <w:szCs w:val="24"/>
              </w:rPr>
              <w:t>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4"/>
              </w:rPr>
            </w:pPr>
            <w:r w:rsidRPr="0065421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421F">
              <w:rPr>
                <w:rFonts w:ascii="Times Armenian" w:eastAsia="Times New Roman" w:hAnsi="Times Armeni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370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65421F" w:rsidRPr="0065421F" w:rsidTr="0065421F">
        <w:trPr>
          <w:trHeight w:val="37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 xml:space="preserve"> Итого %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21F" w:rsidRPr="0065421F" w:rsidRDefault="0065421F" w:rsidP="006542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sz w:val="24"/>
                <w:szCs w:val="24"/>
              </w:rPr>
              <w:t>100,00</w:t>
            </w:r>
          </w:p>
        </w:tc>
      </w:tr>
      <w:tr w:rsidR="0065421F" w:rsidRPr="0065421F" w:rsidTr="0065421F">
        <w:trPr>
          <w:trHeight w:val="330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21F" w:rsidRPr="0065421F" w:rsidRDefault="0065421F" w:rsidP="0065421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5421F">
              <w:rPr>
                <w:rFonts w:ascii="Calibri" w:eastAsia="Times New Roman" w:hAnsi="Calibri" w:cs="Times New Roman"/>
              </w:rPr>
              <w:t xml:space="preserve">  Итого: включая прибыль, накладные расходы и НДС (тыс. драмов)  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21F" w:rsidRPr="0065421F" w:rsidRDefault="0065421F" w:rsidP="006542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21F" w:rsidRPr="0065421F" w:rsidRDefault="0065421F" w:rsidP="006542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65421F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7545,57</w:t>
            </w:r>
          </w:p>
        </w:tc>
      </w:tr>
    </w:tbl>
    <w:p w:rsidR="009F1ACF" w:rsidRPr="009F1ACF" w:rsidRDefault="009F1ACF" w:rsidP="009F1ACF">
      <w:pPr>
        <w:widowControl w:val="0"/>
        <w:spacing w:after="0" w:line="240" w:lineRule="auto"/>
        <w:ind w:firstLine="567"/>
        <w:jc w:val="center"/>
        <w:rPr>
          <w:sz w:val="20"/>
          <w:szCs w:val="20"/>
        </w:rPr>
      </w:pPr>
    </w:p>
    <w:p w:rsidR="009F1ACF" w:rsidRPr="006E0AF7" w:rsidRDefault="009F1ACF" w:rsidP="009F1ACF">
      <w:pPr>
        <w:spacing w:line="240" w:lineRule="auto"/>
        <w:rPr>
          <w:sz w:val="20"/>
          <w:szCs w:val="20"/>
          <w:lang w:val="en-US"/>
        </w:rPr>
      </w:pPr>
    </w:p>
    <w:p w:rsidR="00382B36" w:rsidRPr="00903C04" w:rsidRDefault="00382B36" w:rsidP="009F1ACF">
      <w:pPr>
        <w:spacing w:line="240" w:lineRule="auto"/>
        <w:rPr>
          <w:rFonts w:ascii="Arial LatRus" w:hAnsi="Arial LatRus"/>
          <w:sz w:val="20"/>
          <w:szCs w:val="20"/>
        </w:rPr>
      </w:pPr>
    </w:p>
    <w:tbl>
      <w:tblPr>
        <w:tblpPr w:leftFromText="180" w:rightFromText="180" w:vertAnchor="text" w:horzAnchor="margin" w:tblpXSpec="center" w:tblpY="-991"/>
        <w:tblW w:w="13146" w:type="dxa"/>
        <w:tblLook w:val="04A0"/>
      </w:tblPr>
      <w:tblGrid>
        <w:gridCol w:w="11850"/>
        <w:gridCol w:w="1296"/>
      </w:tblGrid>
      <w:tr w:rsidR="005E182D" w:rsidRPr="00903C04" w:rsidTr="00382B36">
        <w:trPr>
          <w:trHeight w:val="80"/>
        </w:trPr>
        <w:tc>
          <w:tcPr>
            <w:tcW w:w="1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182D" w:rsidRPr="00903C04" w:rsidRDefault="005E182D" w:rsidP="009F1ACF">
            <w:pPr>
              <w:spacing w:after="0" w:line="240" w:lineRule="auto"/>
              <w:rPr>
                <w:rFonts w:ascii="Arial LatRus" w:eastAsia="Times New Roman" w:hAnsi="Arial LatRus" w:cs="Times New Roman"/>
                <w:sz w:val="20"/>
                <w:szCs w:val="20"/>
                <w:lang w:val="pt-BR"/>
              </w:rPr>
            </w:pPr>
            <w:r w:rsidRPr="00903C04">
              <w:rPr>
                <w:rFonts w:ascii="Arial LatRus" w:eastAsia="Times New Roman" w:hAnsi="Arial LatRus" w:cs="Calibri"/>
                <w:sz w:val="20"/>
                <w:szCs w:val="20"/>
                <w:lang w:val="pt-BR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82D" w:rsidRPr="00903C04" w:rsidRDefault="005E182D" w:rsidP="009F1ACF">
            <w:pPr>
              <w:spacing w:after="0" w:line="240" w:lineRule="auto"/>
              <w:rPr>
                <w:rFonts w:ascii="Arial LatRus" w:eastAsia="Times New Roman" w:hAnsi="Arial LatRus" w:cs="Times New Roman"/>
                <w:color w:val="000000"/>
                <w:sz w:val="20"/>
                <w:szCs w:val="20"/>
                <w:lang w:val="pt-BR"/>
              </w:rPr>
            </w:pPr>
          </w:p>
        </w:tc>
      </w:tr>
    </w:tbl>
    <w:p w:rsidR="0007338B" w:rsidRDefault="004650E5" w:rsidP="006E0AF7">
      <w:pPr>
        <w:widowControl w:val="0"/>
        <w:spacing w:after="0" w:line="240" w:lineRule="auto"/>
        <w:ind w:firstLine="567"/>
        <w:rPr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t xml:space="preserve">* </w:t>
      </w:r>
      <w:r w:rsidRPr="00903C04">
        <w:rPr>
          <w:rFonts w:ascii="Calibri" w:hAnsi="Calibri" w:cs="Calibri"/>
          <w:sz w:val="20"/>
          <w:szCs w:val="20"/>
        </w:rPr>
        <w:t>ПодрядчиквыполняетработыпоадресуГрайонаобщиныАриндж</w:t>
      </w:r>
      <w:r w:rsidRPr="00903C04">
        <w:rPr>
          <w:rFonts w:ascii="Arial LatRus" w:hAnsi="Arial LatRus"/>
          <w:sz w:val="20"/>
          <w:szCs w:val="20"/>
        </w:rPr>
        <w:t>.</w:t>
      </w:r>
    </w:p>
    <w:p w:rsidR="003F797C" w:rsidRDefault="003F797C" w:rsidP="009F1ACF">
      <w:pPr>
        <w:widowControl w:val="0"/>
        <w:spacing w:after="0" w:line="240" w:lineRule="auto"/>
        <w:ind w:firstLine="567"/>
        <w:jc w:val="right"/>
        <w:rPr>
          <w:sz w:val="20"/>
          <w:szCs w:val="20"/>
        </w:rPr>
      </w:pPr>
    </w:p>
    <w:p w:rsidR="003F797C" w:rsidRPr="003F797C" w:rsidRDefault="003F797C" w:rsidP="009F1ACF">
      <w:pPr>
        <w:widowControl w:val="0"/>
        <w:spacing w:after="0" w:line="240" w:lineRule="auto"/>
        <w:ind w:firstLine="567"/>
        <w:jc w:val="right"/>
        <w:rPr>
          <w:sz w:val="20"/>
          <w:szCs w:val="20"/>
        </w:rPr>
      </w:pPr>
    </w:p>
    <w:tbl>
      <w:tblPr>
        <w:tblW w:w="9639" w:type="dxa"/>
        <w:jc w:val="center"/>
        <w:tblLayout w:type="fixed"/>
        <w:tblLook w:val="0000"/>
      </w:tblPr>
      <w:tblGrid>
        <w:gridCol w:w="4536"/>
        <w:gridCol w:w="760"/>
        <w:gridCol w:w="4343"/>
      </w:tblGrid>
      <w:tr w:rsidR="0007338B" w:rsidRPr="00903C04" w:rsidTr="0007338B">
        <w:trPr>
          <w:jc w:val="center"/>
        </w:trPr>
        <w:tc>
          <w:tcPr>
            <w:tcW w:w="4536" w:type="dxa"/>
          </w:tcPr>
          <w:p w:rsidR="0007338B" w:rsidRPr="00903C04" w:rsidRDefault="0007338B" w:rsidP="009F1ACF">
            <w:pPr>
              <w:widowControl w:val="0"/>
              <w:spacing w:after="0" w:line="240" w:lineRule="auto"/>
              <w:ind w:firstLine="34"/>
              <w:jc w:val="center"/>
              <w:rPr>
                <w:rFonts w:ascii="Arial LatRus" w:hAnsi="Arial LatRus" w:cs="Sylfaen"/>
                <w:b/>
                <w:bCs/>
                <w:sz w:val="20"/>
                <w:szCs w:val="20"/>
              </w:rPr>
            </w:pPr>
            <w:r w:rsidRPr="00903C04">
              <w:rPr>
                <w:rFonts w:ascii="Calibri" w:hAnsi="Calibri" w:cs="Calibri"/>
                <w:b/>
                <w:sz w:val="20"/>
                <w:szCs w:val="20"/>
              </w:rPr>
              <w:t>ЗАКАЗЧИК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ind w:firstLine="34"/>
              <w:jc w:val="center"/>
              <w:rPr>
                <w:rFonts w:ascii="Arial LatRus" w:hAnsi="Arial LatRus"/>
                <w:sz w:val="20"/>
                <w:szCs w:val="20"/>
                <w:lang w:val="en-US"/>
              </w:rPr>
            </w:pPr>
            <w:r w:rsidRPr="00903C04">
              <w:rPr>
                <w:rFonts w:ascii="Arial LatRus" w:hAnsi="Arial LatRus"/>
                <w:sz w:val="20"/>
                <w:szCs w:val="20"/>
                <w:lang w:val="en-US"/>
              </w:rPr>
              <w:t>_______________________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ind w:firstLine="34"/>
              <w:jc w:val="center"/>
              <w:rPr>
                <w:rFonts w:ascii="Arial LatRus" w:hAnsi="Arial LatRus"/>
                <w:sz w:val="20"/>
                <w:szCs w:val="20"/>
                <w:vertAlign w:val="superscript"/>
              </w:rPr>
            </w:pPr>
            <w:r w:rsidRPr="00903C04">
              <w:rPr>
                <w:rFonts w:ascii="Arial LatRus" w:hAnsi="Arial LatRus"/>
                <w:sz w:val="20"/>
                <w:szCs w:val="20"/>
                <w:vertAlign w:val="superscript"/>
              </w:rPr>
              <w:t>/</w:t>
            </w:r>
            <w:r w:rsidRPr="00903C04">
              <w:rPr>
                <w:rFonts w:ascii="Calibri" w:hAnsi="Calibri" w:cs="Calibri"/>
                <w:sz w:val="20"/>
                <w:szCs w:val="20"/>
                <w:vertAlign w:val="superscript"/>
              </w:rPr>
              <w:t>подпись</w:t>
            </w:r>
            <w:r w:rsidRPr="00903C04">
              <w:rPr>
                <w:rFonts w:ascii="Arial LatRus" w:hAnsi="Arial LatRus"/>
                <w:sz w:val="20"/>
                <w:szCs w:val="20"/>
                <w:vertAlign w:val="superscript"/>
              </w:rPr>
              <w:t>/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ind w:firstLine="34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lastRenderedPageBreak/>
              <w:t>М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. 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П</w:t>
            </w:r>
            <w:r w:rsidRPr="00903C04">
              <w:rPr>
                <w:rFonts w:ascii="Arial LatRus" w:hAnsi="Arial LatRus"/>
                <w:sz w:val="20"/>
                <w:szCs w:val="20"/>
              </w:rPr>
              <w:t>.</w:t>
            </w:r>
          </w:p>
        </w:tc>
        <w:tc>
          <w:tcPr>
            <w:tcW w:w="760" w:type="dxa"/>
          </w:tcPr>
          <w:p w:rsidR="0007338B" w:rsidRPr="00903C04" w:rsidRDefault="0007338B" w:rsidP="009F1ACF">
            <w:pPr>
              <w:widowControl w:val="0"/>
              <w:spacing w:after="0" w:line="240" w:lineRule="auto"/>
              <w:ind w:firstLine="34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4343" w:type="dxa"/>
          </w:tcPr>
          <w:p w:rsidR="0007338B" w:rsidRPr="00903C04" w:rsidRDefault="0007338B" w:rsidP="009F1ACF">
            <w:pPr>
              <w:widowControl w:val="0"/>
              <w:spacing w:after="0" w:line="240" w:lineRule="auto"/>
              <w:ind w:firstLine="34"/>
              <w:jc w:val="center"/>
              <w:rPr>
                <w:rFonts w:ascii="Arial LatRus" w:hAnsi="Arial LatRus" w:cs="Sylfaen"/>
                <w:b/>
                <w:bCs/>
                <w:sz w:val="20"/>
                <w:szCs w:val="20"/>
              </w:rPr>
            </w:pPr>
            <w:r w:rsidRPr="00903C04">
              <w:rPr>
                <w:rFonts w:ascii="Calibri" w:hAnsi="Calibri" w:cs="Calibri"/>
                <w:b/>
                <w:sz w:val="20"/>
                <w:szCs w:val="20"/>
              </w:rPr>
              <w:t>ПОДРЯДЧИК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ind w:firstLine="34"/>
              <w:jc w:val="center"/>
              <w:rPr>
                <w:rFonts w:ascii="Arial LatRus" w:hAnsi="Arial LatRus"/>
                <w:sz w:val="20"/>
                <w:szCs w:val="20"/>
                <w:lang w:val="en-US"/>
              </w:rPr>
            </w:pPr>
            <w:r w:rsidRPr="00903C04">
              <w:rPr>
                <w:rFonts w:ascii="Arial LatRus" w:hAnsi="Arial LatRus"/>
                <w:sz w:val="20"/>
                <w:szCs w:val="20"/>
                <w:lang w:val="en-US"/>
              </w:rPr>
              <w:t>___________________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ind w:firstLine="34"/>
              <w:jc w:val="center"/>
              <w:rPr>
                <w:rFonts w:ascii="Arial LatRus" w:hAnsi="Arial LatRus"/>
                <w:sz w:val="20"/>
                <w:szCs w:val="20"/>
                <w:vertAlign w:val="superscript"/>
              </w:rPr>
            </w:pPr>
            <w:r w:rsidRPr="00903C04">
              <w:rPr>
                <w:rFonts w:ascii="Arial LatRus" w:hAnsi="Arial LatRus"/>
                <w:sz w:val="20"/>
                <w:szCs w:val="20"/>
                <w:vertAlign w:val="superscript"/>
              </w:rPr>
              <w:t>/</w:t>
            </w:r>
            <w:r w:rsidRPr="00903C04">
              <w:rPr>
                <w:rFonts w:ascii="Calibri" w:hAnsi="Calibri" w:cs="Calibri"/>
                <w:sz w:val="20"/>
                <w:szCs w:val="20"/>
                <w:vertAlign w:val="superscript"/>
              </w:rPr>
              <w:t>подпись</w:t>
            </w:r>
            <w:r w:rsidRPr="00903C04">
              <w:rPr>
                <w:rFonts w:ascii="Arial LatRus" w:hAnsi="Arial LatRus"/>
                <w:sz w:val="20"/>
                <w:szCs w:val="20"/>
                <w:vertAlign w:val="superscript"/>
              </w:rPr>
              <w:t>/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ind w:firstLine="34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lastRenderedPageBreak/>
              <w:t>М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. 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П</w:t>
            </w:r>
            <w:r w:rsidRPr="00903C04">
              <w:rPr>
                <w:rFonts w:ascii="Arial LatRus" w:hAnsi="Arial LatRus"/>
                <w:sz w:val="20"/>
                <w:szCs w:val="20"/>
              </w:rPr>
              <w:t>.</w:t>
            </w:r>
          </w:p>
        </w:tc>
      </w:tr>
    </w:tbl>
    <w:p w:rsidR="0007338B" w:rsidRPr="00903C04" w:rsidRDefault="0007338B" w:rsidP="009F1ACF">
      <w:pPr>
        <w:widowControl w:val="0"/>
        <w:spacing w:after="0" w:line="240" w:lineRule="auto"/>
        <w:ind w:firstLine="567"/>
        <w:jc w:val="right"/>
        <w:rPr>
          <w:rFonts w:ascii="Arial LatRus" w:hAnsi="Arial LatRus"/>
          <w:sz w:val="20"/>
          <w:szCs w:val="20"/>
        </w:rPr>
      </w:pPr>
    </w:p>
    <w:p w:rsidR="0007338B" w:rsidRPr="00903C04" w:rsidRDefault="0007338B" w:rsidP="009F1ACF">
      <w:pPr>
        <w:spacing w:after="0" w:line="240" w:lineRule="auto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br w:type="page"/>
      </w:r>
    </w:p>
    <w:p w:rsidR="0007338B" w:rsidRPr="00903C04" w:rsidRDefault="0007338B" w:rsidP="009F1ACF">
      <w:pPr>
        <w:widowControl w:val="0"/>
        <w:spacing w:after="0" w:line="240" w:lineRule="auto"/>
        <w:ind w:firstLine="567"/>
        <w:jc w:val="right"/>
        <w:rPr>
          <w:rFonts w:ascii="Arial LatRus" w:hAnsi="Arial LatRus" w:cs="Arial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lastRenderedPageBreak/>
        <w:t>Приложение</w:t>
      </w:r>
      <w:r w:rsidRPr="00903C04">
        <w:rPr>
          <w:rFonts w:ascii="Arial" w:hAnsi="Arial" w:cs="Arial"/>
          <w:sz w:val="20"/>
          <w:szCs w:val="20"/>
        </w:rPr>
        <w:t>№</w:t>
      </w:r>
      <w:r w:rsidRPr="00903C04">
        <w:rPr>
          <w:rFonts w:ascii="Arial LatRus" w:hAnsi="Arial LatRus"/>
          <w:sz w:val="20"/>
          <w:szCs w:val="20"/>
        </w:rPr>
        <w:t xml:space="preserve"> 2</w:t>
      </w:r>
    </w:p>
    <w:p w:rsidR="0007338B" w:rsidRPr="00903C04" w:rsidRDefault="0007338B" w:rsidP="009F1ACF">
      <w:pPr>
        <w:widowControl w:val="0"/>
        <w:spacing w:after="0" w:line="240" w:lineRule="auto"/>
        <w:ind w:firstLine="567"/>
        <w:jc w:val="right"/>
        <w:rPr>
          <w:rFonts w:ascii="Arial LatRus" w:hAnsi="Arial LatRus" w:cs="Arial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кДоговоруподкодом</w:t>
      </w:r>
      <w:r w:rsidRPr="00903C04">
        <w:rPr>
          <w:rFonts w:ascii="Arial LatRus" w:hAnsi="Arial LatRus" w:cs="Arial"/>
          <w:sz w:val="20"/>
          <w:szCs w:val="20"/>
        </w:rPr>
        <w:br/>
      </w:r>
      <w:r w:rsidRPr="00903C04">
        <w:rPr>
          <w:rFonts w:ascii="Calibri" w:hAnsi="Calibri" w:cs="Calibri"/>
          <w:sz w:val="20"/>
          <w:szCs w:val="20"/>
        </w:rPr>
        <w:t>заключенному</w:t>
      </w:r>
      <w:r w:rsidRPr="00903C04">
        <w:rPr>
          <w:rFonts w:ascii="Arial LatRus" w:hAnsi="Arial LatRus"/>
          <w:sz w:val="20"/>
          <w:szCs w:val="20"/>
        </w:rPr>
        <w:t xml:space="preserve"> " </w:t>
      </w:r>
      <w:r w:rsidRPr="00903C04">
        <w:rPr>
          <w:rFonts w:ascii="Arial LatRus" w:hAnsi="Arial LatRus"/>
          <w:sz w:val="20"/>
          <w:szCs w:val="20"/>
        </w:rPr>
        <w:tab/>
        <w:t xml:space="preserve">" </w:t>
      </w:r>
      <w:r w:rsidRPr="00903C04">
        <w:rPr>
          <w:rFonts w:ascii="Arial LatRus" w:hAnsi="Arial LatRus"/>
          <w:sz w:val="20"/>
          <w:szCs w:val="20"/>
        </w:rPr>
        <w:tab/>
        <w:t>20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г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spacing w:after="0" w:line="240" w:lineRule="auto"/>
        <w:ind w:firstLine="567"/>
        <w:jc w:val="center"/>
        <w:rPr>
          <w:rFonts w:ascii="Arial LatRus" w:hAnsi="Arial LatRus" w:cs="Sylfaen"/>
          <w:b/>
          <w:sz w:val="20"/>
          <w:szCs w:val="20"/>
        </w:rPr>
      </w:pPr>
    </w:p>
    <w:p w:rsidR="0007338B" w:rsidRPr="00903C04" w:rsidRDefault="0007338B" w:rsidP="009F1ACF">
      <w:pPr>
        <w:widowControl w:val="0"/>
        <w:spacing w:after="0" w:line="240" w:lineRule="auto"/>
        <w:ind w:firstLine="567"/>
        <w:jc w:val="center"/>
        <w:rPr>
          <w:rFonts w:ascii="Arial LatRus" w:hAnsi="Arial LatRus"/>
          <w:b/>
          <w:sz w:val="20"/>
          <w:szCs w:val="20"/>
        </w:rPr>
      </w:pPr>
      <w:r w:rsidRPr="00903C04">
        <w:rPr>
          <w:rFonts w:ascii="Calibri" w:hAnsi="Calibri" w:cs="Calibri"/>
          <w:b/>
          <w:sz w:val="20"/>
          <w:szCs w:val="20"/>
        </w:rPr>
        <w:t>КАЛЕНДАРНЫЙГРАФИК</w:t>
      </w:r>
    </w:p>
    <w:p w:rsidR="009F1ACF" w:rsidRPr="009F1ACF" w:rsidRDefault="009F1ACF" w:rsidP="009F1ACF">
      <w:pPr>
        <w:widowControl w:val="0"/>
        <w:spacing w:after="0" w:line="240" w:lineRule="auto"/>
        <w:ind w:firstLine="567"/>
        <w:jc w:val="center"/>
        <w:rPr>
          <w:b/>
          <w:sz w:val="20"/>
          <w:szCs w:val="20"/>
        </w:rPr>
      </w:pPr>
      <w:r w:rsidRPr="009F1ACF">
        <w:rPr>
          <w:rFonts w:ascii="Calibri" w:hAnsi="Calibri" w:cs="Calibri"/>
          <w:b/>
          <w:sz w:val="20"/>
          <w:szCs w:val="20"/>
        </w:rPr>
        <w:t>ВЫПОЛНЕНИЯРАБОТ</w:t>
      </w:r>
      <w:r w:rsidR="00C4783C" w:rsidRPr="00C4783C">
        <w:rPr>
          <w:rFonts w:ascii="Calibri" w:hAnsi="Calibri" w:cs="Calibri"/>
          <w:b/>
          <w:sz w:val="20"/>
          <w:szCs w:val="20"/>
        </w:rPr>
        <w:t xml:space="preserve"> Ямочный ремонт внутриобщиных улиц общины Ариндж</w:t>
      </w:r>
      <w:r w:rsidRPr="009F1ACF">
        <w:rPr>
          <w:rFonts w:ascii="Arial LatRus" w:hAnsi="Arial LatRus"/>
          <w:b/>
          <w:sz w:val="20"/>
          <w:szCs w:val="20"/>
        </w:rPr>
        <w:t xml:space="preserve"> "</w:t>
      </w:r>
    </w:p>
    <w:p w:rsidR="009F1ACF" w:rsidRPr="009F1ACF" w:rsidRDefault="009F1ACF" w:rsidP="009F1ACF">
      <w:pPr>
        <w:widowControl w:val="0"/>
        <w:spacing w:after="0" w:line="240" w:lineRule="auto"/>
        <w:ind w:firstLine="567"/>
        <w:jc w:val="center"/>
        <w:rPr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6"/>
        <w:gridCol w:w="4962"/>
        <w:gridCol w:w="1275"/>
        <w:gridCol w:w="1381"/>
      </w:tblGrid>
      <w:tr w:rsidR="0007338B" w:rsidRPr="00903C04" w:rsidTr="0007338B">
        <w:trPr>
          <w:cantSplit/>
          <w:jc w:val="center"/>
        </w:trPr>
        <w:tc>
          <w:tcPr>
            <w:tcW w:w="816" w:type="dxa"/>
            <w:vMerge w:val="restart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Arial" w:hAnsi="Arial" w:cs="Arial"/>
                <w:sz w:val="20"/>
                <w:szCs w:val="20"/>
              </w:rPr>
              <w:t>№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п</w:t>
            </w:r>
            <w:r w:rsidRPr="00903C04">
              <w:rPr>
                <w:rFonts w:ascii="Arial LatRus" w:hAnsi="Arial LatRus"/>
                <w:sz w:val="20"/>
                <w:szCs w:val="20"/>
              </w:rPr>
              <w:t>/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п</w:t>
            </w:r>
          </w:p>
        </w:tc>
        <w:tc>
          <w:tcPr>
            <w:tcW w:w="4962" w:type="dxa"/>
            <w:vMerge w:val="restart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Наименования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выполняемыхПодрядчикомотдельныхвидовработ</w:t>
            </w:r>
          </w:p>
        </w:tc>
        <w:tc>
          <w:tcPr>
            <w:tcW w:w="2656" w:type="dxa"/>
            <w:gridSpan w:val="2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  <w:lang w:val="en-US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Сроквыполненияработ</w:t>
            </w:r>
            <w:r w:rsidRPr="00903C04">
              <w:rPr>
                <w:rStyle w:val="FootnoteReference"/>
                <w:rFonts w:ascii="Arial LatRus" w:hAnsi="Arial LatRus"/>
                <w:sz w:val="20"/>
                <w:szCs w:val="20"/>
              </w:rPr>
              <w:footnoteReference w:customMarkFollows="1" w:id="27"/>
              <w:t>**</w:t>
            </w:r>
          </w:p>
        </w:tc>
      </w:tr>
      <w:tr w:rsidR="0007338B" w:rsidRPr="00903C04" w:rsidTr="0078532E">
        <w:trPr>
          <w:cantSplit/>
          <w:trHeight w:val="586"/>
          <w:jc w:val="center"/>
        </w:trPr>
        <w:tc>
          <w:tcPr>
            <w:tcW w:w="816" w:type="dxa"/>
            <w:vMerge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both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:rsidR="0007338B" w:rsidRPr="00903C04" w:rsidRDefault="0007338B" w:rsidP="009F1ACF">
            <w:pPr>
              <w:widowControl w:val="0"/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Начало</w:t>
            </w:r>
          </w:p>
        </w:tc>
        <w:tc>
          <w:tcPr>
            <w:tcW w:w="1381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Конец</w:t>
            </w:r>
          </w:p>
        </w:tc>
      </w:tr>
      <w:tr w:rsidR="0007338B" w:rsidRPr="00903C04" w:rsidTr="0078532E">
        <w:trPr>
          <w:trHeight w:val="586"/>
          <w:jc w:val="center"/>
        </w:trPr>
        <w:tc>
          <w:tcPr>
            <w:tcW w:w="816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1</w:t>
            </w:r>
          </w:p>
        </w:tc>
        <w:tc>
          <w:tcPr>
            <w:tcW w:w="4962" w:type="dxa"/>
            <w:vAlign w:val="center"/>
          </w:tcPr>
          <w:p w:rsidR="0007338B" w:rsidRPr="00903C04" w:rsidRDefault="009F1ACF" w:rsidP="009F1ACF">
            <w:pPr>
              <w:widowControl w:val="0"/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  <w:r w:rsidRPr="009F1ACF">
              <w:rPr>
                <w:rFonts w:ascii="Calibri" w:hAnsi="Calibri" w:cs="Calibri"/>
                <w:b/>
                <w:sz w:val="20"/>
                <w:szCs w:val="20"/>
              </w:rPr>
              <w:t>ВЫПОЛНЕНИЯРАБОТГ</w:t>
            </w:r>
            <w:r w:rsidR="00EB5CC2">
              <w:t xml:space="preserve"> </w:t>
            </w:r>
            <w:r w:rsidR="00C4783C" w:rsidRPr="00C4783C">
              <w:rPr>
                <w:rFonts w:ascii="Calibri" w:hAnsi="Calibri" w:cs="Calibri"/>
                <w:b/>
                <w:sz w:val="20"/>
                <w:szCs w:val="20"/>
              </w:rPr>
              <w:t xml:space="preserve">Ямочный ремонт внутриобщиных улиц общины Ариндж </w:t>
            </w:r>
          </w:p>
        </w:tc>
        <w:tc>
          <w:tcPr>
            <w:tcW w:w="1275" w:type="dxa"/>
            <w:vAlign w:val="center"/>
          </w:tcPr>
          <w:p w:rsidR="0007338B" w:rsidRPr="00903C04" w:rsidRDefault="003C4AB1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Сдатыподписаниядоговора</w:t>
            </w:r>
            <w:r w:rsidRPr="00903C04">
              <w:rPr>
                <w:rFonts w:ascii="Arial LatRus" w:hAnsi="Arial LatRus"/>
                <w:sz w:val="20"/>
                <w:szCs w:val="20"/>
              </w:rPr>
              <w:t>:</w:t>
            </w:r>
          </w:p>
        </w:tc>
        <w:tc>
          <w:tcPr>
            <w:tcW w:w="1381" w:type="dxa"/>
            <w:vAlign w:val="center"/>
          </w:tcPr>
          <w:p w:rsidR="0007338B" w:rsidRPr="00903C04" w:rsidRDefault="00C4783C" w:rsidP="009F1ACF">
            <w:pPr>
              <w:widowControl w:val="0"/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45</w:t>
            </w:r>
            <w:r w:rsidR="009F1ACF">
              <w:rPr>
                <w:sz w:val="20"/>
                <w:szCs w:val="20"/>
              </w:rPr>
              <w:t xml:space="preserve"> </w:t>
            </w:r>
            <w:r w:rsidR="003C4AB1" w:rsidRPr="00903C04">
              <w:rPr>
                <w:rFonts w:ascii="Calibri" w:hAnsi="Calibri" w:cs="Calibri"/>
                <w:sz w:val="20"/>
                <w:szCs w:val="20"/>
              </w:rPr>
              <w:t>дней</w:t>
            </w:r>
          </w:p>
        </w:tc>
      </w:tr>
      <w:tr w:rsidR="0007338B" w:rsidRPr="00903C04" w:rsidTr="0078532E">
        <w:trPr>
          <w:trHeight w:val="586"/>
          <w:jc w:val="center"/>
        </w:trPr>
        <w:tc>
          <w:tcPr>
            <w:tcW w:w="816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2</w:t>
            </w:r>
          </w:p>
        </w:tc>
        <w:tc>
          <w:tcPr>
            <w:tcW w:w="4962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</w:p>
        </w:tc>
      </w:tr>
      <w:tr w:rsidR="0007338B" w:rsidRPr="00903C04" w:rsidTr="0078532E">
        <w:trPr>
          <w:trHeight w:val="586"/>
          <w:jc w:val="center"/>
        </w:trPr>
        <w:tc>
          <w:tcPr>
            <w:tcW w:w="816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3</w:t>
            </w:r>
          </w:p>
        </w:tc>
        <w:tc>
          <w:tcPr>
            <w:tcW w:w="4962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</w:p>
        </w:tc>
      </w:tr>
      <w:tr w:rsidR="0007338B" w:rsidRPr="00903C04" w:rsidTr="0078532E">
        <w:trPr>
          <w:trHeight w:val="586"/>
          <w:jc w:val="center"/>
        </w:trPr>
        <w:tc>
          <w:tcPr>
            <w:tcW w:w="816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4</w:t>
            </w:r>
          </w:p>
        </w:tc>
        <w:tc>
          <w:tcPr>
            <w:tcW w:w="4962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</w:p>
        </w:tc>
      </w:tr>
      <w:tr w:rsidR="0007338B" w:rsidRPr="00903C04" w:rsidTr="0078532E">
        <w:trPr>
          <w:trHeight w:val="586"/>
          <w:jc w:val="center"/>
        </w:trPr>
        <w:tc>
          <w:tcPr>
            <w:tcW w:w="816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5</w:t>
            </w:r>
          </w:p>
        </w:tc>
        <w:tc>
          <w:tcPr>
            <w:tcW w:w="4962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</w:p>
        </w:tc>
      </w:tr>
      <w:tr w:rsidR="0007338B" w:rsidRPr="00903C04" w:rsidTr="0078532E">
        <w:trPr>
          <w:trHeight w:val="586"/>
          <w:jc w:val="center"/>
        </w:trPr>
        <w:tc>
          <w:tcPr>
            <w:tcW w:w="816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...</w:t>
            </w:r>
          </w:p>
        </w:tc>
        <w:tc>
          <w:tcPr>
            <w:tcW w:w="4962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rPr>
                <w:rFonts w:ascii="Arial LatRus" w:hAnsi="Arial LatRus"/>
                <w:sz w:val="20"/>
                <w:szCs w:val="20"/>
              </w:rPr>
            </w:pPr>
          </w:p>
        </w:tc>
      </w:tr>
      <w:tr w:rsidR="0007338B" w:rsidRPr="00903C04" w:rsidTr="0078532E">
        <w:trPr>
          <w:cantSplit/>
          <w:trHeight w:val="586"/>
          <w:jc w:val="center"/>
        </w:trPr>
        <w:tc>
          <w:tcPr>
            <w:tcW w:w="5778" w:type="dxa"/>
            <w:gridSpan w:val="2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rPr>
                <w:rFonts w:ascii="Arial LatRus" w:hAnsi="Arial LatRus"/>
                <w:b/>
                <w:sz w:val="20"/>
                <w:szCs w:val="20"/>
              </w:rPr>
            </w:pPr>
            <w:r w:rsidRPr="00903C04">
              <w:rPr>
                <w:rFonts w:ascii="Calibri" w:hAnsi="Calibri" w:cs="Calibri"/>
                <w:b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b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b/>
                <w:sz w:val="20"/>
                <w:szCs w:val="20"/>
              </w:rPr>
            </w:pPr>
          </w:p>
        </w:tc>
      </w:tr>
    </w:tbl>
    <w:p w:rsidR="0007338B" w:rsidRPr="00903C04" w:rsidRDefault="0007338B" w:rsidP="009F1ACF">
      <w:pPr>
        <w:widowControl w:val="0"/>
        <w:spacing w:after="0" w:line="240" w:lineRule="auto"/>
        <w:ind w:firstLine="567"/>
        <w:jc w:val="both"/>
        <w:outlineLvl w:val="3"/>
        <w:rPr>
          <w:rFonts w:ascii="Arial LatRus" w:hAnsi="Arial LatRus"/>
          <w:sz w:val="20"/>
          <w:szCs w:val="20"/>
        </w:rPr>
      </w:pPr>
    </w:p>
    <w:tbl>
      <w:tblPr>
        <w:tblW w:w="9639" w:type="dxa"/>
        <w:jc w:val="center"/>
        <w:tblLayout w:type="fixed"/>
        <w:tblLook w:val="0000"/>
      </w:tblPr>
      <w:tblGrid>
        <w:gridCol w:w="4536"/>
        <w:gridCol w:w="760"/>
        <w:gridCol w:w="4343"/>
      </w:tblGrid>
      <w:tr w:rsidR="0007338B" w:rsidRPr="00903C04" w:rsidTr="0007338B">
        <w:trPr>
          <w:jc w:val="center"/>
        </w:trPr>
        <w:tc>
          <w:tcPr>
            <w:tcW w:w="4536" w:type="dxa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 w:cs="Sylfaen"/>
                <w:b/>
                <w:bCs/>
                <w:sz w:val="20"/>
                <w:szCs w:val="20"/>
              </w:rPr>
            </w:pPr>
            <w:r w:rsidRPr="00903C04">
              <w:rPr>
                <w:rFonts w:ascii="Calibri" w:hAnsi="Calibri" w:cs="Calibri"/>
                <w:b/>
                <w:sz w:val="20"/>
                <w:szCs w:val="20"/>
              </w:rPr>
              <w:t>ЗАКАЗЧИК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  <w:lang w:val="en-US"/>
              </w:rPr>
            </w:pPr>
            <w:r w:rsidRPr="00903C04">
              <w:rPr>
                <w:rFonts w:ascii="Arial LatRus" w:hAnsi="Arial LatRus"/>
                <w:sz w:val="20"/>
                <w:szCs w:val="20"/>
                <w:lang w:val="en-US"/>
              </w:rPr>
              <w:t>______________________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  <w:vertAlign w:val="superscript"/>
              </w:rPr>
            </w:pPr>
            <w:r w:rsidRPr="00903C04">
              <w:rPr>
                <w:rFonts w:ascii="Arial LatRus" w:hAnsi="Arial LatRus"/>
                <w:sz w:val="20"/>
                <w:szCs w:val="20"/>
                <w:vertAlign w:val="superscript"/>
              </w:rPr>
              <w:t>/</w:t>
            </w:r>
            <w:r w:rsidRPr="00903C04">
              <w:rPr>
                <w:rFonts w:ascii="Calibri" w:hAnsi="Calibri" w:cs="Calibri"/>
                <w:sz w:val="20"/>
                <w:szCs w:val="20"/>
                <w:vertAlign w:val="superscript"/>
              </w:rPr>
              <w:t>подпись</w:t>
            </w:r>
            <w:r w:rsidRPr="00903C04">
              <w:rPr>
                <w:rFonts w:ascii="Arial LatRus" w:hAnsi="Arial LatRus"/>
                <w:sz w:val="20"/>
                <w:szCs w:val="20"/>
                <w:vertAlign w:val="superscript"/>
              </w:rPr>
              <w:t>/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М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. 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П</w:t>
            </w:r>
            <w:r w:rsidRPr="00903C04">
              <w:rPr>
                <w:rFonts w:ascii="Arial LatRus" w:hAnsi="Arial LatRus"/>
                <w:sz w:val="20"/>
                <w:szCs w:val="20"/>
              </w:rPr>
              <w:t>.</w:t>
            </w:r>
          </w:p>
        </w:tc>
        <w:tc>
          <w:tcPr>
            <w:tcW w:w="760" w:type="dxa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4343" w:type="dxa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 w:cs="Sylfaen"/>
                <w:b/>
                <w:bCs/>
                <w:sz w:val="20"/>
                <w:szCs w:val="20"/>
              </w:rPr>
            </w:pPr>
            <w:r w:rsidRPr="00903C04">
              <w:rPr>
                <w:rFonts w:ascii="Calibri" w:hAnsi="Calibri" w:cs="Calibri"/>
                <w:b/>
                <w:sz w:val="20"/>
                <w:szCs w:val="20"/>
              </w:rPr>
              <w:t>ПОДРЯДЧИК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  <w:lang w:val="en-US"/>
              </w:rPr>
            </w:pPr>
            <w:r w:rsidRPr="00903C04">
              <w:rPr>
                <w:rFonts w:ascii="Arial LatRus" w:hAnsi="Arial LatRus"/>
                <w:sz w:val="20"/>
                <w:szCs w:val="20"/>
                <w:lang w:val="en-US"/>
              </w:rPr>
              <w:t>_____________________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  <w:vertAlign w:val="superscript"/>
              </w:rPr>
            </w:pPr>
            <w:r w:rsidRPr="00903C04">
              <w:rPr>
                <w:rFonts w:ascii="Arial LatRus" w:hAnsi="Arial LatRus"/>
                <w:sz w:val="20"/>
                <w:szCs w:val="20"/>
                <w:vertAlign w:val="superscript"/>
              </w:rPr>
              <w:t>/</w:t>
            </w:r>
            <w:r w:rsidRPr="00903C04">
              <w:rPr>
                <w:rFonts w:ascii="Calibri" w:hAnsi="Calibri" w:cs="Calibri"/>
                <w:sz w:val="20"/>
                <w:szCs w:val="20"/>
                <w:vertAlign w:val="superscript"/>
              </w:rPr>
              <w:t>подпись</w:t>
            </w:r>
            <w:r w:rsidRPr="00903C04">
              <w:rPr>
                <w:rFonts w:ascii="Arial LatRus" w:hAnsi="Arial LatRus"/>
                <w:sz w:val="20"/>
                <w:szCs w:val="20"/>
                <w:vertAlign w:val="superscript"/>
              </w:rPr>
              <w:t>/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М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. 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П</w:t>
            </w:r>
            <w:r w:rsidRPr="00903C04">
              <w:rPr>
                <w:rFonts w:ascii="Arial LatRus" w:hAnsi="Arial LatRus"/>
                <w:sz w:val="20"/>
                <w:szCs w:val="20"/>
              </w:rPr>
              <w:t>.</w:t>
            </w:r>
          </w:p>
        </w:tc>
      </w:tr>
    </w:tbl>
    <w:p w:rsidR="0007338B" w:rsidRPr="00903C04" w:rsidRDefault="0007338B" w:rsidP="009F1ACF">
      <w:pPr>
        <w:widowControl w:val="0"/>
        <w:tabs>
          <w:tab w:val="left" w:pos="8789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</w:p>
    <w:p w:rsidR="0007338B" w:rsidRPr="00903C04" w:rsidRDefault="0007338B" w:rsidP="009F1ACF">
      <w:pPr>
        <w:widowControl w:val="0"/>
        <w:spacing w:after="0" w:line="240" w:lineRule="auto"/>
        <w:rPr>
          <w:rFonts w:ascii="Arial LatRus" w:hAnsi="Arial LatRus"/>
          <w:sz w:val="20"/>
          <w:szCs w:val="20"/>
        </w:rPr>
      </w:pPr>
      <w:r w:rsidRPr="00903C04">
        <w:rPr>
          <w:rFonts w:ascii="Arial LatRus" w:hAnsi="Arial LatRus"/>
          <w:sz w:val="20"/>
          <w:szCs w:val="20"/>
        </w:rPr>
        <w:br w:type="page"/>
      </w:r>
    </w:p>
    <w:p w:rsidR="0007338B" w:rsidRPr="00903C04" w:rsidRDefault="0007338B" w:rsidP="009F1ACF">
      <w:pPr>
        <w:widowControl w:val="0"/>
        <w:spacing w:after="0" w:line="240" w:lineRule="auto"/>
        <w:ind w:firstLine="567"/>
        <w:jc w:val="right"/>
        <w:rPr>
          <w:rFonts w:ascii="Arial LatRus" w:hAnsi="Arial LatRus" w:cs="Sylfaen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lastRenderedPageBreak/>
        <w:t>Приложение</w:t>
      </w:r>
      <w:r w:rsidRPr="00903C04">
        <w:rPr>
          <w:rFonts w:ascii="Arial" w:hAnsi="Arial" w:cs="Arial"/>
          <w:sz w:val="20"/>
          <w:szCs w:val="20"/>
        </w:rPr>
        <w:t>№</w:t>
      </w:r>
      <w:r w:rsidRPr="00903C04">
        <w:rPr>
          <w:rFonts w:ascii="Arial LatRus" w:hAnsi="Arial LatRus"/>
          <w:sz w:val="20"/>
          <w:szCs w:val="20"/>
        </w:rPr>
        <w:t xml:space="preserve"> 3</w:t>
      </w:r>
    </w:p>
    <w:p w:rsidR="0007338B" w:rsidRPr="00903C04" w:rsidRDefault="0007338B" w:rsidP="009F1ACF">
      <w:pPr>
        <w:widowControl w:val="0"/>
        <w:spacing w:after="0" w:line="240" w:lineRule="auto"/>
        <w:ind w:firstLine="567"/>
        <w:jc w:val="right"/>
        <w:rPr>
          <w:rFonts w:ascii="Arial LatRus" w:hAnsi="Arial LatRus" w:cs="Sylfaen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кДоговоруподкодом</w:t>
      </w:r>
      <w:r w:rsidRPr="00903C04">
        <w:rPr>
          <w:rFonts w:ascii="Arial LatRus" w:hAnsi="Arial LatRus" w:cs="Sylfaen"/>
          <w:sz w:val="20"/>
          <w:szCs w:val="20"/>
        </w:rPr>
        <w:br/>
      </w:r>
      <w:r w:rsidRPr="00903C04">
        <w:rPr>
          <w:rFonts w:ascii="Calibri" w:hAnsi="Calibri" w:cs="Calibri"/>
          <w:sz w:val="20"/>
          <w:szCs w:val="20"/>
        </w:rPr>
        <w:t>заключенному</w:t>
      </w:r>
      <w:r w:rsidRPr="00903C04">
        <w:rPr>
          <w:rFonts w:ascii="Arial LatRus" w:hAnsi="Arial LatRus"/>
          <w:sz w:val="20"/>
          <w:szCs w:val="20"/>
        </w:rPr>
        <w:t xml:space="preserve"> " </w:t>
      </w:r>
      <w:r w:rsidRPr="00903C04">
        <w:rPr>
          <w:rFonts w:ascii="Arial LatRus" w:hAnsi="Arial LatRus"/>
          <w:sz w:val="20"/>
          <w:szCs w:val="20"/>
        </w:rPr>
        <w:tab/>
        <w:t xml:space="preserve">" </w:t>
      </w:r>
      <w:r w:rsidRPr="00903C04">
        <w:rPr>
          <w:rFonts w:ascii="Arial LatRus" w:hAnsi="Arial LatRus"/>
          <w:sz w:val="20"/>
          <w:szCs w:val="20"/>
        </w:rPr>
        <w:tab/>
        <w:t>20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г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9540"/>
        </w:tabs>
        <w:spacing w:after="0" w:line="240" w:lineRule="auto"/>
        <w:ind w:firstLine="567"/>
        <w:jc w:val="center"/>
        <w:rPr>
          <w:rFonts w:ascii="Arial LatRus" w:hAnsi="Arial LatRus"/>
          <w:sz w:val="20"/>
          <w:szCs w:val="20"/>
        </w:rPr>
      </w:pPr>
    </w:p>
    <w:p w:rsidR="0007338B" w:rsidRPr="00903C04" w:rsidRDefault="0007338B" w:rsidP="009F1ACF">
      <w:pPr>
        <w:widowControl w:val="0"/>
        <w:spacing w:after="0" w:line="240" w:lineRule="auto"/>
        <w:ind w:firstLine="567"/>
        <w:jc w:val="center"/>
        <w:rPr>
          <w:rFonts w:ascii="Arial LatRus" w:hAnsi="Arial LatRus"/>
          <w:sz w:val="20"/>
          <w:szCs w:val="20"/>
          <w:lang w:val="en-US"/>
        </w:rPr>
      </w:pPr>
      <w:r w:rsidRPr="00903C04">
        <w:rPr>
          <w:rFonts w:ascii="Calibri" w:hAnsi="Calibri" w:cs="Calibri"/>
          <w:sz w:val="20"/>
          <w:szCs w:val="20"/>
        </w:rPr>
        <w:t>ГРАФИКОПЛАТЫ</w:t>
      </w:r>
      <w:r w:rsidRPr="00903C04">
        <w:rPr>
          <w:rStyle w:val="FootnoteReference"/>
          <w:rFonts w:ascii="Arial LatRus" w:hAnsi="Arial LatRus"/>
          <w:sz w:val="20"/>
          <w:szCs w:val="20"/>
        </w:rPr>
        <w:footnoteReference w:customMarkFollows="1" w:id="28"/>
        <w:t>*</w:t>
      </w:r>
    </w:p>
    <w:p w:rsidR="0007338B" w:rsidRPr="00903C04" w:rsidRDefault="0007338B" w:rsidP="009F1ACF">
      <w:pPr>
        <w:widowControl w:val="0"/>
        <w:spacing w:after="0" w:line="240" w:lineRule="auto"/>
        <w:ind w:firstLine="567"/>
        <w:jc w:val="right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драмовРА</w:t>
      </w:r>
    </w:p>
    <w:tbl>
      <w:tblPr>
        <w:tblW w:w="10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9"/>
        <w:gridCol w:w="1238"/>
        <w:gridCol w:w="1019"/>
        <w:gridCol w:w="582"/>
        <w:gridCol w:w="700"/>
        <w:gridCol w:w="431"/>
        <w:gridCol w:w="556"/>
        <w:gridCol w:w="436"/>
        <w:gridCol w:w="515"/>
        <w:gridCol w:w="477"/>
        <w:gridCol w:w="531"/>
        <w:gridCol w:w="729"/>
        <w:gridCol w:w="663"/>
        <w:gridCol w:w="594"/>
        <w:gridCol w:w="644"/>
        <w:gridCol w:w="581"/>
      </w:tblGrid>
      <w:tr w:rsidR="0007338B" w:rsidRPr="00903C04" w:rsidTr="0007338B">
        <w:trPr>
          <w:jc w:val="center"/>
        </w:trPr>
        <w:tc>
          <w:tcPr>
            <w:tcW w:w="10955" w:type="dxa"/>
            <w:gridSpan w:val="16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Работа</w:t>
            </w:r>
          </w:p>
        </w:tc>
      </w:tr>
      <w:tr w:rsidR="0007338B" w:rsidRPr="00903C04" w:rsidTr="0007338B">
        <w:trPr>
          <w:jc w:val="center"/>
        </w:trPr>
        <w:tc>
          <w:tcPr>
            <w:tcW w:w="1259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номерпредусмотренногоприглашениемлота</w:t>
            </w:r>
          </w:p>
        </w:tc>
        <w:tc>
          <w:tcPr>
            <w:tcW w:w="1238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промежуточныйкод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предусмотренныйпланомзакупокпоклассификацииЕЗК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 (CPV)</w:t>
            </w:r>
          </w:p>
        </w:tc>
        <w:tc>
          <w:tcPr>
            <w:tcW w:w="1019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наименование</w:t>
            </w:r>
          </w:p>
        </w:tc>
        <w:tc>
          <w:tcPr>
            <w:tcW w:w="7439" w:type="dxa"/>
            <w:gridSpan w:val="13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both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Оплатуработыпредусматриваетсяпроизвестив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 20</w:t>
            </w:r>
            <w:r w:rsidR="003C4AB1" w:rsidRPr="00903C04">
              <w:rPr>
                <w:rFonts w:ascii="Arial LatRus" w:hAnsi="Arial LatRus"/>
                <w:sz w:val="20"/>
                <w:szCs w:val="20"/>
              </w:rPr>
              <w:t>20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г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., 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помесяцам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, 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втомчисле</w:t>
            </w:r>
            <w:r w:rsidRPr="00903C04">
              <w:rPr>
                <w:rStyle w:val="FootnoteReference"/>
                <w:rFonts w:ascii="Arial LatRus" w:hAnsi="Arial LatRus"/>
                <w:sz w:val="20"/>
                <w:szCs w:val="20"/>
              </w:rPr>
              <w:footnoteReference w:customMarkFollows="1" w:id="29"/>
              <w:t>**</w:t>
            </w:r>
          </w:p>
        </w:tc>
      </w:tr>
      <w:tr w:rsidR="0007338B" w:rsidRPr="00903C04" w:rsidTr="0007338B">
        <w:trPr>
          <w:cantSplit/>
          <w:trHeight w:val="1134"/>
          <w:jc w:val="center"/>
        </w:trPr>
        <w:tc>
          <w:tcPr>
            <w:tcW w:w="1259" w:type="dxa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238" w:type="dxa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019" w:type="dxa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ind w:left="-95" w:right="-88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январь</w:t>
            </w:r>
          </w:p>
        </w:tc>
        <w:tc>
          <w:tcPr>
            <w:tcW w:w="700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ind w:left="-95" w:right="-88"/>
              <w:jc w:val="center"/>
              <w:rPr>
                <w:rFonts w:ascii="Arial LatRus" w:hAnsi="Arial LatRus" w:cs="Sylfaen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февраль</w:t>
            </w:r>
          </w:p>
        </w:tc>
        <w:tc>
          <w:tcPr>
            <w:tcW w:w="431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ind w:left="-95" w:right="-88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март</w:t>
            </w:r>
          </w:p>
        </w:tc>
        <w:tc>
          <w:tcPr>
            <w:tcW w:w="556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ind w:left="-95" w:right="-88"/>
              <w:jc w:val="center"/>
              <w:rPr>
                <w:rFonts w:ascii="Arial LatRus" w:hAnsi="Arial LatRus" w:cs="Sylfaen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апрель</w:t>
            </w:r>
          </w:p>
        </w:tc>
        <w:tc>
          <w:tcPr>
            <w:tcW w:w="436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ind w:left="-95" w:right="-88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май</w:t>
            </w:r>
          </w:p>
        </w:tc>
        <w:tc>
          <w:tcPr>
            <w:tcW w:w="515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ind w:left="-95" w:right="-88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июнь</w:t>
            </w:r>
          </w:p>
        </w:tc>
        <w:tc>
          <w:tcPr>
            <w:tcW w:w="477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ind w:left="-95" w:right="-88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июль</w:t>
            </w:r>
          </w:p>
        </w:tc>
        <w:tc>
          <w:tcPr>
            <w:tcW w:w="531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ind w:left="-95" w:right="-88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август</w:t>
            </w:r>
          </w:p>
        </w:tc>
        <w:tc>
          <w:tcPr>
            <w:tcW w:w="729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ind w:left="-95" w:right="-88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сентябрь</w:t>
            </w:r>
          </w:p>
        </w:tc>
        <w:tc>
          <w:tcPr>
            <w:tcW w:w="663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ind w:left="-95" w:right="-88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октябрь</w:t>
            </w:r>
          </w:p>
        </w:tc>
        <w:tc>
          <w:tcPr>
            <w:tcW w:w="594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ind w:left="-95" w:right="-88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ноябрь</w:t>
            </w:r>
          </w:p>
        </w:tc>
        <w:tc>
          <w:tcPr>
            <w:tcW w:w="644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ind w:left="-95" w:right="-88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декабрь</w:t>
            </w:r>
          </w:p>
        </w:tc>
        <w:tc>
          <w:tcPr>
            <w:tcW w:w="581" w:type="dxa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ind w:left="-95" w:right="-88"/>
              <w:jc w:val="center"/>
              <w:rPr>
                <w:rFonts w:ascii="Arial LatRus" w:hAnsi="Arial LatRus"/>
                <w:sz w:val="20"/>
                <w:szCs w:val="20"/>
                <w:lang w:val="en-US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Всего</w:t>
            </w:r>
          </w:p>
        </w:tc>
      </w:tr>
      <w:tr w:rsidR="006E0AF7" w:rsidRPr="00903C04" w:rsidTr="00EB5CC2">
        <w:trPr>
          <w:cantSplit/>
          <w:trHeight w:val="1134"/>
          <w:jc w:val="center"/>
        </w:trPr>
        <w:tc>
          <w:tcPr>
            <w:tcW w:w="1259" w:type="dxa"/>
            <w:vAlign w:val="center"/>
          </w:tcPr>
          <w:p w:rsidR="006E0AF7" w:rsidRPr="00903C04" w:rsidRDefault="006E0AF7" w:rsidP="003F797C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  <w:lang w:val="en-US"/>
              </w:rPr>
            </w:pPr>
            <w:r w:rsidRPr="00903C04">
              <w:rPr>
                <w:rFonts w:ascii="Arial LatRus" w:hAnsi="Arial LatRus"/>
                <w:sz w:val="20"/>
                <w:szCs w:val="20"/>
                <w:lang w:val="en-US"/>
              </w:rPr>
              <w:t>1</w:t>
            </w:r>
          </w:p>
        </w:tc>
        <w:tc>
          <w:tcPr>
            <w:tcW w:w="1238" w:type="dxa"/>
            <w:vAlign w:val="center"/>
          </w:tcPr>
          <w:p w:rsidR="008C5485" w:rsidRDefault="008C5485" w:rsidP="008C5485">
            <w:pPr>
              <w:jc w:val="center"/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45231188</w:t>
            </w:r>
          </w:p>
          <w:p w:rsidR="006E0AF7" w:rsidRPr="00903C04" w:rsidRDefault="006E0AF7" w:rsidP="003F797C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:rsidR="006E0AF7" w:rsidRPr="009F1ACF" w:rsidRDefault="00C4783C" w:rsidP="003F797C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4783C">
              <w:rPr>
                <w:rFonts w:ascii="Calibri" w:hAnsi="Calibri" w:cs="Calibri"/>
                <w:b/>
                <w:sz w:val="20"/>
                <w:szCs w:val="20"/>
              </w:rPr>
              <w:t xml:space="preserve">Ямочный ремонт внутриобщиных улиц общины Ариндж </w:t>
            </w:r>
            <w:r w:rsidR="006E0AF7" w:rsidRPr="009F1ACF">
              <w:rPr>
                <w:rFonts w:ascii="Arial LatRus" w:hAnsi="Arial LatRus"/>
                <w:b/>
                <w:sz w:val="20"/>
                <w:szCs w:val="20"/>
              </w:rPr>
              <w:t>"</w:t>
            </w:r>
          </w:p>
          <w:p w:rsidR="006E0AF7" w:rsidRPr="00903C04" w:rsidRDefault="006E0AF7" w:rsidP="003F797C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 w:rsidR="006E0AF7" w:rsidRPr="00903C04" w:rsidRDefault="006E0AF7" w:rsidP="009F1ACF">
            <w:pPr>
              <w:widowControl w:val="0"/>
              <w:spacing w:after="0" w:line="240" w:lineRule="auto"/>
              <w:ind w:left="-95" w:right="-88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:rsidR="006E0AF7" w:rsidRPr="00903C04" w:rsidRDefault="006E0AF7" w:rsidP="009F1ACF">
            <w:pPr>
              <w:widowControl w:val="0"/>
              <w:spacing w:after="0" w:line="240" w:lineRule="auto"/>
              <w:ind w:left="-95" w:right="-88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431" w:type="dxa"/>
            <w:vAlign w:val="center"/>
          </w:tcPr>
          <w:p w:rsidR="006E0AF7" w:rsidRPr="00903C04" w:rsidRDefault="006E0AF7" w:rsidP="009F1ACF">
            <w:pPr>
              <w:widowControl w:val="0"/>
              <w:spacing w:after="0" w:line="240" w:lineRule="auto"/>
              <w:ind w:left="-95" w:right="-88"/>
              <w:jc w:val="center"/>
              <w:rPr>
                <w:rFonts w:ascii="Arial LatRus" w:hAnsi="Arial LatRus" w:cs="Arial"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6E0AF7" w:rsidRPr="00903C04" w:rsidRDefault="006E0AF7" w:rsidP="009F1ACF">
            <w:pPr>
              <w:widowControl w:val="0"/>
              <w:spacing w:after="0" w:line="240" w:lineRule="auto"/>
              <w:ind w:left="-95" w:right="-88"/>
              <w:jc w:val="center"/>
              <w:rPr>
                <w:rFonts w:ascii="Arial LatRus" w:hAnsi="Arial LatRus" w:cs="Arial"/>
                <w:sz w:val="20"/>
                <w:szCs w:val="20"/>
              </w:rPr>
            </w:pPr>
          </w:p>
        </w:tc>
        <w:tc>
          <w:tcPr>
            <w:tcW w:w="436" w:type="dxa"/>
            <w:vAlign w:val="center"/>
          </w:tcPr>
          <w:p w:rsidR="006E0AF7" w:rsidRPr="00903C04" w:rsidRDefault="006E0AF7" w:rsidP="009F1ACF">
            <w:pPr>
              <w:widowControl w:val="0"/>
              <w:spacing w:after="0" w:line="240" w:lineRule="auto"/>
              <w:ind w:left="-95" w:right="-88"/>
              <w:jc w:val="center"/>
              <w:rPr>
                <w:rFonts w:ascii="Arial LatRus" w:hAnsi="Arial LatRus" w:cs="Arial"/>
                <w:sz w:val="20"/>
                <w:szCs w:val="20"/>
              </w:rPr>
            </w:pPr>
          </w:p>
        </w:tc>
        <w:tc>
          <w:tcPr>
            <w:tcW w:w="515" w:type="dxa"/>
            <w:vAlign w:val="center"/>
          </w:tcPr>
          <w:p w:rsidR="006E0AF7" w:rsidRPr="00903C04" w:rsidRDefault="006E0AF7" w:rsidP="009F1ACF">
            <w:pPr>
              <w:widowControl w:val="0"/>
              <w:spacing w:after="0" w:line="240" w:lineRule="auto"/>
              <w:ind w:left="-95" w:right="-88"/>
              <w:jc w:val="center"/>
              <w:rPr>
                <w:rFonts w:ascii="Arial LatRus" w:hAnsi="Arial LatRus" w:cs="Arial"/>
                <w:sz w:val="20"/>
                <w:szCs w:val="20"/>
              </w:rPr>
            </w:pPr>
          </w:p>
        </w:tc>
        <w:tc>
          <w:tcPr>
            <w:tcW w:w="477" w:type="dxa"/>
            <w:vAlign w:val="center"/>
          </w:tcPr>
          <w:p w:rsidR="006E0AF7" w:rsidRPr="00903C04" w:rsidRDefault="006E0AF7" w:rsidP="009F1ACF">
            <w:pPr>
              <w:widowControl w:val="0"/>
              <w:spacing w:after="0" w:line="240" w:lineRule="auto"/>
              <w:ind w:left="-95" w:right="-88"/>
              <w:jc w:val="center"/>
              <w:rPr>
                <w:rFonts w:ascii="Arial LatRus" w:hAnsi="Arial LatRus" w:cs="Arial"/>
                <w:sz w:val="20"/>
                <w:szCs w:val="20"/>
              </w:rPr>
            </w:pPr>
          </w:p>
        </w:tc>
        <w:tc>
          <w:tcPr>
            <w:tcW w:w="531" w:type="dxa"/>
            <w:vAlign w:val="center"/>
          </w:tcPr>
          <w:p w:rsidR="006E0AF7" w:rsidRPr="00903C04" w:rsidRDefault="006E0AF7" w:rsidP="00EB5CC2">
            <w:pPr>
              <w:widowControl w:val="0"/>
              <w:spacing w:after="0" w:line="240" w:lineRule="auto"/>
              <w:ind w:left="-95" w:right="-88"/>
              <w:jc w:val="center"/>
              <w:rPr>
                <w:rFonts w:ascii="Arial LatRus" w:hAnsi="Arial LatRus" w:cs="Arial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  <w:lang w:val="en-US"/>
              </w:rPr>
              <w:t>25</w:t>
            </w:r>
            <w:r w:rsidRPr="00903C04">
              <w:rPr>
                <w:rFonts w:ascii="Arial LatRus" w:hAnsi="Arial LatRus"/>
                <w:sz w:val="20"/>
                <w:szCs w:val="20"/>
              </w:rPr>
              <w:t>%</w:t>
            </w:r>
          </w:p>
        </w:tc>
        <w:tc>
          <w:tcPr>
            <w:tcW w:w="729" w:type="dxa"/>
            <w:vAlign w:val="center"/>
          </w:tcPr>
          <w:p w:rsidR="006E0AF7" w:rsidRPr="00903C04" w:rsidRDefault="0065421F" w:rsidP="00EB5CC2">
            <w:pPr>
              <w:widowControl w:val="0"/>
              <w:spacing w:after="0" w:line="240" w:lineRule="auto"/>
              <w:ind w:left="-95" w:right="-88"/>
              <w:jc w:val="center"/>
              <w:rPr>
                <w:rFonts w:ascii="Arial LatRus" w:hAnsi="Arial LatRus" w:cs="Arial"/>
                <w:sz w:val="20"/>
                <w:szCs w:val="20"/>
              </w:rPr>
            </w:pPr>
            <w:r>
              <w:rPr>
                <w:rFonts w:ascii="Arial LatRus" w:hAnsi="Arial LatRus"/>
                <w:sz w:val="20"/>
                <w:szCs w:val="20"/>
                <w:lang w:val="en-US"/>
              </w:rPr>
              <w:t>10</w:t>
            </w:r>
            <w:r w:rsidR="006E0AF7" w:rsidRPr="00903C04">
              <w:rPr>
                <w:rFonts w:ascii="Arial LatRus" w:hAnsi="Arial LatRus"/>
                <w:sz w:val="20"/>
                <w:szCs w:val="20"/>
                <w:lang w:val="en-US"/>
              </w:rPr>
              <w:t>0</w:t>
            </w:r>
            <w:r w:rsidR="006E0AF7" w:rsidRPr="00903C04">
              <w:rPr>
                <w:rFonts w:ascii="Arial LatRus" w:hAnsi="Arial LatRus"/>
                <w:sz w:val="20"/>
                <w:szCs w:val="20"/>
              </w:rPr>
              <w:t xml:space="preserve"> %</w:t>
            </w:r>
          </w:p>
        </w:tc>
        <w:tc>
          <w:tcPr>
            <w:tcW w:w="663" w:type="dxa"/>
          </w:tcPr>
          <w:p w:rsidR="006E0AF7" w:rsidRDefault="006E0AF7">
            <w:pPr>
              <w:rPr>
                <w:rFonts w:ascii="Arial LatRus" w:hAnsi="Arial LatRus"/>
                <w:sz w:val="20"/>
                <w:szCs w:val="20"/>
                <w:lang w:val="en-US"/>
              </w:rPr>
            </w:pPr>
          </w:p>
          <w:p w:rsidR="006E0AF7" w:rsidRDefault="006E0AF7">
            <w:pPr>
              <w:rPr>
                <w:rFonts w:ascii="Arial LatRus" w:hAnsi="Arial LatRus"/>
                <w:sz w:val="20"/>
                <w:szCs w:val="20"/>
                <w:lang w:val="en-US"/>
              </w:rPr>
            </w:pPr>
          </w:p>
          <w:p w:rsidR="006E0AF7" w:rsidRDefault="006E0AF7">
            <w:r w:rsidRPr="0076766D">
              <w:rPr>
                <w:rFonts w:ascii="Arial LatRus" w:hAnsi="Arial LatRus"/>
                <w:sz w:val="20"/>
                <w:szCs w:val="20"/>
                <w:lang w:val="en-US"/>
              </w:rPr>
              <w:t>100</w:t>
            </w:r>
            <w:r w:rsidRPr="0076766D">
              <w:rPr>
                <w:rFonts w:ascii="Arial LatRus" w:hAnsi="Arial LatRus"/>
                <w:sz w:val="20"/>
                <w:szCs w:val="20"/>
              </w:rPr>
              <w:t xml:space="preserve"> %</w:t>
            </w:r>
          </w:p>
        </w:tc>
        <w:tc>
          <w:tcPr>
            <w:tcW w:w="594" w:type="dxa"/>
          </w:tcPr>
          <w:p w:rsidR="006E0AF7" w:rsidRDefault="006E0AF7">
            <w:pPr>
              <w:rPr>
                <w:rFonts w:ascii="Arial LatRus" w:hAnsi="Arial LatRus"/>
                <w:sz w:val="20"/>
                <w:szCs w:val="20"/>
                <w:lang w:val="en-US"/>
              </w:rPr>
            </w:pPr>
          </w:p>
          <w:p w:rsidR="006E0AF7" w:rsidRDefault="006E0AF7">
            <w:pPr>
              <w:rPr>
                <w:rFonts w:ascii="Arial LatRus" w:hAnsi="Arial LatRus"/>
                <w:sz w:val="20"/>
                <w:szCs w:val="20"/>
                <w:lang w:val="en-US"/>
              </w:rPr>
            </w:pPr>
          </w:p>
          <w:p w:rsidR="006E0AF7" w:rsidRDefault="006E0AF7">
            <w:r w:rsidRPr="0076766D">
              <w:rPr>
                <w:rFonts w:ascii="Arial LatRus" w:hAnsi="Arial LatRus"/>
                <w:sz w:val="20"/>
                <w:szCs w:val="20"/>
                <w:lang w:val="en-US"/>
              </w:rPr>
              <w:t>100</w:t>
            </w:r>
            <w:r w:rsidRPr="0076766D">
              <w:rPr>
                <w:rFonts w:ascii="Arial LatRus" w:hAnsi="Arial LatRus"/>
                <w:sz w:val="20"/>
                <w:szCs w:val="20"/>
              </w:rPr>
              <w:t xml:space="preserve"> %</w:t>
            </w:r>
          </w:p>
        </w:tc>
        <w:tc>
          <w:tcPr>
            <w:tcW w:w="644" w:type="dxa"/>
            <w:vAlign w:val="center"/>
          </w:tcPr>
          <w:p w:rsidR="006E0AF7" w:rsidRPr="00903C04" w:rsidRDefault="006E0AF7" w:rsidP="009F1ACF">
            <w:pPr>
              <w:widowControl w:val="0"/>
              <w:spacing w:after="0" w:line="240" w:lineRule="auto"/>
              <w:ind w:left="-95" w:right="-88"/>
              <w:jc w:val="center"/>
              <w:rPr>
                <w:rFonts w:ascii="Arial LatRus" w:hAnsi="Arial LatRus" w:cs="Arial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  <w:lang w:val="en-US"/>
              </w:rPr>
              <w:t>100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 %</w:t>
            </w:r>
          </w:p>
        </w:tc>
        <w:tc>
          <w:tcPr>
            <w:tcW w:w="581" w:type="dxa"/>
            <w:vAlign w:val="center"/>
          </w:tcPr>
          <w:p w:rsidR="006E0AF7" w:rsidRPr="00903C04" w:rsidRDefault="006E0AF7" w:rsidP="009F1ACF">
            <w:pPr>
              <w:widowControl w:val="0"/>
              <w:spacing w:after="0" w:line="240" w:lineRule="auto"/>
              <w:ind w:left="-95" w:right="-88"/>
              <w:jc w:val="center"/>
              <w:rPr>
                <w:rFonts w:ascii="Arial LatRus" w:hAnsi="Arial LatRus"/>
                <w:b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  <w:lang w:val="en-US"/>
              </w:rPr>
              <w:t>100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 %</w:t>
            </w:r>
          </w:p>
        </w:tc>
      </w:tr>
    </w:tbl>
    <w:p w:rsidR="0007338B" w:rsidRPr="00903C04" w:rsidRDefault="0007338B" w:rsidP="009F1ACF">
      <w:pPr>
        <w:widowControl w:val="0"/>
        <w:spacing w:after="0" w:line="240" w:lineRule="auto"/>
        <w:jc w:val="both"/>
        <w:rPr>
          <w:rFonts w:ascii="Arial LatRus" w:hAnsi="Arial LatRus" w:cs="Sylfaen"/>
          <w:sz w:val="20"/>
          <w:szCs w:val="20"/>
          <w:lang w:val="en-US"/>
        </w:rPr>
      </w:pPr>
    </w:p>
    <w:tbl>
      <w:tblPr>
        <w:tblW w:w="9639" w:type="dxa"/>
        <w:jc w:val="center"/>
        <w:tblLayout w:type="fixed"/>
        <w:tblLook w:val="0000"/>
      </w:tblPr>
      <w:tblGrid>
        <w:gridCol w:w="4536"/>
        <w:gridCol w:w="760"/>
        <w:gridCol w:w="4343"/>
      </w:tblGrid>
      <w:tr w:rsidR="0007338B" w:rsidRPr="00903C04" w:rsidTr="0007338B">
        <w:trPr>
          <w:jc w:val="center"/>
        </w:trPr>
        <w:tc>
          <w:tcPr>
            <w:tcW w:w="4536" w:type="dxa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 w:cs="Sylfaen"/>
                <w:b/>
                <w:bCs/>
                <w:sz w:val="20"/>
                <w:szCs w:val="20"/>
              </w:rPr>
            </w:pPr>
            <w:r w:rsidRPr="00903C04">
              <w:rPr>
                <w:rFonts w:ascii="Calibri" w:hAnsi="Calibri" w:cs="Calibri"/>
                <w:b/>
                <w:sz w:val="20"/>
                <w:szCs w:val="20"/>
              </w:rPr>
              <w:t>ЗАКАЗЧИК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  <w:lang w:val="en-US"/>
              </w:rPr>
            </w:pPr>
            <w:r w:rsidRPr="00903C04">
              <w:rPr>
                <w:rFonts w:ascii="Arial LatRus" w:hAnsi="Arial LatRus"/>
                <w:sz w:val="20"/>
                <w:szCs w:val="20"/>
                <w:lang w:val="en-US"/>
              </w:rPr>
              <w:t>______________________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/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подпись</w:t>
            </w:r>
            <w:r w:rsidRPr="00903C04">
              <w:rPr>
                <w:rFonts w:ascii="Arial LatRus" w:hAnsi="Arial LatRus"/>
                <w:sz w:val="20"/>
                <w:szCs w:val="20"/>
              </w:rPr>
              <w:t>/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М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. 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П</w:t>
            </w:r>
            <w:r w:rsidRPr="00903C04">
              <w:rPr>
                <w:rFonts w:ascii="Arial LatRus" w:hAnsi="Arial LatRus"/>
                <w:sz w:val="20"/>
                <w:szCs w:val="20"/>
              </w:rPr>
              <w:t>.</w:t>
            </w:r>
          </w:p>
        </w:tc>
        <w:tc>
          <w:tcPr>
            <w:tcW w:w="760" w:type="dxa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4343" w:type="dxa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 w:cs="Sylfaen"/>
                <w:b/>
                <w:bCs/>
                <w:sz w:val="20"/>
                <w:szCs w:val="20"/>
              </w:rPr>
            </w:pPr>
            <w:r w:rsidRPr="00903C04">
              <w:rPr>
                <w:rFonts w:ascii="Calibri" w:hAnsi="Calibri" w:cs="Calibri"/>
                <w:b/>
                <w:sz w:val="20"/>
                <w:szCs w:val="20"/>
              </w:rPr>
              <w:t>ПОДРЯДЧИК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  <w:lang w:val="en-US"/>
              </w:rPr>
            </w:pPr>
            <w:r w:rsidRPr="00903C04">
              <w:rPr>
                <w:rFonts w:ascii="Arial LatRus" w:hAnsi="Arial LatRus"/>
                <w:sz w:val="20"/>
                <w:szCs w:val="20"/>
                <w:lang w:val="en-US"/>
              </w:rPr>
              <w:t>_____________________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/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подпись</w:t>
            </w:r>
            <w:r w:rsidRPr="00903C04">
              <w:rPr>
                <w:rFonts w:ascii="Arial LatRus" w:hAnsi="Arial LatRus"/>
                <w:sz w:val="20"/>
                <w:szCs w:val="20"/>
              </w:rPr>
              <w:t>/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М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. 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П</w:t>
            </w:r>
            <w:r w:rsidRPr="00903C04">
              <w:rPr>
                <w:rFonts w:ascii="Arial LatRus" w:hAnsi="Arial LatRus"/>
                <w:sz w:val="20"/>
                <w:szCs w:val="20"/>
              </w:rPr>
              <w:t>.</w:t>
            </w:r>
          </w:p>
        </w:tc>
      </w:tr>
    </w:tbl>
    <w:p w:rsidR="0007338B" w:rsidRPr="00903C04" w:rsidRDefault="0007338B" w:rsidP="009F1ACF">
      <w:pPr>
        <w:widowControl w:val="0"/>
        <w:spacing w:after="0" w:line="240" w:lineRule="auto"/>
        <w:ind w:firstLine="567"/>
        <w:rPr>
          <w:rFonts w:ascii="Arial LatRus" w:hAnsi="Arial LatRus"/>
          <w:sz w:val="20"/>
          <w:szCs w:val="20"/>
        </w:rPr>
        <w:sectPr w:rsidR="0007338B" w:rsidRPr="00903C04" w:rsidSect="0000594B">
          <w:footerReference w:type="default" r:id="rId8"/>
          <w:footnotePr>
            <w:pos w:val="beneathText"/>
          </w:footnotePr>
          <w:type w:val="nextColumn"/>
          <w:pgSz w:w="11907" w:h="16840" w:code="9"/>
          <w:pgMar w:top="993" w:right="708" w:bottom="1418" w:left="1276" w:header="561" w:footer="561" w:gutter="0"/>
          <w:cols w:space="720"/>
          <w:docGrid w:linePitch="326"/>
        </w:sectPr>
      </w:pPr>
    </w:p>
    <w:p w:rsidR="0007338B" w:rsidRPr="00903C04" w:rsidRDefault="0007338B" w:rsidP="009F1ACF">
      <w:pPr>
        <w:widowControl w:val="0"/>
        <w:spacing w:after="0" w:line="240" w:lineRule="auto"/>
        <w:ind w:firstLine="567"/>
        <w:jc w:val="right"/>
        <w:rPr>
          <w:rFonts w:ascii="Arial LatRus" w:hAnsi="Arial LatRus" w:cs="Arial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lastRenderedPageBreak/>
        <w:t>Приложение</w:t>
      </w:r>
      <w:r w:rsidRPr="00903C04">
        <w:rPr>
          <w:rFonts w:ascii="Arial" w:hAnsi="Arial" w:cs="Arial"/>
          <w:sz w:val="20"/>
          <w:szCs w:val="20"/>
        </w:rPr>
        <w:t>№</w:t>
      </w:r>
      <w:r w:rsidRPr="00903C04">
        <w:rPr>
          <w:rFonts w:ascii="Arial LatRus" w:hAnsi="Arial LatRus"/>
          <w:sz w:val="20"/>
          <w:szCs w:val="20"/>
        </w:rPr>
        <w:t xml:space="preserve"> 4</w:t>
      </w:r>
    </w:p>
    <w:p w:rsidR="0007338B" w:rsidRPr="00903C04" w:rsidRDefault="0007338B" w:rsidP="009F1ACF">
      <w:pPr>
        <w:widowControl w:val="0"/>
        <w:spacing w:after="0" w:line="240" w:lineRule="auto"/>
        <w:ind w:firstLine="567"/>
        <w:jc w:val="right"/>
        <w:rPr>
          <w:rFonts w:ascii="Arial LatRus" w:hAnsi="Arial LatRus" w:cs="Arial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кДоговоруподкодом</w:t>
      </w:r>
      <w:r w:rsidRPr="00903C04">
        <w:rPr>
          <w:rFonts w:ascii="Arial LatRus" w:hAnsi="Arial LatRus" w:cs="Arial"/>
          <w:sz w:val="20"/>
          <w:szCs w:val="20"/>
        </w:rPr>
        <w:br/>
      </w:r>
      <w:r w:rsidRPr="00903C04">
        <w:rPr>
          <w:rFonts w:ascii="Calibri" w:hAnsi="Calibri" w:cs="Calibri"/>
          <w:sz w:val="20"/>
          <w:szCs w:val="20"/>
        </w:rPr>
        <w:t>заключенному</w:t>
      </w:r>
      <w:r w:rsidRPr="00903C04">
        <w:rPr>
          <w:rFonts w:ascii="Arial LatRus" w:hAnsi="Arial LatRus"/>
          <w:sz w:val="20"/>
          <w:szCs w:val="20"/>
        </w:rPr>
        <w:t xml:space="preserve"> " </w:t>
      </w:r>
      <w:r w:rsidRPr="00903C04">
        <w:rPr>
          <w:rFonts w:ascii="Arial LatRus" w:hAnsi="Arial LatRus"/>
          <w:sz w:val="20"/>
          <w:szCs w:val="20"/>
        </w:rPr>
        <w:tab/>
        <w:t xml:space="preserve">" </w:t>
      </w:r>
      <w:r w:rsidRPr="00903C04">
        <w:rPr>
          <w:rFonts w:ascii="Arial LatRus" w:hAnsi="Arial LatRus"/>
          <w:sz w:val="20"/>
          <w:szCs w:val="20"/>
        </w:rPr>
        <w:tab/>
        <w:t>20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г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spacing w:after="0" w:line="240" w:lineRule="auto"/>
        <w:ind w:firstLine="567"/>
        <w:jc w:val="center"/>
        <w:rPr>
          <w:rFonts w:ascii="Arial LatRus" w:hAnsi="Arial LatRus" w:cs="Sylfaen"/>
          <w:b/>
          <w:sz w:val="20"/>
          <w:szCs w:val="20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/>
      </w:tblPr>
      <w:tblGrid>
        <w:gridCol w:w="4795"/>
        <w:gridCol w:w="4955"/>
      </w:tblGrid>
      <w:tr w:rsidR="0007338B" w:rsidRPr="00903C04" w:rsidTr="0007338B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iCs/>
                <w:color w:val="000000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Сторонадоговора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iCs/>
                <w:color w:val="000000"/>
                <w:sz w:val="20"/>
                <w:szCs w:val="20"/>
              </w:rPr>
            </w:pPr>
            <w:r w:rsidRPr="00903C04">
              <w:rPr>
                <w:rFonts w:ascii="Arial LatRus" w:hAnsi="Arial LatRus"/>
                <w:color w:val="000000"/>
                <w:sz w:val="20"/>
                <w:szCs w:val="20"/>
              </w:rPr>
              <w:t>_____________________________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iCs/>
                <w:color w:val="000000"/>
                <w:sz w:val="20"/>
                <w:szCs w:val="20"/>
              </w:rPr>
            </w:pPr>
            <w:r w:rsidRPr="00903C04">
              <w:rPr>
                <w:rFonts w:ascii="Arial LatRus" w:hAnsi="Arial LatRus"/>
                <w:color w:val="000000"/>
                <w:sz w:val="20"/>
                <w:szCs w:val="20"/>
              </w:rPr>
              <w:t>______________________________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iCs/>
                <w:color w:val="000000"/>
                <w:sz w:val="20"/>
                <w:szCs w:val="20"/>
              </w:rPr>
            </w:pPr>
            <w:r w:rsidRPr="00903C04">
              <w:rPr>
                <w:rFonts w:ascii="Calibri" w:hAnsi="Calibri" w:cs="Calibri"/>
                <w:color w:val="000000"/>
                <w:sz w:val="20"/>
                <w:szCs w:val="20"/>
              </w:rPr>
              <w:t>местонахождения</w:t>
            </w:r>
            <w:r w:rsidRPr="00903C04">
              <w:rPr>
                <w:rFonts w:ascii="Arial LatRus" w:hAnsi="Arial LatRus"/>
                <w:color w:val="000000"/>
                <w:sz w:val="20"/>
                <w:szCs w:val="20"/>
              </w:rPr>
              <w:t xml:space="preserve"> ______________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iCs/>
                <w:color w:val="000000"/>
                <w:sz w:val="20"/>
                <w:szCs w:val="20"/>
              </w:rPr>
            </w:pPr>
            <w:r w:rsidRPr="00903C04">
              <w:rPr>
                <w:rFonts w:ascii="Calibri" w:hAnsi="Calibri" w:cs="Calibri"/>
                <w:color w:val="000000"/>
                <w:sz w:val="20"/>
                <w:szCs w:val="20"/>
              </w:rPr>
              <w:t>Р</w:t>
            </w:r>
            <w:r w:rsidRPr="00903C04">
              <w:rPr>
                <w:rFonts w:ascii="Arial LatRus" w:hAnsi="Arial LatRus"/>
                <w:color w:val="000000"/>
                <w:sz w:val="20"/>
                <w:szCs w:val="20"/>
              </w:rPr>
              <w:t>/</w:t>
            </w:r>
            <w:r w:rsidRPr="00903C04">
              <w:rPr>
                <w:rFonts w:ascii="Calibri" w:hAnsi="Calibri" w:cs="Calibri"/>
                <w:color w:val="000000"/>
                <w:sz w:val="20"/>
                <w:szCs w:val="20"/>
              </w:rPr>
              <w:t>С</w:t>
            </w:r>
            <w:r w:rsidRPr="00903C04">
              <w:rPr>
                <w:rFonts w:ascii="Arial LatRus" w:hAnsi="Arial LatRus"/>
                <w:color w:val="000000"/>
                <w:sz w:val="20"/>
                <w:szCs w:val="20"/>
              </w:rPr>
              <w:t>__________________________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iCs/>
                <w:color w:val="000000"/>
                <w:sz w:val="20"/>
                <w:szCs w:val="20"/>
              </w:rPr>
            </w:pPr>
            <w:r w:rsidRPr="00903C04">
              <w:rPr>
                <w:rFonts w:ascii="Calibri" w:hAnsi="Calibri" w:cs="Calibri"/>
                <w:color w:val="000000"/>
                <w:sz w:val="20"/>
                <w:szCs w:val="20"/>
              </w:rPr>
              <w:t>УНН</w:t>
            </w:r>
            <w:r w:rsidRPr="00903C04">
              <w:rPr>
                <w:rFonts w:ascii="Arial LatRus" w:hAnsi="Arial LatRus"/>
                <w:color w:val="000000"/>
                <w:sz w:val="20"/>
                <w:szCs w:val="20"/>
              </w:rPr>
              <w:t>__________________________</w:t>
            </w:r>
          </w:p>
        </w:tc>
        <w:tc>
          <w:tcPr>
            <w:tcW w:w="0" w:type="auto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iCs/>
                <w:color w:val="000000"/>
                <w:sz w:val="20"/>
                <w:szCs w:val="20"/>
              </w:rPr>
            </w:pPr>
            <w:r w:rsidRPr="00903C04">
              <w:rPr>
                <w:rFonts w:ascii="Calibri" w:hAnsi="Calibri" w:cs="Calibri"/>
                <w:color w:val="000000"/>
                <w:sz w:val="20"/>
                <w:szCs w:val="20"/>
              </w:rPr>
              <w:t>Заказчик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iCs/>
                <w:color w:val="000000"/>
                <w:sz w:val="20"/>
                <w:szCs w:val="20"/>
              </w:rPr>
            </w:pPr>
            <w:r w:rsidRPr="00903C04">
              <w:rPr>
                <w:rFonts w:ascii="Arial LatRus" w:hAnsi="Arial LatRus"/>
                <w:color w:val="000000"/>
                <w:sz w:val="20"/>
                <w:szCs w:val="20"/>
              </w:rPr>
              <w:t>______________________________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iCs/>
                <w:color w:val="000000"/>
                <w:sz w:val="20"/>
                <w:szCs w:val="20"/>
              </w:rPr>
            </w:pPr>
            <w:r w:rsidRPr="00903C04">
              <w:rPr>
                <w:rFonts w:ascii="Arial LatRus" w:hAnsi="Arial LatRus"/>
                <w:color w:val="000000"/>
                <w:sz w:val="20"/>
                <w:szCs w:val="20"/>
              </w:rPr>
              <w:t>_______________________________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iCs/>
                <w:color w:val="000000"/>
                <w:sz w:val="20"/>
                <w:szCs w:val="20"/>
              </w:rPr>
            </w:pPr>
            <w:r w:rsidRPr="00903C04">
              <w:rPr>
                <w:rFonts w:ascii="Calibri" w:hAnsi="Calibri" w:cs="Calibri"/>
                <w:color w:val="000000"/>
                <w:sz w:val="20"/>
                <w:szCs w:val="20"/>
              </w:rPr>
              <w:t>местонахождения</w:t>
            </w:r>
            <w:r w:rsidRPr="00903C04">
              <w:rPr>
                <w:rFonts w:ascii="Arial LatRus" w:hAnsi="Arial LatRus"/>
                <w:color w:val="000000"/>
                <w:sz w:val="20"/>
                <w:szCs w:val="20"/>
              </w:rPr>
              <w:t xml:space="preserve"> _______________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iCs/>
                <w:color w:val="000000"/>
                <w:sz w:val="20"/>
                <w:szCs w:val="20"/>
              </w:rPr>
            </w:pPr>
            <w:r w:rsidRPr="00903C04">
              <w:rPr>
                <w:rFonts w:ascii="Calibri" w:hAnsi="Calibri" w:cs="Calibri"/>
                <w:color w:val="000000"/>
                <w:sz w:val="20"/>
                <w:szCs w:val="20"/>
              </w:rPr>
              <w:t>Р</w:t>
            </w:r>
            <w:r w:rsidRPr="00903C04">
              <w:rPr>
                <w:rFonts w:ascii="Arial LatRus" w:hAnsi="Arial LatRus"/>
                <w:color w:val="000000"/>
                <w:sz w:val="20"/>
                <w:szCs w:val="20"/>
              </w:rPr>
              <w:t>/</w:t>
            </w:r>
            <w:r w:rsidRPr="00903C04">
              <w:rPr>
                <w:rFonts w:ascii="Calibri" w:hAnsi="Calibri" w:cs="Calibri"/>
                <w:color w:val="000000"/>
                <w:sz w:val="20"/>
                <w:szCs w:val="20"/>
              </w:rPr>
              <w:t>С</w:t>
            </w:r>
            <w:r w:rsidRPr="00903C04">
              <w:rPr>
                <w:rFonts w:ascii="Arial LatRus" w:hAnsi="Arial LatRus"/>
                <w:color w:val="000000"/>
                <w:sz w:val="20"/>
                <w:szCs w:val="20"/>
              </w:rPr>
              <w:t>____________________________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iCs/>
                <w:color w:val="000000"/>
                <w:sz w:val="20"/>
                <w:szCs w:val="20"/>
              </w:rPr>
            </w:pPr>
            <w:r w:rsidRPr="00903C04">
              <w:rPr>
                <w:rFonts w:ascii="Calibri" w:hAnsi="Calibri" w:cs="Calibri"/>
                <w:color w:val="000000"/>
                <w:sz w:val="20"/>
                <w:szCs w:val="20"/>
              </w:rPr>
              <w:t>УНН</w:t>
            </w:r>
            <w:r w:rsidRPr="00903C04">
              <w:rPr>
                <w:rFonts w:ascii="Arial LatRus" w:hAnsi="Arial LatRus"/>
                <w:color w:val="000000"/>
                <w:sz w:val="20"/>
                <w:szCs w:val="20"/>
              </w:rPr>
              <w:t>___________________________</w:t>
            </w:r>
          </w:p>
        </w:tc>
      </w:tr>
    </w:tbl>
    <w:p w:rsidR="0007338B" w:rsidRPr="00903C04" w:rsidRDefault="0007338B" w:rsidP="009F1ACF">
      <w:pPr>
        <w:widowControl w:val="0"/>
        <w:spacing w:after="0" w:line="240" w:lineRule="auto"/>
        <w:ind w:left="567" w:right="566"/>
        <w:rPr>
          <w:rFonts w:ascii="Arial LatRus" w:hAnsi="Arial LatRus"/>
          <w:iCs/>
          <w:color w:val="000000"/>
          <w:sz w:val="20"/>
          <w:szCs w:val="20"/>
        </w:rPr>
      </w:pPr>
    </w:p>
    <w:p w:rsidR="0007338B" w:rsidRPr="00903C04" w:rsidRDefault="0007338B" w:rsidP="009F1ACF">
      <w:pPr>
        <w:widowControl w:val="0"/>
        <w:spacing w:after="0" w:line="240" w:lineRule="auto"/>
        <w:ind w:left="567" w:right="566"/>
        <w:jc w:val="center"/>
        <w:rPr>
          <w:rFonts w:ascii="Arial LatRus" w:hAnsi="Arial LatRus"/>
          <w:iCs/>
          <w:color w:val="000000"/>
          <w:sz w:val="20"/>
          <w:szCs w:val="20"/>
        </w:rPr>
      </w:pPr>
      <w:r w:rsidRPr="00903C04">
        <w:rPr>
          <w:rFonts w:ascii="Calibri" w:hAnsi="Calibri" w:cs="Calibri"/>
          <w:b/>
          <w:color w:val="000000"/>
          <w:sz w:val="20"/>
          <w:szCs w:val="20"/>
        </w:rPr>
        <w:t>АКТ</w:t>
      </w:r>
      <w:r w:rsidRPr="00903C04">
        <w:rPr>
          <w:rFonts w:ascii="Arial" w:hAnsi="Arial" w:cs="Arial"/>
          <w:b/>
          <w:color w:val="000000"/>
          <w:sz w:val="20"/>
          <w:szCs w:val="20"/>
        </w:rPr>
        <w:t>№</w:t>
      </w:r>
    </w:p>
    <w:p w:rsidR="0007338B" w:rsidRPr="00903C04" w:rsidRDefault="0007338B" w:rsidP="009F1ACF">
      <w:pPr>
        <w:widowControl w:val="0"/>
        <w:spacing w:after="0" w:line="240" w:lineRule="auto"/>
        <w:ind w:left="567" w:right="566"/>
        <w:jc w:val="center"/>
        <w:rPr>
          <w:rFonts w:ascii="Arial LatRus" w:hAnsi="Arial LatRus"/>
          <w:b/>
          <w:bCs/>
          <w:iCs/>
          <w:color w:val="000000"/>
          <w:sz w:val="20"/>
          <w:szCs w:val="20"/>
        </w:rPr>
      </w:pPr>
      <w:r w:rsidRPr="00903C04">
        <w:rPr>
          <w:rFonts w:ascii="Calibri" w:hAnsi="Calibri" w:cs="Calibri"/>
          <w:b/>
          <w:color w:val="000000"/>
          <w:sz w:val="20"/>
          <w:szCs w:val="20"/>
        </w:rPr>
        <w:t>СДАЧИ</w:t>
      </w:r>
      <w:r w:rsidRPr="00903C04">
        <w:rPr>
          <w:rFonts w:ascii="Arial LatRus" w:hAnsi="Arial LatRus"/>
          <w:b/>
          <w:color w:val="000000"/>
          <w:sz w:val="20"/>
          <w:szCs w:val="20"/>
        </w:rPr>
        <w:t>-</w:t>
      </w:r>
      <w:r w:rsidRPr="00903C04">
        <w:rPr>
          <w:rFonts w:ascii="Calibri" w:hAnsi="Calibri" w:cs="Calibri"/>
          <w:b/>
          <w:color w:val="000000"/>
          <w:sz w:val="20"/>
          <w:szCs w:val="20"/>
        </w:rPr>
        <w:t>ПРИЕМКИРЕЗУЛЬТАТОВИСПОЛНЕНИЯ</w:t>
      </w:r>
      <w:r w:rsidRPr="00903C04">
        <w:rPr>
          <w:rFonts w:ascii="Arial LatRus" w:hAnsi="Arial LatRus"/>
          <w:b/>
          <w:color w:val="000000"/>
          <w:sz w:val="20"/>
          <w:szCs w:val="20"/>
        </w:rPr>
        <w:br/>
      </w:r>
      <w:r w:rsidRPr="00903C04">
        <w:rPr>
          <w:rFonts w:ascii="Calibri" w:hAnsi="Calibri" w:cs="Calibri"/>
          <w:b/>
          <w:color w:val="000000"/>
          <w:sz w:val="20"/>
          <w:szCs w:val="20"/>
        </w:rPr>
        <w:t>ДОГОВОРАИЛИЕГОЧАСТИ</w:t>
      </w:r>
    </w:p>
    <w:p w:rsidR="0007338B" w:rsidRPr="00903C04" w:rsidRDefault="0007338B" w:rsidP="009F1ACF">
      <w:pPr>
        <w:pStyle w:val="BodyTextIndent"/>
        <w:widowControl w:val="0"/>
        <w:spacing w:line="240" w:lineRule="auto"/>
        <w:ind w:left="567" w:right="566" w:firstLine="0"/>
        <w:jc w:val="center"/>
        <w:rPr>
          <w:rFonts w:ascii="Arial LatRus" w:hAnsi="Arial LatRus"/>
          <w:b/>
          <w:bCs/>
          <w:i w:val="0"/>
          <w:iCs/>
          <w:lang w:val="ru-RU"/>
        </w:rPr>
      </w:pPr>
    </w:p>
    <w:p w:rsidR="0007338B" w:rsidRPr="00903C04" w:rsidRDefault="0007338B" w:rsidP="009F1ACF">
      <w:pPr>
        <w:pStyle w:val="BodyTextIndent"/>
        <w:widowControl w:val="0"/>
        <w:tabs>
          <w:tab w:val="left" w:pos="1134"/>
          <w:tab w:val="left" w:pos="2268"/>
          <w:tab w:val="left" w:pos="3402"/>
        </w:tabs>
        <w:spacing w:line="240" w:lineRule="auto"/>
        <w:ind w:firstLine="567"/>
        <w:rPr>
          <w:rFonts w:ascii="Arial LatRus" w:hAnsi="Arial LatRus"/>
          <w:i w:val="0"/>
          <w:iCs/>
          <w:lang w:val="ru-RU"/>
        </w:rPr>
      </w:pPr>
      <w:r w:rsidRPr="00903C04">
        <w:rPr>
          <w:rFonts w:ascii="Arial LatRus" w:hAnsi="Arial LatRus"/>
          <w:i w:val="0"/>
          <w:lang w:val="ru-RU"/>
        </w:rPr>
        <w:t>"</w:t>
      </w:r>
      <w:r w:rsidRPr="00903C04">
        <w:rPr>
          <w:rFonts w:ascii="Arial LatRus" w:hAnsi="Arial LatRus"/>
          <w:i w:val="0"/>
          <w:lang w:val="ru-RU"/>
        </w:rPr>
        <w:tab/>
        <w:t>" "</w:t>
      </w:r>
      <w:r w:rsidRPr="00903C04">
        <w:rPr>
          <w:rFonts w:ascii="Arial LatRus" w:hAnsi="Arial LatRus"/>
          <w:i w:val="0"/>
          <w:lang w:val="ru-RU"/>
        </w:rPr>
        <w:tab/>
        <w:t>" 20</w:t>
      </w:r>
      <w:r w:rsidRPr="00903C04">
        <w:rPr>
          <w:rFonts w:ascii="Arial LatRus" w:hAnsi="Arial LatRus"/>
          <w:i w:val="0"/>
          <w:lang w:val="ru-RU"/>
        </w:rPr>
        <w:tab/>
      </w:r>
      <w:r w:rsidRPr="00903C04">
        <w:rPr>
          <w:rFonts w:ascii="Calibri" w:hAnsi="Calibri" w:cs="Calibri"/>
          <w:i w:val="0"/>
          <w:lang w:val="ru-RU"/>
        </w:rPr>
        <w:t>г</w:t>
      </w:r>
      <w:r w:rsidRPr="00903C04">
        <w:rPr>
          <w:rFonts w:ascii="Arial LatRus" w:hAnsi="Arial LatRus"/>
          <w:i w:val="0"/>
          <w:lang w:val="ru-RU"/>
        </w:rPr>
        <w:t>.</w:t>
      </w:r>
    </w:p>
    <w:p w:rsidR="0007338B" w:rsidRPr="00903C04" w:rsidRDefault="0007338B" w:rsidP="009F1ACF">
      <w:pPr>
        <w:pStyle w:val="NormalWeb"/>
        <w:widowControl w:val="0"/>
        <w:spacing w:before="0" w:beforeAutospacing="0" w:after="0" w:afterAutospacing="0"/>
        <w:ind w:firstLine="567"/>
        <w:rPr>
          <w:rFonts w:ascii="Arial LatRus" w:hAnsi="Arial LatRus"/>
          <w:color w:val="000000"/>
          <w:sz w:val="20"/>
          <w:szCs w:val="20"/>
          <w:lang w:val="ru-RU"/>
        </w:rPr>
      </w:pP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Наименованиедоговора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 (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далее</w:t>
      </w:r>
      <w:r w:rsidRPr="00903C04">
        <w:rPr>
          <w:rFonts w:ascii="Arial LatRus" w:hAnsi="Arial LatRus" w:cs="Arial LatRus"/>
          <w:color w:val="000000"/>
          <w:sz w:val="20"/>
          <w:szCs w:val="20"/>
          <w:lang w:val="ru-RU"/>
        </w:rPr>
        <w:t>—</w:t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Договор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>)_____________________________</w:t>
      </w:r>
    </w:p>
    <w:p w:rsidR="0007338B" w:rsidRPr="00903C04" w:rsidRDefault="0007338B" w:rsidP="009F1ACF">
      <w:pPr>
        <w:pStyle w:val="NormalWeb"/>
        <w:widowControl w:val="0"/>
        <w:tabs>
          <w:tab w:val="left" w:pos="8789"/>
        </w:tabs>
        <w:spacing w:before="0" w:beforeAutospacing="0" w:after="0" w:afterAutospacing="0"/>
        <w:ind w:firstLine="567"/>
        <w:rPr>
          <w:rFonts w:ascii="Arial LatRus" w:hAnsi="Arial LatRus"/>
          <w:color w:val="000000"/>
          <w:sz w:val="20"/>
          <w:szCs w:val="20"/>
          <w:lang w:val="ru-RU"/>
        </w:rPr>
      </w:pP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ДатазаключенияДоговора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 "_________" "_____________________" 20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ab/>
      </w: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г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>.</w:t>
      </w:r>
    </w:p>
    <w:p w:rsidR="0007338B" w:rsidRPr="00903C04" w:rsidRDefault="0007338B" w:rsidP="009F1ACF">
      <w:pPr>
        <w:pStyle w:val="NormalWeb"/>
        <w:widowControl w:val="0"/>
        <w:spacing w:before="0" w:beforeAutospacing="0" w:after="0" w:afterAutospacing="0"/>
        <w:ind w:firstLine="567"/>
        <w:rPr>
          <w:rFonts w:ascii="Arial LatRus" w:hAnsi="Arial LatRus"/>
          <w:color w:val="000000"/>
          <w:sz w:val="20"/>
          <w:szCs w:val="20"/>
          <w:lang w:val="ru-RU"/>
        </w:rPr>
      </w:pPr>
      <w:r w:rsidRPr="00903C04">
        <w:rPr>
          <w:rFonts w:ascii="Calibri" w:hAnsi="Calibri" w:cs="Calibri"/>
          <w:color w:val="000000"/>
          <w:sz w:val="20"/>
          <w:szCs w:val="20"/>
          <w:lang w:val="ru-RU"/>
        </w:rPr>
        <w:t>НомерДоговора</w:t>
      </w:r>
      <w:r w:rsidRPr="00903C04">
        <w:rPr>
          <w:rFonts w:ascii="Arial LatRus" w:hAnsi="Arial LatRus"/>
          <w:color w:val="000000"/>
          <w:sz w:val="20"/>
          <w:szCs w:val="20"/>
          <w:lang w:val="ru-RU"/>
        </w:rPr>
        <w:t xml:space="preserve"> _____________________________________________________</w:t>
      </w:r>
    </w:p>
    <w:p w:rsidR="0007338B" w:rsidRPr="00903C04" w:rsidRDefault="0007338B" w:rsidP="009F1ACF">
      <w:pPr>
        <w:widowControl w:val="0"/>
        <w:tabs>
          <w:tab w:val="left" w:pos="6804"/>
          <w:tab w:val="left" w:pos="7938"/>
          <w:tab w:val="left" w:pos="8647"/>
          <w:tab w:val="left" w:pos="8789"/>
        </w:tabs>
        <w:spacing w:after="0" w:line="240" w:lineRule="auto"/>
        <w:ind w:firstLine="567"/>
        <w:jc w:val="both"/>
        <w:rPr>
          <w:rFonts w:ascii="Arial LatRus" w:hAnsi="Arial LatRus"/>
          <w:color w:val="000000"/>
          <w:sz w:val="20"/>
          <w:szCs w:val="20"/>
        </w:rPr>
      </w:pPr>
      <w:r w:rsidRPr="00903C04">
        <w:rPr>
          <w:rFonts w:ascii="Calibri" w:hAnsi="Calibri" w:cs="Calibri"/>
          <w:color w:val="000000"/>
          <w:sz w:val="20"/>
          <w:szCs w:val="20"/>
        </w:rPr>
        <w:t>ЗаказчикисторонаДоговора</w:t>
      </w:r>
      <w:r w:rsidRPr="00903C04">
        <w:rPr>
          <w:rFonts w:ascii="Arial LatRus" w:hAnsi="Arial LatRus"/>
          <w:color w:val="000000"/>
          <w:sz w:val="20"/>
          <w:szCs w:val="20"/>
        </w:rPr>
        <w:t xml:space="preserve">, </w:t>
      </w:r>
      <w:r w:rsidRPr="00903C04">
        <w:rPr>
          <w:rFonts w:ascii="Calibri" w:hAnsi="Calibri" w:cs="Calibri"/>
          <w:color w:val="000000"/>
          <w:sz w:val="20"/>
          <w:szCs w:val="20"/>
        </w:rPr>
        <w:t>принимаязаоснованиеотносящийсякисполнениюдоговорасчет</w:t>
      </w:r>
      <w:r w:rsidRPr="00903C04">
        <w:rPr>
          <w:rFonts w:ascii="Arial LatRus" w:hAnsi="Arial LatRus"/>
          <w:color w:val="000000"/>
          <w:sz w:val="20"/>
          <w:szCs w:val="20"/>
        </w:rPr>
        <w:t>-</w:t>
      </w:r>
      <w:r w:rsidRPr="00903C04">
        <w:rPr>
          <w:rFonts w:ascii="Calibri" w:hAnsi="Calibri" w:cs="Calibri"/>
          <w:color w:val="000000"/>
          <w:sz w:val="20"/>
          <w:szCs w:val="20"/>
        </w:rPr>
        <w:t>фактуру</w:t>
      </w:r>
      <w:r w:rsidRPr="00903C04">
        <w:rPr>
          <w:rFonts w:ascii="Arial LatRus" w:hAnsi="Arial LatRus"/>
          <w:color w:val="000000"/>
          <w:sz w:val="20"/>
          <w:szCs w:val="20"/>
        </w:rPr>
        <w:t xml:space="preserve"> N ___ , </w:t>
      </w:r>
      <w:r w:rsidRPr="00903C04">
        <w:rPr>
          <w:rFonts w:ascii="Calibri" w:hAnsi="Calibri" w:cs="Calibri"/>
          <w:color w:val="000000"/>
          <w:sz w:val="20"/>
          <w:szCs w:val="20"/>
        </w:rPr>
        <w:t>выписанный</w:t>
      </w:r>
      <w:r w:rsidRPr="00903C04">
        <w:rPr>
          <w:rFonts w:ascii="Arial LatRus" w:hAnsi="Arial LatRus"/>
          <w:color w:val="000000"/>
          <w:sz w:val="20"/>
          <w:szCs w:val="20"/>
        </w:rPr>
        <w:t xml:space="preserve"> "</w:t>
      </w:r>
      <w:r w:rsidRPr="00903C04">
        <w:rPr>
          <w:rFonts w:ascii="Arial LatRus" w:hAnsi="Arial LatRus"/>
          <w:color w:val="000000"/>
          <w:sz w:val="20"/>
          <w:szCs w:val="20"/>
        </w:rPr>
        <w:tab/>
        <w:t>""</w:t>
      </w:r>
      <w:r w:rsidRPr="00903C04">
        <w:rPr>
          <w:rFonts w:ascii="Arial LatRus" w:hAnsi="Arial LatRus"/>
          <w:color w:val="000000"/>
          <w:sz w:val="20"/>
          <w:szCs w:val="20"/>
        </w:rPr>
        <w:tab/>
        <w:t>" 20</w:t>
      </w:r>
      <w:r w:rsidRPr="00903C04">
        <w:rPr>
          <w:rFonts w:ascii="Arial LatRus" w:hAnsi="Arial LatRus"/>
          <w:color w:val="000000"/>
          <w:sz w:val="20"/>
          <w:szCs w:val="20"/>
        </w:rPr>
        <w:tab/>
      </w:r>
      <w:r w:rsidRPr="00903C04">
        <w:rPr>
          <w:rFonts w:ascii="Calibri" w:hAnsi="Calibri" w:cs="Calibri"/>
          <w:color w:val="000000"/>
          <w:sz w:val="20"/>
          <w:szCs w:val="20"/>
        </w:rPr>
        <w:t>г</w:t>
      </w:r>
      <w:r w:rsidRPr="00903C04">
        <w:rPr>
          <w:rFonts w:ascii="Arial LatRus" w:hAnsi="Arial LatRus"/>
          <w:color w:val="000000"/>
          <w:sz w:val="20"/>
          <w:szCs w:val="20"/>
        </w:rPr>
        <w:t xml:space="preserve">., </w:t>
      </w:r>
      <w:r w:rsidRPr="00903C04">
        <w:rPr>
          <w:rFonts w:ascii="Calibri" w:hAnsi="Calibri" w:cs="Calibri"/>
          <w:color w:val="000000"/>
          <w:sz w:val="20"/>
          <w:szCs w:val="20"/>
        </w:rPr>
        <w:t>составилинастоящийактоследующем</w:t>
      </w:r>
      <w:r w:rsidRPr="00903C04">
        <w:rPr>
          <w:rFonts w:ascii="Arial LatRus" w:hAnsi="Arial LatRus"/>
          <w:color w:val="000000"/>
          <w:sz w:val="20"/>
          <w:szCs w:val="20"/>
        </w:rPr>
        <w:t>:</w:t>
      </w:r>
    </w:p>
    <w:p w:rsidR="0007338B" w:rsidRPr="00903C04" w:rsidRDefault="0007338B" w:rsidP="009F1ACF">
      <w:pPr>
        <w:widowControl w:val="0"/>
        <w:tabs>
          <w:tab w:val="left" w:pos="6804"/>
          <w:tab w:val="left" w:pos="7938"/>
          <w:tab w:val="left" w:pos="8647"/>
          <w:tab w:val="left" w:pos="8789"/>
        </w:tabs>
        <w:spacing w:after="0" w:line="240" w:lineRule="auto"/>
        <w:ind w:firstLine="567"/>
        <w:jc w:val="both"/>
        <w:rPr>
          <w:rFonts w:ascii="Arial LatRus" w:hAnsi="Arial LatRus" w:cs="Sylfaen"/>
          <w:iCs/>
          <w:sz w:val="20"/>
          <w:szCs w:val="20"/>
        </w:rPr>
      </w:pPr>
    </w:p>
    <w:p w:rsidR="0007338B" w:rsidRPr="00903C04" w:rsidRDefault="0007338B" w:rsidP="009F1ACF">
      <w:pPr>
        <w:widowControl w:val="0"/>
        <w:spacing w:after="0" w:line="240" w:lineRule="auto"/>
        <w:ind w:firstLine="567"/>
        <w:jc w:val="both"/>
        <w:rPr>
          <w:rFonts w:ascii="Arial LatRus" w:hAnsi="Arial LatRus"/>
          <w:iCs/>
          <w:color w:val="000000"/>
          <w:sz w:val="20"/>
          <w:szCs w:val="20"/>
        </w:rPr>
      </w:pPr>
      <w:r w:rsidRPr="00903C04">
        <w:rPr>
          <w:rFonts w:ascii="Calibri" w:hAnsi="Calibri" w:cs="Calibri"/>
          <w:color w:val="000000"/>
          <w:sz w:val="20"/>
          <w:szCs w:val="20"/>
        </w:rPr>
        <w:t>ВрамкахДоговорасторонаДоговоравыполниласледующиеработы</w:t>
      </w:r>
      <w:r w:rsidRPr="00903C04">
        <w:rPr>
          <w:rFonts w:ascii="Arial LatRus" w:hAnsi="Arial LatRus"/>
          <w:color w:val="000000"/>
          <w:sz w:val="20"/>
          <w:szCs w:val="20"/>
        </w:rPr>
        <w:t>:</w:t>
      </w:r>
    </w:p>
    <w:tbl>
      <w:tblPr>
        <w:tblW w:w="113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"/>
        <w:gridCol w:w="1248"/>
        <w:gridCol w:w="1533"/>
        <w:gridCol w:w="1915"/>
        <w:gridCol w:w="1188"/>
        <w:gridCol w:w="1960"/>
        <w:gridCol w:w="1207"/>
        <w:gridCol w:w="1087"/>
        <w:gridCol w:w="876"/>
      </w:tblGrid>
      <w:tr w:rsidR="0007338B" w:rsidRPr="00903C04" w:rsidTr="0007338B">
        <w:trPr>
          <w:trHeight w:val="345"/>
          <w:jc w:val="center"/>
        </w:trPr>
        <w:tc>
          <w:tcPr>
            <w:tcW w:w="379" w:type="dxa"/>
            <w:vMerge w:val="restart"/>
            <w:shd w:val="clear" w:color="auto" w:fill="auto"/>
            <w:vAlign w:val="center"/>
          </w:tcPr>
          <w:p w:rsidR="0007338B" w:rsidRPr="00903C04" w:rsidRDefault="0007338B" w:rsidP="009F1ACF">
            <w:pPr>
              <w:pStyle w:val="NormalWeb"/>
              <w:widowControl w:val="0"/>
              <w:spacing w:before="0" w:beforeAutospacing="0" w:after="0" w:afterAutospacing="0"/>
              <w:ind w:firstLine="567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Arial" w:hAnsi="Arial" w:cs="Arial"/>
                <w:sz w:val="20"/>
                <w:szCs w:val="20"/>
              </w:rPr>
              <w:t>№</w:t>
            </w:r>
          </w:p>
        </w:tc>
        <w:tc>
          <w:tcPr>
            <w:tcW w:w="11014" w:type="dxa"/>
            <w:gridSpan w:val="8"/>
            <w:shd w:val="clear" w:color="auto" w:fill="auto"/>
            <w:vAlign w:val="center"/>
          </w:tcPr>
          <w:p w:rsidR="0007338B" w:rsidRPr="00903C04" w:rsidRDefault="0007338B" w:rsidP="009F1A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Выполненныеработы</w:t>
            </w:r>
          </w:p>
        </w:tc>
      </w:tr>
      <w:tr w:rsidR="0007338B" w:rsidRPr="00903C04" w:rsidTr="0007338B">
        <w:trPr>
          <w:trHeight w:val="152"/>
          <w:jc w:val="center"/>
        </w:trPr>
        <w:tc>
          <w:tcPr>
            <w:tcW w:w="379" w:type="dxa"/>
            <w:vMerge/>
            <w:shd w:val="clear" w:color="auto" w:fill="auto"/>
          </w:tcPr>
          <w:p w:rsidR="0007338B" w:rsidRPr="00903C04" w:rsidRDefault="0007338B" w:rsidP="009F1ACF">
            <w:pPr>
              <w:pStyle w:val="NormalWeb"/>
              <w:widowControl w:val="0"/>
              <w:spacing w:before="0" w:beforeAutospacing="0" w:after="0" w:afterAutospacing="0"/>
              <w:ind w:firstLine="567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248" w:type="dxa"/>
            <w:vMerge w:val="restart"/>
            <w:shd w:val="clear" w:color="auto" w:fill="auto"/>
            <w:vAlign w:val="center"/>
          </w:tcPr>
          <w:p w:rsidR="0007338B" w:rsidRPr="00903C04" w:rsidRDefault="0007338B" w:rsidP="009F1ACF">
            <w:pPr>
              <w:pStyle w:val="NormalWeb"/>
              <w:widowControl w:val="0"/>
              <w:spacing w:before="0" w:beforeAutospacing="0" w:after="0" w:afterAutospacing="0"/>
              <w:ind w:left="-82" w:right="-118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наименование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07338B" w:rsidRPr="00903C04" w:rsidRDefault="0007338B" w:rsidP="009F1ACF">
            <w:pPr>
              <w:pStyle w:val="NormalWeb"/>
              <w:widowControl w:val="0"/>
              <w:spacing w:before="0" w:beforeAutospacing="0" w:after="0" w:afterAutospacing="0"/>
              <w:ind w:left="-82" w:right="-118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краткоеизложениетехническойхарактеристики</w:t>
            </w:r>
          </w:p>
        </w:tc>
        <w:tc>
          <w:tcPr>
            <w:tcW w:w="3103" w:type="dxa"/>
            <w:gridSpan w:val="2"/>
            <w:shd w:val="clear" w:color="auto" w:fill="auto"/>
            <w:vAlign w:val="center"/>
          </w:tcPr>
          <w:p w:rsidR="0007338B" w:rsidRPr="00903C04" w:rsidRDefault="0007338B" w:rsidP="009F1ACF">
            <w:pPr>
              <w:pStyle w:val="NormalWeb"/>
              <w:widowControl w:val="0"/>
              <w:spacing w:before="0" w:beforeAutospacing="0" w:after="0" w:afterAutospacing="0"/>
              <w:ind w:left="-82" w:right="-118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количественныйпоказатель</w:t>
            </w:r>
          </w:p>
        </w:tc>
        <w:tc>
          <w:tcPr>
            <w:tcW w:w="3167" w:type="dxa"/>
            <w:gridSpan w:val="2"/>
            <w:shd w:val="clear" w:color="auto" w:fill="auto"/>
            <w:vAlign w:val="center"/>
          </w:tcPr>
          <w:p w:rsidR="0007338B" w:rsidRPr="00903C04" w:rsidRDefault="0007338B" w:rsidP="009F1ACF">
            <w:pPr>
              <w:pStyle w:val="NormalWeb"/>
              <w:widowControl w:val="0"/>
              <w:spacing w:before="0" w:beforeAutospacing="0" w:after="0" w:afterAutospacing="0"/>
              <w:ind w:left="-82" w:right="-118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срокисполнения</w:t>
            </w:r>
          </w:p>
        </w:tc>
        <w:tc>
          <w:tcPr>
            <w:tcW w:w="1087" w:type="dxa"/>
            <w:vMerge w:val="restart"/>
            <w:shd w:val="clear" w:color="auto" w:fill="auto"/>
            <w:vAlign w:val="center"/>
          </w:tcPr>
          <w:p w:rsidR="0007338B" w:rsidRPr="00903C04" w:rsidRDefault="0007338B" w:rsidP="009F1ACF">
            <w:pPr>
              <w:pStyle w:val="NormalWeb"/>
              <w:widowControl w:val="0"/>
              <w:spacing w:before="0" w:beforeAutospacing="0" w:after="0" w:afterAutospacing="0"/>
              <w:ind w:left="-82" w:right="-118"/>
              <w:jc w:val="center"/>
              <w:rPr>
                <w:rFonts w:ascii="Arial LatRus" w:hAnsi="Arial LatRus"/>
                <w:sz w:val="20"/>
                <w:szCs w:val="20"/>
                <w:lang w:val="ru-RU"/>
              </w:rPr>
            </w:pPr>
            <w:r w:rsidRPr="00903C04">
              <w:rPr>
                <w:rFonts w:ascii="Calibri" w:hAnsi="Calibri" w:cs="Calibri"/>
                <w:sz w:val="20"/>
                <w:szCs w:val="20"/>
                <w:lang w:val="ru-RU"/>
              </w:rPr>
              <w:t>сумма</w:t>
            </w:r>
            <w:r w:rsidRPr="00903C04">
              <w:rPr>
                <w:rFonts w:ascii="Arial LatRus" w:hAnsi="Arial LatRus"/>
                <w:sz w:val="20"/>
                <w:szCs w:val="20"/>
                <w:lang w:val="ru-RU"/>
              </w:rPr>
              <w:t xml:space="preserve">, </w:t>
            </w:r>
            <w:r w:rsidRPr="00903C04">
              <w:rPr>
                <w:rFonts w:ascii="Calibri" w:hAnsi="Calibri" w:cs="Calibri"/>
                <w:sz w:val="20"/>
                <w:szCs w:val="20"/>
                <w:lang w:val="ru-RU"/>
              </w:rPr>
              <w:t>подлежащаяуплате</w:t>
            </w:r>
            <w:r w:rsidRPr="00903C04">
              <w:rPr>
                <w:rFonts w:ascii="Arial LatRus" w:hAnsi="Arial LatRus"/>
                <w:sz w:val="20"/>
                <w:szCs w:val="20"/>
                <w:lang w:val="ru-RU"/>
              </w:rPr>
              <w:t xml:space="preserve"> (</w:t>
            </w:r>
            <w:r w:rsidRPr="00903C04">
              <w:rPr>
                <w:rFonts w:ascii="Calibri" w:hAnsi="Calibri" w:cs="Calibri"/>
                <w:sz w:val="20"/>
                <w:szCs w:val="20"/>
                <w:lang w:val="ru-RU"/>
              </w:rPr>
              <w:t>тыс</w:t>
            </w:r>
            <w:r w:rsidRPr="00903C04">
              <w:rPr>
                <w:rFonts w:ascii="Arial LatRus" w:hAnsi="Arial LatRus"/>
                <w:sz w:val="20"/>
                <w:szCs w:val="20"/>
                <w:lang w:val="ru-RU"/>
              </w:rPr>
              <w:t xml:space="preserve">. </w:t>
            </w:r>
            <w:r w:rsidRPr="00903C04">
              <w:rPr>
                <w:rFonts w:ascii="Calibri" w:hAnsi="Calibri" w:cs="Calibri"/>
                <w:sz w:val="20"/>
                <w:szCs w:val="20"/>
                <w:lang w:val="ru-RU"/>
              </w:rPr>
              <w:t>драмов</w:t>
            </w:r>
            <w:r w:rsidRPr="00903C04">
              <w:rPr>
                <w:rFonts w:ascii="Arial LatRus" w:hAnsi="Arial LatRus"/>
                <w:sz w:val="20"/>
                <w:szCs w:val="20"/>
                <w:lang w:val="ru-RU"/>
              </w:rPr>
              <w:t>)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</w:tcPr>
          <w:p w:rsidR="0007338B" w:rsidRPr="00903C04" w:rsidRDefault="0007338B" w:rsidP="009F1ACF">
            <w:pPr>
              <w:pStyle w:val="NormalWeb"/>
              <w:widowControl w:val="0"/>
              <w:spacing w:before="0" w:beforeAutospacing="0" w:after="0" w:afterAutospacing="0"/>
              <w:ind w:left="-82" w:right="-118"/>
              <w:jc w:val="center"/>
              <w:rPr>
                <w:rFonts w:ascii="Arial LatRus" w:hAnsi="Arial LatRus"/>
                <w:sz w:val="20"/>
                <w:szCs w:val="20"/>
                <w:lang w:val="ru-RU"/>
              </w:rPr>
            </w:pPr>
            <w:r w:rsidRPr="00903C04">
              <w:rPr>
                <w:rFonts w:ascii="Calibri" w:hAnsi="Calibri" w:cs="Calibri"/>
                <w:sz w:val="20"/>
                <w:szCs w:val="20"/>
                <w:lang w:val="ru-RU"/>
              </w:rPr>
              <w:t>срокоплаты</w:t>
            </w:r>
            <w:r w:rsidRPr="00903C04">
              <w:rPr>
                <w:rFonts w:ascii="Arial LatRus" w:hAnsi="Arial LatRus"/>
                <w:sz w:val="20"/>
                <w:szCs w:val="20"/>
                <w:lang w:val="ru-RU"/>
              </w:rPr>
              <w:t xml:space="preserve"> (</w:t>
            </w:r>
            <w:r w:rsidRPr="00903C04">
              <w:rPr>
                <w:rFonts w:ascii="Calibri" w:hAnsi="Calibri" w:cs="Calibri"/>
                <w:sz w:val="20"/>
                <w:szCs w:val="20"/>
                <w:lang w:val="ru-RU"/>
              </w:rPr>
              <w:t>пографикуоплаты</w:t>
            </w:r>
            <w:r w:rsidRPr="00903C04">
              <w:rPr>
                <w:rFonts w:ascii="Arial LatRus" w:hAnsi="Arial LatRus"/>
                <w:sz w:val="20"/>
                <w:szCs w:val="20"/>
                <w:lang w:val="ru-RU"/>
              </w:rPr>
              <w:t>)</w:t>
            </w:r>
          </w:p>
        </w:tc>
      </w:tr>
      <w:tr w:rsidR="0007338B" w:rsidRPr="00903C04" w:rsidTr="0007338B">
        <w:trPr>
          <w:trHeight w:val="152"/>
          <w:jc w:val="center"/>
        </w:trPr>
        <w:tc>
          <w:tcPr>
            <w:tcW w:w="37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7338B" w:rsidRPr="00903C04" w:rsidRDefault="0007338B" w:rsidP="009F1ACF">
            <w:pPr>
              <w:pStyle w:val="NormalWeb"/>
              <w:widowControl w:val="0"/>
              <w:spacing w:before="0" w:beforeAutospacing="0" w:after="0" w:afterAutospacing="0"/>
              <w:ind w:firstLine="567"/>
              <w:jc w:val="center"/>
              <w:rPr>
                <w:rFonts w:ascii="Arial LatRus" w:hAnsi="Arial LatRus"/>
                <w:sz w:val="20"/>
                <w:szCs w:val="20"/>
                <w:lang w:val="ru-RU"/>
              </w:rPr>
            </w:pPr>
          </w:p>
        </w:tc>
        <w:tc>
          <w:tcPr>
            <w:tcW w:w="124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38B" w:rsidRPr="00903C04" w:rsidRDefault="0007338B" w:rsidP="009F1ACF">
            <w:pPr>
              <w:pStyle w:val="NormalWeb"/>
              <w:widowControl w:val="0"/>
              <w:tabs>
                <w:tab w:val="left" w:pos="916"/>
              </w:tabs>
              <w:spacing w:before="0" w:beforeAutospacing="0" w:after="0" w:afterAutospacing="0"/>
              <w:jc w:val="center"/>
              <w:rPr>
                <w:rFonts w:ascii="Arial LatRus" w:hAnsi="Arial LatRus"/>
                <w:sz w:val="20"/>
                <w:szCs w:val="20"/>
                <w:lang w:val="ru-RU"/>
              </w:rPr>
            </w:pPr>
          </w:p>
        </w:tc>
        <w:tc>
          <w:tcPr>
            <w:tcW w:w="153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38B" w:rsidRPr="00903C04" w:rsidRDefault="0007338B" w:rsidP="009F1ACF">
            <w:pPr>
              <w:pStyle w:val="NormalWeb"/>
              <w:widowControl w:val="0"/>
              <w:tabs>
                <w:tab w:val="left" w:pos="916"/>
              </w:tabs>
              <w:spacing w:before="0" w:beforeAutospacing="0" w:after="0" w:afterAutospacing="0"/>
              <w:jc w:val="center"/>
              <w:rPr>
                <w:rFonts w:ascii="Arial LatRus" w:hAnsi="Arial LatRus"/>
                <w:sz w:val="20"/>
                <w:szCs w:val="20"/>
                <w:lang w:val="ru-RU"/>
              </w:rPr>
            </w:pPr>
          </w:p>
        </w:tc>
        <w:tc>
          <w:tcPr>
            <w:tcW w:w="19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38B" w:rsidRPr="00903C04" w:rsidRDefault="0007338B" w:rsidP="009F1ACF">
            <w:pPr>
              <w:pStyle w:val="NormalWeb"/>
              <w:widowControl w:val="0"/>
              <w:tabs>
                <w:tab w:val="left" w:pos="916"/>
              </w:tabs>
              <w:spacing w:before="0" w:beforeAutospacing="0" w:after="0" w:afterAutospacing="0"/>
              <w:ind w:left="-105" w:right="-72"/>
              <w:jc w:val="center"/>
              <w:rPr>
                <w:rFonts w:ascii="Arial LatRus" w:hAnsi="Arial LatRus"/>
                <w:sz w:val="20"/>
                <w:szCs w:val="20"/>
                <w:lang w:val="ru-RU"/>
              </w:rPr>
            </w:pPr>
            <w:r w:rsidRPr="00903C04">
              <w:rPr>
                <w:rFonts w:ascii="Calibri" w:hAnsi="Calibri" w:cs="Calibri"/>
                <w:sz w:val="20"/>
                <w:szCs w:val="20"/>
                <w:lang w:val="ru-RU"/>
              </w:rPr>
              <w:t>пографикузакупки</w:t>
            </w:r>
            <w:r w:rsidRPr="00903C04">
              <w:rPr>
                <w:rFonts w:ascii="Arial LatRus" w:hAnsi="Arial LatRus"/>
                <w:sz w:val="20"/>
                <w:szCs w:val="20"/>
                <w:lang w:val="ru-RU"/>
              </w:rPr>
              <w:t xml:space="preserve">, </w:t>
            </w:r>
            <w:r w:rsidRPr="00903C04">
              <w:rPr>
                <w:rFonts w:ascii="Calibri" w:hAnsi="Calibri" w:cs="Calibri"/>
                <w:sz w:val="20"/>
                <w:szCs w:val="20"/>
                <w:lang w:val="ru-RU"/>
              </w:rPr>
              <w:t>утвержденномуДоговором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38B" w:rsidRPr="00903C04" w:rsidRDefault="0007338B" w:rsidP="009F1ACF">
            <w:pPr>
              <w:pStyle w:val="NormalWeb"/>
              <w:widowControl w:val="0"/>
              <w:tabs>
                <w:tab w:val="left" w:pos="916"/>
              </w:tabs>
              <w:spacing w:before="0" w:beforeAutospacing="0" w:after="0" w:afterAutospacing="0"/>
              <w:ind w:left="-105" w:right="-72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фактический</w:t>
            </w:r>
          </w:p>
        </w:tc>
        <w:tc>
          <w:tcPr>
            <w:tcW w:w="1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38B" w:rsidRPr="00903C04" w:rsidRDefault="0007338B" w:rsidP="009F1ACF">
            <w:pPr>
              <w:pStyle w:val="NormalWeb"/>
              <w:widowControl w:val="0"/>
              <w:tabs>
                <w:tab w:val="left" w:pos="916"/>
              </w:tabs>
              <w:spacing w:before="0" w:beforeAutospacing="0" w:after="0" w:afterAutospacing="0"/>
              <w:ind w:left="-105" w:right="-72"/>
              <w:jc w:val="center"/>
              <w:rPr>
                <w:rFonts w:ascii="Arial LatRus" w:hAnsi="Arial LatRus"/>
                <w:sz w:val="20"/>
                <w:szCs w:val="20"/>
                <w:lang w:val="ru-RU"/>
              </w:rPr>
            </w:pPr>
            <w:r w:rsidRPr="00903C04">
              <w:rPr>
                <w:rFonts w:ascii="Calibri" w:hAnsi="Calibri" w:cs="Calibri"/>
                <w:sz w:val="20"/>
                <w:szCs w:val="20"/>
                <w:lang w:val="ru-RU"/>
              </w:rPr>
              <w:t>пографикузакупки</w:t>
            </w:r>
            <w:r w:rsidRPr="00903C04">
              <w:rPr>
                <w:rFonts w:ascii="Arial LatRus" w:hAnsi="Arial LatRus"/>
                <w:sz w:val="20"/>
                <w:szCs w:val="20"/>
                <w:lang w:val="ru-RU"/>
              </w:rPr>
              <w:t xml:space="preserve">, </w:t>
            </w:r>
            <w:r w:rsidRPr="00903C04">
              <w:rPr>
                <w:rFonts w:ascii="Calibri" w:hAnsi="Calibri" w:cs="Calibri"/>
                <w:sz w:val="20"/>
                <w:szCs w:val="20"/>
                <w:lang w:val="ru-RU"/>
              </w:rPr>
              <w:t>утвержденномуДоговором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38B" w:rsidRPr="00903C04" w:rsidRDefault="0007338B" w:rsidP="009F1ACF">
            <w:pPr>
              <w:pStyle w:val="NormalWeb"/>
              <w:widowControl w:val="0"/>
              <w:tabs>
                <w:tab w:val="left" w:pos="916"/>
              </w:tabs>
              <w:spacing w:before="0" w:beforeAutospacing="0" w:after="0" w:afterAutospacing="0"/>
              <w:ind w:left="-105" w:right="-72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фактический</w:t>
            </w:r>
          </w:p>
        </w:tc>
        <w:tc>
          <w:tcPr>
            <w:tcW w:w="10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38B" w:rsidRPr="00903C04" w:rsidRDefault="0007338B" w:rsidP="009F1ACF">
            <w:pPr>
              <w:pStyle w:val="NormalWeb"/>
              <w:widowControl w:val="0"/>
              <w:tabs>
                <w:tab w:val="left" w:pos="916"/>
              </w:tabs>
              <w:spacing w:before="0" w:beforeAutospacing="0" w:after="0" w:afterAutospacing="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8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38B" w:rsidRPr="00903C04" w:rsidRDefault="0007338B" w:rsidP="009F1ACF">
            <w:pPr>
              <w:pStyle w:val="NormalWeb"/>
              <w:widowControl w:val="0"/>
              <w:tabs>
                <w:tab w:val="left" w:pos="916"/>
              </w:tabs>
              <w:spacing w:before="0" w:beforeAutospacing="0" w:after="0" w:afterAutospacing="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</w:tr>
      <w:tr w:rsidR="0007338B" w:rsidRPr="00903C04" w:rsidTr="0007338B">
        <w:trPr>
          <w:trHeight w:val="515"/>
          <w:jc w:val="center"/>
        </w:trPr>
        <w:tc>
          <w:tcPr>
            <w:tcW w:w="379" w:type="dxa"/>
            <w:shd w:val="clear" w:color="auto" w:fill="auto"/>
            <w:vAlign w:val="center"/>
          </w:tcPr>
          <w:p w:rsidR="0007338B" w:rsidRPr="00903C04" w:rsidRDefault="0007338B" w:rsidP="009F1ACF">
            <w:pPr>
              <w:pStyle w:val="NormalWeb"/>
              <w:widowControl w:val="0"/>
              <w:spacing w:before="0" w:beforeAutospacing="0" w:after="0" w:afterAutospacing="0"/>
              <w:ind w:firstLine="567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="0007338B" w:rsidRPr="00903C04" w:rsidRDefault="0007338B" w:rsidP="009F1ACF">
            <w:pPr>
              <w:pStyle w:val="NormalWeb"/>
              <w:widowControl w:val="0"/>
              <w:tabs>
                <w:tab w:val="left" w:pos="916"/>
              </w:tabs>
              <w:spacing w:before="0" w:beforeAutospacing="0" w:after="0" w:afterAutospacing="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:rsidR="0007338B" w:rsidRPr="00903C04" w:rsidRDefault="0007338B" w:rsidP="009F1ACF">
            <w:pPr>
              <w:pStyle w:val="NormalWeb"/>
              <w:widowControl w:val="0"/>
              <w:tabs>
                <w:tab w:val="left" w:pos="916"/>
              </w:tabs>
              <w:spacing w:before="0" w:beforeAutospacing="0" w:after="0" w:afterAutospacing="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  <w:vAlign w:val="center"/>
          </w:tcPr>
          <w:p w:rsidR="0007338B" w:rsidRPr="00903C04" w:rsidRDefault="0007338B" w:rsidP="009F1ACF">
            <w:pPr>
              <w:pStyle w:val="NormalWeb"/>
              <w:widowControl w:val="0"/>
              <w:tabs>
                <w:tab w:val="left" w:pos="916"/>
              </w:tabs>
              <w:spacing w:before="0" w:beforeAutospacing="0" w:after="0" w:afterAutospacing="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07338B" w:rsidRPr="00903C04" w:rsidRDefault="0007338B" w:rsidP="009F1ACF">
            <w:pPr>
              <w:pStyle w:val="NormalWeb"/>
              <w:widowControl w:val="0"/>
              <w:tabs>
                <w:tab w:val="left" w:pos="916"/>
              </w:tabs>
              <w:spacing w:before="0" w:beforeAutospacing="0" w:after="0" w:afterAutospacing="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960" w:type="dxa"/>
            <w:shd w:val="clear" w:color="auto" w:fill="auto"/>
            <w:vAlign w:val="center"/>
          </w:tcPr>
          <w:p w:rsidR="0007338B" w:rsidRPr="00903C04" w:rsidRDefault="0007338B" w:rsidP="009F1ACF">
            <w:pPr>
              <w:pStyle w:val="NormalWeb"/>
              <w:widowControl w:val="0"/>
              <w:tabs>
                <w:tab w:val="left" w:pos="916"/>
              </w:tabs>
              <w:spacing w:before="0" w:beforeAutospacing="0" w:after="0" w:afterAutospacing="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07338B" w:rsidRPr="00903C04" w:rsidRDefault="0007338B" w:rsidP="009F1ACF">
            <w:pPr>
              <w:pStyle w:val="NormalWeb"/>
              <w:widowControl w:val="0"/>
              <w:tabs>
                <w:tab w:val="left" w:pos="916"/>
              </w:tabs>
              <w:spacing w:before="0" w:beforeAutospacing="0" w:after="0" w:afterAutospacing="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07338B" w:rsidRPr="00903C04" w:rsidRDefault="0007338B" w:rsidP="009F1ACF">
            <w:pPr>
              <w:pStyle w:val="NormalWeb"/>
              <w:widowControl w:val="0"/>
              <w:tabs>
                <w:tab w:val="left" w:pos="916"/>
              </w:tabs>
              <w:spacing w:before="0" w:beforeAutospacing="0" w:after="0" w:afterAutospacing="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07338B" w:rsidRPr="00903C04" w:rsidRDefault="0007338B" w:rsidP="009F1ACF">
            <w:pPr>
              <w:pStyle w:val="NormalWeb"/>
              <w:widowControl w:val="0"/>
              <w:tabs>
                <w:tab w:val="left" w:pos="916"/>
              </w:tabs>
              <w:spacing w:before="0" w:beforeAutospacing="0" w:after="0" w:afterAutospacing="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</w:tr>
      <w:tr w:rsidR="0007338B" w:rsidRPr="00903C04" w:rsidTr="0007338B">
        <w:trPr>
          <w:trHeight w:val="515"/>
          <w:jc w:val="center"/>
        </w:trPr>
        <w:tc>
          <w:tcPr>
            <w:tcW w:w="379" w:type="dxa"/>
            <w:shd w:val="clear" w:color="auto" w:fill="auto"/>
          </w:tcPr>
          <w:p w:rsidR="0007338B" w:rsidRPr="00903C04" w:rsidRDefault="0007338B" w:rsidP="009F1ACF">
            <w:pPr>
              <w:pStyle w:val="NormalWeb"/>
              <w:widowControl w:val="0"/>
              <w:spacing w:before="0" w:beforeAutospacing="0" w:after="0" w:afterAutospacing="0"/>
              <w:ind w:firstLine="567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</w:tcPr>
          <w:p w:rsidR="0007338B" w:rsidRPr="00903C04" w:rsidRDefault="0007338B" w:rsidP="009F1ACF">
            <w:pPr>
              <w:pStyle w:val="NormalWeb"/>
              <w:widowControl w:val="0"/>
              <w:tabs>
                <w:tab w:val="left" w:pos="916"/>
              </w:tabs>
              <w:spacing w:before="0" w:beforeAutospacing="0" w:after="0" w:afterAutospacing="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:rsidR="0007338B" w:rsidRPr="00903C04" w:rsidRDefault="0007338B" w:rsidP="009F1ACF">
            <w:pPr>
              <w:pStyle w:val="NormalWeb"/>
              <w:widowControl w:val="0"/>
              <w:tabs>
                <w:tab w:val="left" w:pos="916"/>
              </w:tabs>
              <w:spacing w:before="0" w:beforeAutospacing="0" w:after="0" w:afterAutospacing="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07338B" w:rsidRPr="00903C04" w:rsidRDefault="0007338B" w:rsidP="009F1ACF">
            <w:pPr>
              <w:pStyle w:val="NormalWeb"/>
              <w:widowControl w:val="0"/>
              <w:tabs>
                <w:tab w:val="left" w:pos="916"/>
              </w:tabs>
              <w:spacing w:before="0" w:beforeAutospacing="0" w:after="0" w:afterAutospacing="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auto"/>
          </w:tcPr>
          <w:p w:rsidR="0007338B" w:rsidRPr="00903C04" w:rsidRDefault="0007338B" w:rsidP="009F1ACF">
            <w:pPr>
              <w:pStyle w:val="NormalWeb"/>
              <w:widowControl w:val="0"/>
              <w:tabs>
                <w:tab w:val="left" w:pos="916"/>
              </w:tabs>
              <w:spacing w:before="0" w:beforeAutospacing="0" w:after="0" w:afterAutospacing="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960" w:type="dxa"/>
            <w:shd w:val="clear" w:color="auto" w:fill="auto"/>
          </w:tcPr>
          <w:p w:rsidR="0007338B" w:rsidRPr="00903C04" w:rsidRDefault="0007338B" w:rsidP="009F1ACF">
            <w:pPr>
              <w:pStyle w:val="NormalWeb"/>
              <w:widowControl w:val="0"/>
              <w:tabs>
                <w:tab w:val="left" w:pos="916"/>
              </w:tabs>
              <w:spacing w:before="0" w:beforeAutospacing="0" w:after="0" w:afterAutospacing="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07338B" w:rsidRPr="00903C04" w:rsidRDefault="0007338B" w:rsidP="009F1ACF">
            <w:pPr>
              <w:pStyle w:val="NormalWeb"/>
              <w:widowControl w:val="0"/>
              <w:tabs>
                <w:tab w:val="left" w:pos="916"/>
              </w:tabs>
              <w:spacing w:before="0" w:beforeAutospacing="0" w:after="0" w:afterAutospacing="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07338B" w:rsidRPr="00903C04" w:rsidRDefault="0007338B" w:rsidP="009F1ACF">
            <w:pPr>
              <w:pStyle w:val="NormalWeb"/>
              <w:widowControl w:val="0"/>
              <w:tabs>
                <w:tab w:val="left" w:pos="916"/>
              </w:tabs>
              <w:spacing w:before="0" w:beforeAutospacing="0" w:after="0" w:afterAutospacing="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  <w:tc>
          <w:tcPr>
            <w:tcW w:w="876" w:type="dxa"/>
            <w:shd w:val="clear" w:color="auto" w:fill="auto"/>
          </w:tcPr>
          <w:p w:rsidR="0007338B" w:rsidRPr="00903C04" w:rsidRDefault="0007338B" w:rsidP="009F1ACF">
            <w:pPr>
              <w:pStyle w:val="NormalWeb"/>
              <w:widowControl w:val="0"/>
              <w:tabs>
                <w:tab w:val="left" w:pos="916"/>
              </w:tabs>
              <w:spacing w:before="0" w:beforeAutospacing="0" w:after="0" w:afterAutospacing="0"/>
              <w:jc w:val="center"/>
              <w:rPr>
                <w:rFonts w:ascii="Arial LatRus" w:hAnsi="Arial LatRus"/>
                <w:sz w:val="20"/>
                <w:szCs w:val="20"/>
              </w:rPr>
            </w:pPr>
          </w:p>
        </w:tc>
      </w:tr>
    </w:tbl>
    <w:p w:rsidR="0007338B" w:rsidRPr="00903C04" w:rsidRDefault="0007338B" w:rsidP="009F1ACF">
      <w:pPr>
        <w:widowControl w:val="0"/>
        <w:spacing w:after="0" w:line="240" w:lineRule="auto"/>
        <w:ind w:firstLine="567"/>
        <w:jc w:val="both"/>
        <w:rPr>
          <w:rFonts w:ascii="Arial LatRus" w:hAnsi="Arial LatRus" w:cs="Arial"/>
          <w:iCs/>
          <w:color w:val="000000"/>
          <w:sz w:val="20"/>
          <w:szCs w:val="20"/>
          <w:lang w:val="en-US"/>
        </w:rPr>
      </w:pPr>
    </w:p>
    <w:p w:rsidR="0007338B" w:rsidRPr="00903C04" w:rsidRDefault="0007338B" w:rsidP="009F1ACF">
      <w:pPr>
        <w:widowControl w:val="0"/>
        <w:spacing w:after="0" w:line="240" w:lineRule="auto"/>
        <w:ind w:firstLine="567"/>
        <w:jc w:val="both"/>
        <w:rPr>
          <w:rFonts w:ascii="Arial LatRus" w:hAnsi="Arial LatRus"/>
          <w:iCs/>
          <w:snapToGrid w:val="0"/>
          <w:color w:val="000000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Счет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фактураиположительноезаключение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послужившиеоснованиемдляподтверждениявдвустороннемпорядкенастоящегоАкта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являютсясоставляющейчастьюнастоящегоАктаиприлагаются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spacing w:after="0" w:line="240" w:lineRule="auto"/>
        <w:ind w:firstLine="567"/>
        <w:jc w:val="both"/>
        <w:rPr>
          <w:rFonts w:ascii="Arial LatRus" w:hAnsi="Arial LatRus"/>
          <w:iCs/>
          <w:snapToGrid w:val="0"/>
          <w:color w:val="000000"/>
          <w:sz w:val="20"/>
          <w:szCs w:val="20"/>
        </w:rPr>
      </w:pPr>
    </w:p>
    <w:tbl>
      <w:tblPr>
        <w:tblW w:w="9704" w:type="dxa"/>
        <w:jc w:val="center"/>
        <w:tblCellSpacing w:w="7" w:type="dxa"/>
        <w:tblCellMar>
          <w:left w:w="0" w:type="dxa"/>
          <w:right w:w="0" w:type="dxa"/>
        </w:tblCellMar>
        <w:tblLook w:val="0000"/>
      </w:tblPr>
      <w:tblGrid>
        <w:gridCol w:w="4852"/>
        <w:gridCol w:w="4852"/>
      </w:tblGrid>
      <w:tr w:rsidR="0007338B" w:rsidRPr="00903C04" w:rsidTr="0007338B">
        <w:trPr>
          <w:trHeight w:val="266"/>
          <w:tblCellSpacing w:w="7" w:type="dxa"/>
          <w:jc w:val="center"/>
        </w:trPr>
        <w:tc>
          <w:tcPr>
            <w:tcW w:w="0" w:type="auto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iCs/>
                <w:color w:val="000000"/>
                <w:sz w:val="20"/>
                <w:szCs w:val="20"/>
              </w:rPr>
            </w:pPr>
            <w:r w:rsidRPr="00903C04">
              <w:rPr>
                <w:rFonts w:ascii="Calibri" w:hAnsi="Calibri" w:cs="Calibri"/>
                <w:color w:val="000000"/>
                <w:sz w:val="20"/>
                <w:szCs w:val="20"/>
              </w:rPr>
              <w:t>Работусдал</w:t>
            </w:r>
          </w:p>
        </w:tc>
        <w:tc>
          <w:tcPr>
            <w:tcW w:w="0" w:type="auto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iCs/>
                <w:color w:val="000000"/>
                <w:sz w:val="20"/>
                <w:szCs w:val="20"/>
              </w:rPr>
            </w:pPr>
            <w:r w:rsidRPr="00903C04">
              <w:rPr>
                <w:rFonts w:ascii="Calibri" w:hAnsi="Calibri" w:cs="Calibri"/>
                <w:color w:val="000000"/>
                <w:sz w:val="20"/>
                <w:szCs w:val="20"/>
              </w:rPr>
              <w:t>Работупринял</w:t>
            </w:r>
          </w:p>
        </w:tc>
      </w:tr>
      <w:tr w:rsidR="0007338B" w:rsidRPr="00903C04" w:rsidTr="0007338B">
        <w:trPr>
          <w:trHeight w:val="473"/>
          <w:tblCellSpacing w:w="7" w:type="dxa"/>
          <w:jc w:val="center"/>
        </w:trPr>
        <w:tc>
          <w:tcPr>
            <w:tcW w:w="0" w:type="auto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iCs/>
                <w:sz w:val="20"/>
                <w:szCs w:val="20"/>
                <w:lang w:val="en-US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___________________________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iCs/>
                <w:sz w:val="20"/>
                <w:szCs w:val="20"/>
                <w:vertAlign w:val="superscript"/>
              </w:rPr>
            </w:pPr>
            <w:r w:rsidRPr="00903C04">
              <w:rPr>
                <w:rFonts w:ascii="Calibri" w:hAnsi="Calibri" w:cs="Calibri"/>
                <w:sz w:val="20"/>
                <w:szCs w:val="20"/>
                <w:vertAlign w:val="superscript"/>
              </w:rPr>
              <w:t>подпись</w:t>
            </w:r>
          </w:p>
        </w:tc>
        <w:tc>
          <w:tcPr>
            <w:tcW w:w="0" w:type="auto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iCs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___________________________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iCs/>
                <w:sz w:val="20"/>
                <w:szCs w:val="20"/>
                <w:vertAlign w:val="superscript"/>
              </w:rPr>
            </w:pPr>
            <w:r w:rsidRPr="00903C04">
              <w:rPr>
                <w:rFonts w:ascii="Calibri" w:hAnsi="Calibri" w:cs="Calibri"/>
                <w:sz w:val="20"/>
                <w:szCs w:val="20"/>
                <w:vertAlign w:val="superscript"/>
              </w:rPr>
              <w:t>подпись</w:t>
            </w:r>
          </w:p>
        </w:tc>
      </w:tr>
      <w:tr w:rsidR="0007338B" w:rsidRPr="00903C04" w:rsidTr="0007338B">
        <w:trPr>
          <w:trHeight w:val="503"/>
          <w:tblCellSpacing w:w="7" w:type="dxa"/>
          <w:jc w:val="center"/>
        </w:trPr>
        <w:tc>
          <w:tcPr>
            <w:tcW w:w="0" w:type="auto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iCs/>
                <w:sz w:val="20"/>
                <w:szCs w:val="20"/>
                <w:lang w:val="en-US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___________________________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iCs/>
                <w:sz w:val="20"/>
                <w:szCs w:val="20"/>
                <w:vertAlign w:val="superscript"/>
              </w:rPr>
            </w:pPr>
            <w:r w:rsidRPr="00903C04">
              <w:rPr>
                <w:rFonts w:ascii="Calibri" w:hAnsi="Calibri" w:cs="Calibri"/>
                <w:sz w:val="20"/>
                <w:szCs w:val="20"/>
                <w:vertAlign w:val="superscript"/>
              </w:rPr>
              <w:t>фамилия</w:t>
            </w:r>
            <w:r w:rsidRPr="00903C04">
              <w:rPr>
                <w:rFonts w:ascii="Arial LatRus" w:hAnsi="Arial LatRus"/>
                <w:sz w:val="20"/>
                <w:szCs w:val="20"/>
                <w:vertAlign w:val="superscript"/>
              </w:rPr>
              <w:t xml:space="preserve">, </w:t>
            </w:r>
            <w:r w:rsidRPr="00903C04">
              <w:rPr>
                <w:rFonts w:ascii="Calibri" w:hAnsi="Calibri" w:cs="Calibri"/>
                <w:sz w:val="20"/>
                <w:szCs w:val="20"/>
                <w:vertAlign w:val="superscript"/>
              </w:rPr>
              <w:t>имя</w:t>
            </w:r>
          </w:p>
        </w:tc>
        <w:tc>
          <w:tcPr>
            <w:tcW w:w="0" w:type="auto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iCs/>
                <w:sz w:val="20"/>
                <w:szCs w:val="20"/>
              </w:rPr>
            </w:pPr>
            <w:r w:rsidRPr="00903C04">
              <w:rPr>
                <w:rFonts w:ascii="Arial LatRus" w:hAnsi="Arial LatRus"/>
                <w:sz w:val="20"/>
                <w:szCs w:val="20"/>
              </w:rPr>
              <w:t>___________________________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iCs/>
                <w:sz w:val="20"/>
                <w:szCs w:val="20"/>
                <w:vertAlign w:val="superscript"/>
              </w:rPr>
            </w:pPr>
            <w:r w:rsidRPr="00903C04">
              <w:rPr>
                <w:rFonts w:ascii="Calibri" w:hAnsi="Calibri" w:cs="Calibri"/>
                <w:sz w:val="20"/>
                <w:szCs w:val="20"/>
                <w:vertAlign w:val="superscript"/>
              </w:rPr>
              <w:t>фамилия</w:t>
            </w:r>
            <w:r w:rsidRPr="00903C04">
              <w:rPr>
                <w:rFonts w:ascii="Arial LatRus" w:hAnsi="Arial LatRus"/>
                <w:sz w:val="20"/>
                <w:szCs w:val="20"/>
                <w:vertAlign w:val="superscript"/>
              </w:rPr>
              <w:t xml:space="preserve">, </w:t>
            </w:r>
            <w:r w:rsidRPr="00903C04">
              <w:rPr>
                <w:rFonts w:ascii="Calibri" w:hAnsi="Calibri" w:cs="Calibri"/>
                <w:sz w:val="20"/>
                <w:szCs w:val="20"/>
                <w:vertAlign w:val="superscript"/>
              </w:rPr>
              <w:t>имя</w:t>
            </w:r>
          </w:p>
        </w:tc>
      </w:tr>
      <w:tr w:rsidR="0007338B" w:rsidRPr="00903C04" w:rsidTr="0007338B">
        <w:trPr>
          <w:trHeight w:val="281"/>
          <w:tblCellSpacing w:w="7" w:type="dxa"/>
          <w:jc w:val="center"/>
        </w:trPr>
        <w:tc>
          <w:tcPr>
            <w:tcW w:w="0" w:type="auto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iCs/>
                <w:color w:val="000000"/>
                <w:sz w:val="20"/>
                <w:szCs w:val="20"/>
              </w:rPr>
            </w:pPr>
            <w:r w:rsidRPr="00903C04">
              <w:rPr>
                <w:rFonts w:ascii="Calibri" w:hAnsi="Calibri" w:cs="Calibri"/>
                <w:color w:val="000000"/>
                <w:sz w:val="20"/>
                <w:szCs w:val="20"/>
              </w:rPr>
              <w:t>М</w:t>
            </w:r>
            <w:r w:rsidRPr="00903C04">
              <w:rPr>
                <w:rFonts w:ascii="Arial LatRus" w:hAnsi="Arial LatRus"/>
                <w:color w:val="000000"/>
                <w:sz w:val="20"/>
                <w:szCs w:val="20"/>
              </w:rPr>
              <w:t xml:space="preserve">. </w:t>
            </w:r>
            <w:r w:rsidRPr="00903C04">
              <w:rPr>
                <w:rFonts w:ascii="Calibri" w:hAnsi="Calibri" w:cs="Calibri"/>
                <w:color w:val="000000"/>
                <w:sz w:val="20"/>
                <w:szCs w:val="20"/>
              </w:rPr>
              <w:t>П</w:t>
            </w:r>
            <w:r w:rsidRPr="00903C04">
              <w:rPr>
                <w:rFonts w:ascii="Arial LatRus" w:hAnsi="Arial LatRus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iCs/>
                <w:color w:val="000000"/>
                <w:sz w:val="20"/>
                <w:szCs w:val="20"/>
              </w:rPr>
            </w:pPr>
            <w:r w:rsidRPr="00903C04">
              <w:rPr>
                <w:rFonts w:ascii="Calibri" w:hAnsi="Calibri" w:cs="Calibri"/>
                <w:color w:val="000000"/>
                <w:sz w:val="20"/>
                <w:szCs w:val="20"/>
              </w:rPr>
              <w:t>М</w:t>
            </w:r>
            <w:r w:rsidRPr="00903C04">
              <w:rPr>
                <w:rFonts w:ascii="Arial LatRus" w:hAnsi="Arial LatRus"/>
                <w:color w:val="000000"/>
                <w:sz w:val="20"/>
                <w:szCs w:val="20"/>
              </w:rPr>
              <w:t xml:space="preserve">. </w:t>
            </w:r>
            <w:r w:rsidRPr="00903C04">
              <w:rPr>
                <w:rFonts w:ascii="Calibri" w:hAnsi="Calibri" w:cs="Calibri"/>
                <w:color w:val="000000"/>
                <w:sz w:val="20"/>
                <w:szCs w:val="20"/>
              </w:rPr>
              <w:t>П</w:t>
            </w:r>
            <w:r w:rsidRPr="00903C04">
              <w:rPr>
                <w:rFonts w:ascii="Arial LatRus" w:hAnsi="Arial LatRus"/>
                <w:color w:val="000000"/>
                <w:sz w:val="20"/>
                <w:szCs w:val="20"/>
              </w:rPr>
              <w:t>.</w:t>
            </w:r>
          </w:p>
        </w:tc>
      </w:tr>
    </w:tbl>
    <w:p w:rsidR="0007338B" w:rsidRPr="00903C04" w:rsidRDefault="0007338B" w:rsidP="009F1ACF">
      <w:pPr>
        <w:widowControl w:val="0"/>
        <w:spacing w:after="0" w:line="240" w:lineRule="auto"/>
        <w:ind w:firstLine="567"/>
        <w:jc w:val="center"/>
        <w:rPr>
          <w:rFonts w:ascii="Arial LatRus" w:hAnsi="Arial LatRus" w:cs="Sylfaen"/>
          <w:b/>
          <w:sz w:val="20"/>
          <w:szCs w:val="20"/>
        </w:rPr>
      </w:pPr>
    </w:p>
    <w:p w:rsidR="0007338B" w:rsidRPr="00903C04" w:rsidRDefault="0007338B" w:rsidP="009F1ACF">
      <w:pPr>
        <w:spacing w:after="0" w:line="240" w:lineRule="auto"/>
        <w:rPr>
          <w:rFonts w:ascii="Arial LatRus" w:hAnsi="Arial LatRus" w:cs="Sylfaen"/>
          <w:b/>
          <w:sz w:val="20"/>
          <w:szCs w:val="20"/>
        </w:rPr>
      </w:pPr>
      <w:r w:rsidRPr="00903C04">
        <w:rPr>
          <w:rFonts w:ascii="Arial LatRus" w:hAnsi="Arial LatRus" w:cs="Sylfaen"/>
          <w:b/>
          <w:sz w:val="20"/>
          <w:szCs w:val="20"/>
        </w:rPr>
        <w:br w:type="page"/>
      </w:r>
    </w:p>
    <w:p w:rsidR="0007338B" w:rsidRPr="00903C04" w:rsidRDefault="0007338B" w:rsidP="009F1ACF">
      <w:pPr>
        <w:widowControl w:val="0"/>
        <w:spacing w:after="0" w:line="240" w:lineRule="auto"/>
        <w:ind w:firstLine="567"/>
        <w:jc w:val="right"/>
        <w:rPr>
          <w:rFonts w:ascii="Arial LatRus" w:hAnsi="Arial LatRus" w:cs="Sylfaen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lastRenderedPageBreak/>
        <w:t>Приложение</w:t>
      </w:r>
      <w:r w:rsidRPr="00903C04">
        <w:rPr>
          <w:rFonts w:ascii="Arial" w:hAnsi="Arial" w:cs="Arial"/>
          <w:sz w:val="20"/>
          <w:szCs w:val="20"/>
        </w:rPr>
        <w:t>№</w:t>
      </w:r>
      <w:r w:rsidRPr="00903C04">
        <w:rPr>
          <w:rFonts w:ascii="Arial LatRus" w:hAnsi="Arial LatRus"/>
          <w:sz w:val="20"/>
          <w:szCs w:val="20"/>
        </w:rPr>
        <w:t xml:space="preserve"> 4.1</w:t>
      </w:r>
    </w:p>
    <w:p w:rsidR="0007338B" w:rsidRPr="00903C04" w:rsidRDefault="0007338B" w:rsidP="009F1ACF">
      <w:pPr>
        <w:widowControl w:val="0"/>
        <w:spacing w:after="0" w:line="240" w:lineRule="auto"/>
        <w:ind w:firstLine="567"/>
        <w:jc w:val="right"/>
        <w:rPr>
          <w:rFonts w:ascii="Arial LatRus" w:hAnsi="Arial LatRus" w:cs="Arial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кДоговоруподкодом</w:t>
      </w:r>
      <w:r w:rsidRPr="00903C04">
        <w:rPr>
          <w:rFonts w:ascii="Arial LatRus" w:hAnsi="Arial LatRus" w:cs="Arial"/>
          <w:sz w:val="20"/>
          <w:szCs w:val="20"/>
        </w:rPr>
        <w:br/>
      </w:r>
      <w:r w:rsidRPr="00903C04">
        <w:rPr>
          <w:rFonts w:ascii="Calibri" w:hAnsi="Calibri" w:cs="Calibri"/>
          <w:sz w:val="20"/>
          <w:szCs w:val="20"/>
        </w:rPr>
        <w:t>заключенному</w:t>
      </w:r>
      <w:r w:rsidRPr="00903C04">
        <w:rPr>
          <w:rFonts w:ascii="Arial LatRus" w:hAnsi="Arial LatRus"/>
          <w:sz w:val="20"/>
          <w:szCs w:val="20"/>
        </w:rPr>
        <w:t xml:space="preserve"> " </w:t>
      </w:r>
      <w:r w:rsidRPr="00903C04">
        <w:rPr>
          <w:rFonts w:ascii="Arial LatRus" w:hAnsi="Arial LatRus"/>
          <w:sz w:val="20"/>
          <w:szCs w:val="20"/>
        </w:rPr>
        <w:tab/>
        <w:t xml:space="preserve">" </w:t>
      </w:r>
      <w:r w:rsidRPr="00903C04">
        <w:rPr>
          <w:rFonts w:ascii="Arial LatRus" w:hAnsi="Arial LatRus"/>
          <w:sz w:val="20"/>
          <w:szCs w:val="20"/>
        </w:rPr>
        <w:tab/>
        <w:t>20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г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spacing w:after="0" w:line="240" w:lineRule="auto"/>
        <w:jc w:val="center"/>
        <w:rPr>
          <w:rFonts w:ascii="Arial LatRus" w:hAnsi="Arial LatRus" w:cs="Sylfaen"/>
          <w:sz w:val="20"/>
          <w:szCs w:val="20"/>
        </w:rPr>
      </w:pPr>
    </w:p>
    <w:p w:rsidR="0007338B" w:rsidRPr="00903C04" w:rsidRDefault="0007338B" w:rsidP="009F1ACF">
      <w:pPr>
        <w:widowControl w:val="0"/>
        <w:tabs>
          <w:tab w:val="left" w:pos="2250"/>
        </w:tabs>
        <w:spacing w:after="0" w:line="240" w:lineRule="auto"/>
        <w:jc w:val="center"/>
        <w:rPr>
          <w:rFonts w:ascii="Arial LatRus" w:hAnsi="Arial LatRus" w:cs="Sylfaen"/>
          <w:bCs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АКТ</w:t>
      </w:r>
      <w:r w:rsidRPr="00903C04">
        <w:rPr>
          <w:rFonts w:ascii="Arial" w:hAnsi="Arial" w:cs="Arial"/>
          <w:sz w:val="20"/>
          <w:szCs w:val="20"/>
        </w:rPr>
        <w:t>№</w:t>
      </w:r>
      <w:r w:rsidRPr="00903C04">
        <w:rPr>
          <w:rFonts w:ascii="Arial LatRus" w:hAnsi="Arial LatRus"/>
          <w:sz w:val="20"/>
          <w:szCs w:val="20"/>
        </w:rPr>
        <w:t>______</w:t>
      </w:r>
    </w:p>
    <w:p w:rsidR="0007338B" w:rsidRPr="00903C04" w:rsidRDefault="0007338B" w:rsidP="009F1ACF">
      <w:pPr>
        <w:widowControl w:val="0"/>
        <w:tabs>
          <w:tab w:val="left" w:pos="2250"/>
        </w:tabs>
        <w:spacing w:after="0" w:line="240" w:lineRule="auto"/>
        <w:jc w:val="center"/>
        <w:rPr>
          <w:rFonts w:ascii="Arial LatRus" w:hAnsi="Arial LatRus" w:cs="Sylfaen"/>
          <w:bCs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относительнофиксированияфактасдачиЗаказчикурезультатадоговора</w:t>
      </w:r>
    </w:p>
    <w:p w:rsidR="0007338B" w:rsidRPr="00903C04" w:rsidRDefault="0007338B" w:rsidP="009F1ACF">
      <w:pPr>
        <w:widowControl w:val="0"/>
        <w:tabs>
          <w:tab w:val="left" w:pos="360"/>
          <w:tab w:val="left" w:pos="540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</w:p>
    <w:p w:rsidR="0007338B" w:rsidRPr="00903C04" w:rsidRDefault="0007338B" w:rsidP="009F1ACF">
      <w:pPr>
        <w:widowControl w:val="0"/>
        <w:spacing w:after="0" w:line="240" w:lineRule="auto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Настоящимфиксируется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чтоврамкахдоговоразакупки</w:t>
      </w:r>
      <w:r w:rsidRPr="00903C04">
        <w:rPr>
          <w:rFonts w:ascii="Arial" w:hAnsi="Arial" w:cs="Arial"/>
          <w:sz w:val="20"/>
          <w:szCs w:val="20"/>
        </w:rPr>
        <w:t>№</w:t>
      </w:r>
      <w:r w:rsidRPr="00903C04">
        <w:rPr>
          <w:rFonts w:ascii="Arial LatRus" w:hAnsi="Arial LatRus"/>
          <w:sz w:val="20"/>
          <w:szCs w:val="20"/>
        </w:rPr>
        <w:t xml:space="preserve"> ___________________, </w:t>
      </w:r>
    </w:p>
    <w:p w:rsidR="0007338B" w:rsidRPr="00903C04" w:rsidRDefault="0007338B" w:rsidP="009F1ACF">
      <w:pPr>
        <w:widowControl w:val="0"/>
        <w:spacing w:after="0" w:line="240" w:lineRule="auto"/>
        <w:ind w:left="6946"/>
        <w:jc w:val="center"/>
        <w:rPr>
          <w:rFonts w:ascii="Arial LatRus" w:hAnsi="Arial LatRus"/>
          <w:sz w:val="20"/>
          <w:szCs w:val="20"/>
          <w:vertAlign w:val="superscript"/>
        </w:rPr>
      </w:pPr>
      <w:r w:rsidRPr="00903C04">
        <w:rPr>
          <w:rFonts w:ascii="Calibri" w:hAnsi="Calibri" w:cs="Calibri"/>
          <w:sz w:val="20"/>
          <w:szCs w:val="20"/>
          <w:vertAlign w:val="superscript"/>
        </w:rPr>
        <w:t>номердоговора</w:t>
      </w:r>
    </w:p>
    <w:p w:rsidR="0007338B" w:rsidRPr="00903C04" w:rsidRDefault="0007338B" w:rsidP="009F1ACF">
      <w:pPr>
        <w:widowControl w:val="0"/>
        <w:tabs>
          <w:tab w:val="left" w:pos="8789"/>
        </w:tabs>
        <w:spacing w:after="0" w:line="240" w:lineRule="auto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заключенного</w:t>
      </w:r>
      <w:r w:rsidRPr="00903C04">
        <w:rPr>
          <w:rFonts w:ascii="Arial LatRus" w:hAnsi="Arial LatRus"/>
          <w:sz w:val="20"/>
          <w:szCs w:val="20"/>
        </w:rPr>
        <w:t xml:space="preserve"> _________________________________________________ 20</w:t>
      </w:r>
      <w:r w:rsidRPr="00903C04">
        <w:rPr>
          <w:rFonts w:ascii="Arial LatRus" w:hAnsi="Arial LatRus"/>
          <w:sz w:val="20"/>
          <w:szCs w:val="20"/>
        </w:rPr>
        <w:tab/>
      </w:r>
      <w:r w:rsidRPr="00903C04">
        <w:rPr>
          <w:rFonts w:ascii="Calibri" w:hAnsi="Calibri" w:cs="Calibri"/>
          <w:sz w:val="20"/>
          <w:szCs w:val="20"/>
        </w:rPr>
        <w:t>г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spacing w:after="0" w:line="240" w:lineRule="auto"/>
        <w:ind w:right="-360"/>
        <w:jc w:val="center"/>
        <w:rPr>
          <w:rFonts w:ascii="Arial LatRus" w:hAnsi="Arial LatRus" w:cs="Sylfaen"/>
          <w:sz w:val="20"/>
          <w:szCs w:val="20"/>
          <w:vertAlign w:val="superscript"/>
        </w:rPr>
      </w:pPr>
      <w:r w:rsidRPr="00903C04">
        <w:rPr>
          <w:rFonts w:ascii="Calibri" w:hAnsi="Calibri" w:cs="Calibri"/>
          <w:sz w:val="20"/>
          <w:szCs w:val="20"/>
          <w:vertAlign w:val="superscript"/>
        </w:rPr>
        <w:t>датазаключениядоговора</w:t>
      </w:r>
    </w:p>
    <w:p w:rsidR="0007338B" w:rsidRPr="00903C04" w:rsidRDefault="0007338B" w:rsidP="009F1ACF">
      <w:pPr>
        <w:widowControl w:val="0"/>
        <w:spacing w:after="0" w:line="240" w:lineRule="auto"/>
        <w:ind w:right="-357"/>
        <w:jc w:val="both"/>
        <w:rPr>
          <w:rFonts w:ascii="Arial LatRus" w:hAnsi="Arial LatRus" w:cs="Sylfaen"/>
          <w:sz w:val="20"/>
          <w:szCs w:val="20"/>
          <w:u w:val="single"/>
        </w:rPr>
      </w:pPr>
      <w:r w:rsidRPr="00903C04">
        <w:rPr>
          <w:rFonts w:ascii="Calibri" w:hAnsi="Calibri" w:cs="Calibri"/>
          <w:sz w:val="20"/>
          <w:szCs w:val="20"/>
        </w:rPr>
        <w:t>между</w:t>
      </w:r>
      <w:r w:rsidRPr="00903C04">
        <w:rPr>
          <w:rFonts w:ascii="Arial LatRus" w:hAnsi="Arial LatRus"/>
          <w:sz w:val="20"/>
          <w:szCs w:val="20"/>
        </w:rPr>
        <w:t xml:space="preserve"> __________ (</w:t>
      </w:r>
      <w:r w:rsidRPr="00903C04">
        <w:rPr>
          <w:rFonts w:ascii="Calibri" w:hAnsi="Calibri" w:cs="Calibri"/>
          <w:sz w:val="20"/>
          <w:szCs w:val="20"/>
        </w:rPr>
        <w:t>далее</w:t>
      </w:r>
      <w:r w:rsidRPr="00903C04">
        <w:rPr>
          <w:rFonts w:ascii="Arial LatRus" w:hAnsi="Arial LatRus" w:cs="Arial LatRus"/>
          <w:sz w:val="20"/>
          <w:szCs w:val="20"/>
        </w:rPr>
        <w:t>—</w:t>
      </w:r>
      <w:r w:rsidRPr="00903C04">
        <w:rPr>
          <w:rFonts w:ascii="Calibri" w:hAnsi="Calibri" w:cs="Calibri"/>
          <w:sz w:val="20"/>
          <w:szCs w:val="20"/>
        </w:rPr>
        <w:t>Заказчик</w:t>
      </w:r>
      <w:r w:rsidRPr="00903C04">
        <w:rPr>
          <w:rFonts w:ascii="Arial LatRus" w:hAnsi="Arial LatRus"/>
          <w:sz w:val="20"/>
          <w:szCs w:val="20"/>
        </w:rPr>
        <w:t xml:space="preserve">) </w:t>
      </w:r>
      <w:r w:rsidRPr="00903C04">
        <w:rPr>
          <w:rFonts w:ascii="Calibri" w:hAnsi="Calibri" w:cs="Calibri"/>
          <w:sz w:val="20"/>
          <w:szCs w:val="20"/>
        </w:rPr>
        <w:t>и</w:t>
      </w:r>
      <w:r w:rsidRPr="00903C04">
        <w:rPr>
          <w:rFonts w:ascii="Arial LatRus" w:hAnsi="Arial LatRus"/>
          <w:sz w:val="20"/>
          <w:szCs w:val="20"/>
        </w:rPr>
        <w:t xml:space="preserve"> _____________ (</w:t>
      </w:r>
      <w:r w:rsidRPr="00903C04">
        <w:rPr>
          <w:rFonts w:ascii="Calibri" w:hAnsi="Calibri" w:cs="Calibri"/>
          <w:sz w:val="20"/>
          <w:szCs w:val="20"/>
        </w:rPr>
        <w:t>далее</w:t>
      </w:r>
      <w:r w:rsidRPr="00903C04">
        <w:rPr>
          <w:rFonts w:ascii="Arial LatRus" w:hAnsi="Arial LatRus" w:cs="Arial LatRus"/>
          <w:sz w:val="20"/>
          <w:szCs w:val="20"/>
        </w:rPr>
        <w:t>—</w:t>
      </w:r>
      <w:r w:rsidRPr="00903C04">
        <w:rPr>
          <w:rFonts w:ascii="Calibri" w:hAnsi="Calibri" w:cs="Calibri"/>
          <w:sz w:val="20"/>
          <w:szCs w:val="20"/>
        </w:rPr>
        <w:t>Исполнитель</w:t>
      </w:r>
      <w:r w:rsidRPr="00903C04">
        <w:rPr>
          <w:rFonts w:ascii="Arial LatRus" w:hAnsi="Arial LatRus"/>
          <w:sz w:val="20"/>
          <w:szCs w:val="20"/>
        </w:rPr>
        <w:t>),</w:t>
      </w:r>
    </w:p>
    <w:p w:rsidR="0007338B" w:rsidRPr="00903C04" w:rsidRDefault="0007338B" w:rsidP="009F1ACF">
      <w:pPr>
        <w:widowControl w:val="0"/>
        <w:tabs>
          <w:tab w:val="left" w:pos="4678"/>
        </w:tabs>
        <w:spacing w:after="0" w:line="240" w:lineRule="auto"/>
        <w:ind w:left="851" w:right="-1"/>
        <w:jc w:val="both"/>
        <w:rPr>
          <w:rFonts w:ascii="Arial LatRus" w:hAnsi="Arial LatRus" w:cs="Sylfaen"/>
          <w:sz w:val="20"/>
          <w:szCs w:val="20"/>
          <w:u w:val="single"/>
          <w:vertAlign w:val="superscript"/>
        </w:rPr>
      </w:pPr>
      <w:r w:rsidRPr="00903C04">
        <w:rPr>
          <w:rFonts w:ascii="Calibri" w:hAnsi="Calibri" w:cs="Calibri"/>
          <w:sz w:val="20"/>
          <w:szCs w:val="20"/>
          <w:vertAlign w:val="superscript"/>
        </w:rPr>
        <w:t>имяЗаказчика</w:t>
      </w:r>
      <w:r w:rsidRPr="00903C04">
        <w:rPr>
          <w:rFonts w:ascii="Arial LatRus" w:hAnsi="Arial LatRus"/>
          <w:sz w:val="20"/>
          <w:szCs w:val="20"/>
          <w:vertAlign w:val="superscript"/>
        </w:rPr>
        <w:tab/>
      </w:r>
      <w:r w:rsidRPr="00903C04">
        <w:rPr>
          <w:rFonts w:ascii="Calibri" w:hAnsi="Calibri" w:cs="Calibri"/>
          <w:sz w:val="20"/>
          <w:szCs w:val="20"/>
          <w:vertAlign w:val="superscript"/>
        </w:rPr>
        <w:t>имяИсполнителя</w:t>
      </w:r>
    </w:p>
    <w:p w:rsidR="0007338B" w:rsidRPr="00903C04" w:rsidRDefault="0007338B" w:rsidP="009F1ACF">
      <w:pPr>
        <w:widowControl w:val="0"/>
        <w:spacing w:after="0" w:line="240" w:lineRule="auto"/>
        <w:jc w:val="both"/>
        <w:rPr>
          <w:rFonts w:ascii="Arial LatRus" w:hAnsi="Arial LatRus" w:cs="Sylfaen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Исполнитель</w:t>
      </w:r>
      <w:r w:rsidRPr="00903C04">
        <w:rPr>
          <w:rFonts w:ascii="Arial LatRus" w:hAnsi="Arial LatRus"/>
          <w:sz w:val="20"/>
          <w:szCs w:val="20"/>
        </w:rPr>
        <w:t xml:space="preserve"> _____________ 20 </w:t>
      </w:r>
      <w:r w:rsidRPr="00903C04">
        <w:rPr>
          <w:rFonts w:ascii="Calibri" w:hAnsi="Calibri" w:cs="Calibri"/>
          <w:sz w:val="20"/>
          <w:szCs w:val="20"/>
        </w:rPr>
        <w:t>г</w:t>
      </w:r>
      <w:r w:rsidRPr="00903C04">
        <w:rPr>
          <w:rFonts w:ascii="Arial LatRus" w:hAnsi="Arial LatRus"/>
          <w:sz w:val="20"/>
          <w:szCs w:val="20"/>
        </w:rPr>
        <w:t xml:space="preserve">. </w:t>
      </w:r>
      <w:r w:rsidRPr="00903C04">
        <w:rPr>
          <w:rFonts w:ascii="Calibri" w:hAnsi="Calibri" w:cs="Calibri"/>
          <w:sz w:val="20"/>
          <w:szCs w:val="20"/>
        </w:rPr>
        <w:t>сцельюсдачи</w:t>
      </w:r>
      <w:r w:rsidRPr="00903C04">
        <w:rPr>
          <w:rFonts w:ascii="Arial LatRus" w:hAnsi="Arial LatRus"/>
          <w:sz w:val="20"/>
          <w:szCs w:val="20"/>
        </w:rPr>
        <w:t>-</w:t>
      </w:r>
      <w:r w:rsidRPr="00903C04">
        <w:rPr>
          <w:rFonts w:ascii="Calibri" w:hAnsi="Calibri" w:cs="Calibri"/>
          <w:sz w:val="20"/>
          <w:szCs w:val="20"/>
        </w:rPr>
        <w:t>приемкисдалЗаказчикунижеуказанныеработы</w:t>
      </w:r>
      <w:r w:rsidRPr="00903C04">
        <w:rPr>
          <w:rFonts w:ascii="Arial LatRus" w:hAnsi="Arial LatRus"/>
          <w:sz w:val="20"/>
          <w:szCs w:val="20"/>
        </w:rPr>
        <w:t>:</w:t>
      </w:r>
    </w:p>
    <w:p w:rsidR="0007338B" w:rsidRPr="00903C04" w:rsidRDefault="0007338B" w:rsidP="009F1ACF">
      <w:pPr>
        <w:widowControl w:val="0"/>
        <w:tabs>
          <w:tab w:val="left" w:pos="360"/>
          <w:tab w:val="left" w:pos="540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52"/>
        <w:gridCol w:w="2062"/>
        <w:gridCol w:w="1784"/>
      </w:tblGrid>
      <w:tr w:rsidR="0007338B" w:rsidRPr="00903C04" w:rsidTr="0007338B">
        <w:trPr>
          <w:trHeight w:val="273"/>
          <w:jc w:val="center"/>
        </w:trPr>
        <w:tc>
          <w:tcPr>
            <w:tcW w:w="7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 w:cs="Sylfaen"/>
                <w:bCs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Работа</w:t>
            </w:r>
          </w:p>
        </w:tc>
      </w:tr>
      <w:tr w:rsidR="0007338B" w:rsidRPr="00903C04" w:rsidTr="0007338B">
        <w:trPr>
          <w:trHeight w:val="273"/>
          <w:jc w:val="center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ind w:firstLine="567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наименование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единицаизмерения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/>
                <w:sz w:val="20"/>
                <w:szCs w:val="20"/>
              </w:rPr>
            </w:pPr>
            <w:r w:rsidRPr="00903C04">
              <w:rPr>
                <w:rFonts w:ascii="Calibri" w:hAnsi="Calibri" w:cs="Calibri"/>
                <w:sz w:val="20"/>
                <w:szCs w:val="20"/>
              </w:rPr>
              <w:t>объем</w:t>
            </w:r>
            <w:r w:rsidRPr="00903C04">
              <w:rPr>
                <w:rFonts w:ascii="Arial LatRus" w:hAnsi="Arial LatRus"/>
                <w:sz w:val="20"/>
                <w:szCs w:val="20"/>
              </w:rPr>
              <w:t xml:space="preserve"> (</w:t>
            </w:r>
            <w:r w:rsidRPr="00903C04">
              <w:rPr>
                <w:rFonts w:ascii="Calibri" w:hAnsi="Calibri" w:cs="Calibri"/>
                <w:sz w:val="20"/>
                <w:szCs w:val="20"/>
              </w:rPr>
              <w:t>фактический</w:t>
            </w:r>
            <w:r w:rsidRPr="00903C04">
              <w:rPr>
                <w:rFonts w:ascii="Arial LatRus" w:hAnsi="Arial LatRus"/>
                <w:sz w:val="20"/>
                <w:szCs w:val="20"/>
              </w:rPr>
              <w:t>)</w:t>
            </w:r>
          </w:p>
        </w:tc>
      </w:tr>
      <w:tr w:rsidR="0007338B" w:rsidRPr="00903C04" w:rsidTr="0007338B">
        <w:trPr>
          <w:trHeight w:val="273"/>
          <w:jc w:val="center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B" w:rsidRPr="00903C04" w:rsidRDefault="0007338B" w:rsidP="009F1ACF">
            <w:pPr>
              <w:widowControl w:val="0"/>
              <w:spacing w:after="0" w:line="240" w:lineRule="auto"/>
              <w:ind w:firstLine="567"/>
              <w:rPr>
                <w:rFonts w:ascii="Arial LatRus" w:hAnsi="Arial LatRus" w:cs="Sylfaen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338B" w:rsidRPr="00903C04" w:rsidRDefault="0007338B" w:rsidP="009F1ACF">
            <w:pPr>
              <w:widowControl w:val="0"/>
              <w:spacing w:after="0" w:line="240" w:lineRule="auto"/>
              <w:rPr>
                <w:rFonts w:ascii="Arial LatRus" w:hAnsi="Arial LatRus" w:cs="Sylfaen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338B" w:rsidRPr="00903C04" w:rsidRDefault="0007338B" w:rsidP="009F1ACF">
            <w:pPr>
              <w:widowControl w:val="0"/>
              <w:spacing w:after="0" w:line="240" w:lineRule="auto"/>
              <w:rPr>
                <w:rFonts w:ascii="Arial LatRus" w:hAnsi="Arial LatRus" w:cs="Sylfaen"/>
                <w:sz w:val="20"/>
                <w:szCs w:val="20"/>
              </w:rPr>
            </w:pPr>
          </w:p>
        </w:tc>
      </w:tr>
      <w:tr w:rsidR="0007338B" w:rsidRPr="00903C04" w:rsidTr="0007338B">
        <w:trPr>
          <w:trHeight w:val="273"/>
          <w:jc w:val="center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B" w:rsidRPr="00903C04" w:rsidRDefault="0007338B" w:rsidP="009F1ACF">
            <w:pPr>
              <w:widowControl w:val="0"/>
              <w:spacing w:after="0" w:line="240" w:lineRule="auto"/>
              <w:ind w:firstLine="567"/>
              <w:rPr>
                <w:rFonts w:ascii="Arial LatRus" w:hAnsi="Arial LatRus" w:cs="Sylfaen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338B" w:rsidRPr="00903C04" w:rsidRDefault="0007338B" w:rsidP="009F1ACF">
            <w:pPr>
              <w:widowControl w:val="0"/>
              <w:spacing w:after="0" w:line="240" w:lineRule="auto"/>
              <w:rPr>
                <w:rFonts w:ascii="Arial LatRus" w:hAnsi="Arial LatRus" w:cs="Sylfaen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338B" w:rsidRPr="00903C04" w:rsidRDefault="0007338B" w:rsidP="009F1ACF">
            <w:pPr>
              <w:widowControl w:val="0"/>
              <w:spacing w:after="0" w:line="240" w:lineRule="auto"/>
              <w:rPr>
                <w:rFonts w:ascii="Arial LatRus" w:hAnsi="Arial LatRus" w:cs="Sylfaen"/>
                <w:sz w:val="20"/>
                <w:szCs w:val="20"/>
              </w:rPr>
            </w:pPr>
          </w:p>
        </w:tc>
      </w:tr>
    </w:tbl>
    <w:p w:rsidR="0007338B" w:rsidRPr="00903C04" w:rsidRDefault="0007338B" w:rsidP="009F1ACF">
      <w:pPr>
        <w:widowControl w:val="0"/>
        <w:tabs>
          <w:tab w:val="left" w:pos="360"/>
          <w:tab w:val="left" w:pos="540"/>
        </w:tabs>
        <w:spacing w:after="0" w:line="240" w:lineRule="auto"/>
        <w:ind w:firstLine="567"/>
        <w:jc w:val="both"/>
        <w:rPr>
          <w:rFonts w:ascii="Arial LatRus" w:hAnsi="Arial LatRus" w:cs="Sylfaen"/>
          <w:sz w:val="20"/>
          <w:szCs w:val="20"/>
        </w:rPr>
      </w:pPr>
    </w:p>
    <w:p w:rsidR="003C4AB1" w:rsidRPr="00903C04" w:rsidRDefault="0007338B" w:rsidP="009F1ACF">
      <w:pPr>
        <w:widowControl w:val="0"/>
        <w:tabs>
          <w:tab w:val="left" w:pos="360"/>
          <w:tab w:val="left" w:pos="540"/>
        </w:tabs>
        <w:spacing w:after="0" w:line="240" w:lineRule="auto"/>
        <w:ind w:firstLine="567"/>
        <w:jc w:val="both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Настоящийактсоставленв</w:t>
      </w:r>
      <w:r w:rsidRPr="00903C04">
        <w:rPr>
          <w:rFonts w:ascii="Arial LatRus" w:hAnsi="Arial LatRus"/>
          <w:sz w:val="20"/>
          <w:szCs w:val="20"/>
        </w:rPr>
        <w:t xml:space="preserve"> 2 </w:t>
      </w:r>
      <w:r w:rsidRPr="00903C04">
        <w:rPr>
          <w:rFonts w:ascii="Calibri" w:hAnsi="Calibri" w:cs="Calibri"/>
          <w:sz w:val="20"/>
          <w:szCs w:val="20"/>
        </w:rPr>
        <w:t>экземплярах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каждойизсторонпредоставляетсяпоодномуэкземпляру</w:t>
      </w:r>
      <w:r w:rsidRPr="00903C04">
        <w:rPr>
          <w:rFonts w:ascii="Arial LatRus" w:hAnsi="Arial LatRus"/>
          <w:sz w:val="20"/>
          <w:szCs w:val="20"/>
        </w:rPr>
        <w:t>.</w:t>
      </w:r>
    </w:p>
    <w:p w:rsidR="0007338B" w:rsidRPr="00903C04" w:rsidRDefault="0007338B" w:rsidP="009F1ACF">
      <w:pPr>
        <w:widowControl w:val="0"/>
        <w:tabs>
          <w:tab w:val="left" w:pos="360"/>
          <w:tab w:val="left" w:pos="540"/>
        </w:tabs>
        <w:spacing w:after="0" w:line="240" w:lineRule="auto"/>
        <w:ind w:firstLine="567"/>
        <w:jc w:val="center"/>
        <w:rPr>
          <w:rFonts w:ascii="Arial LatRus" w:hAnsi="Arial LatRus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СТОРОНЫ</w:t>
      </w:r>
    </w:p>
    <w:p w:rsidR="0007338B" w:rsidRPr="00903C04" w:rsidRDefault="0007338B" w:rsidP="009F1ACF">
      <w:pPr>
        <w:widowControl w:val="0"/>
        <w:tabs>
          <w:tab w:val="left" w:pos="360"/>
          <w:tab w:val="left" w:pos="540"/>
        </w:tabs>
        <w:spacing w:after="0" w:line="240" w:lineRule="auto"/>
        <w:jc w:val="center"/>
        <w:rPr>
          <w:rFonts w:ascii="Arial LatRus" w:hAnsi="Arial LatRus" w:cs="Sylfaen"/>
          <w:sz w:val="20"/>
          <w:szCs w:val="20"/>
        </w:rPr>
      </w:pPr>
    </w:p>
    <w:tbl>
      <w:tblPr>
        <w:tblW w:w="0" w:type="auto"/>
        <w:tblLook w:val="00A0"/>
      </w:tblPr>
      <w:tblGrid>
        <w:gridCol w:w="4448"/>
        <w:gridCol w:w="4838"/>
      </w:tblGrid>
      <w:tr w:rsidR="0007338B" w:rsidRPr="00903C04" w:rsidTr="0007338B">
        <w:tc>
          <w:tcPr>
            <w:tcW w:w="4785" w:type="dxa"/>
          </w:tcPr>
          <w:p w:rsidR="0007338B" w:rsidRPr="00903C04" w:rsidRDefault="0007338B" w:rsidP="009F1ACF">
            <w:pPr>
              <w:widowControl w:val="0"/>
              <w:tabs>
                <w:tab w:val="left" w:pos="360"/>
                <w:tab w:val="left" w:pos="540"/>
              </w:tabs>
              <w:spacing w:after="0" w:line="240" w:lineRule="auto"/>
              <w:jc w:val="center"/>
              <w:rPr>
                <w:rFonts w:ascii="Arial LatRus" w:hAnsi="Arial LatRus" w:cs="Sylfaen"/>
                <w:b/>
                <w:bCs/>
                <w:sz w:val="20"/>
                <w:szCs w:val="20"/>
              </w:rPr>
            </w:pPr>
            <w:r w:rsidRPr="00903C04">
              <w:rPr>
                <w:rFonts w:ascii="Calibri" w:hAnsi="Calibri" w:cs="Calibri"/>
                <w:b/>
                <w:sz w:val="20"/>
                <w:szCs w:val="20"/>
              </w:rPr>
              <w:t>Передал</w:t>
            </w:r>
          </w:p>
        </w:tc>
        <w:tc>
          <w:tcPr>
            <w:tcW w:w="5223" w:type="dxa"/>
          </w:tcPr>
          <w:p w:rsidR="0007338B" w:rsidRPr="00903C04" w:rsidRDefault="0007338B" w:rsidP="009F1ACF">
            <w:pPr>
              <w:widowControl w:val="0"/>
              <w:tabs>
                <w:tab w:val="left" w:pos="360"/>
                <w:tab w:val="left" w:pos="540"/>
              </w:tabs>
              <w:spacing w:after="0" w:line="240" w:lineRule="auto"/>
              <w:jc w:val="center"/>
              <w:rPr>
                <w:rFonts w:ascii="Arial LatRus" w:hAnsi="Arial LatRus" w:cs="Sylfaen"/>
                <w:b/>
                <w:bCs/>
                <w:sz w:val="20"/>
                <w:szCs w:val="20"/>
              </w:rPr>
            </w:pPr>
            <w:r w:rsidRPr="00903C04">
              <w:rPr>
                <w:rFonts w:ascii="Calibri" w:hAnsi="Calibri" w:cs="Calibri"/>
                <w:b/>
                <w:sz w:val="20"/>
                <w:szCs w:val="20"/>
              </w:rPr>
              <w:t>Принял</w:t>
            </w:r>
          </w:p>
        </w:tc>
      </w:tr>
    </w:tbl>
    <w:p w:rsidR="0007338B" w:rsidRPr="00903C04" w:rsidRDefault="0007338B" w:rsidP="009F1ACF">
      <w:pPr>
        <w:widowControl w:val="0"/>
        <w:tabs>
          <w:tab w:val="left" w:pos="360"/>
          <w:tab w:val="left" w:pos="540"/>
        </w:tabs>
        <w:spacing w:after="0" w:line="240" w:lineRule="auto"/>
        <w:jc w:val="right"/>
        <w:rPr>
          <w:rFonts w:ascii="Arial LatRus" w:hAnsi="Arial LatRus" w:cs="Sylfaen"/>
          <w:sz w:val="20"/>
          <w:szCs w:val="20"/>
        </w:rPr>
      </w:pPr>
      <w:r w:rsidRPr="00903C04">
        <w:rPr>
          <w:rFonts w:ascii="Calibri" w:hAnsi="Calibri" w:cs="Calibri"/>
          <w:sz w:val="20"/>
          <w:szCs w:val="20"/>
        </w:rPr>
        <w:t>представитель</w:t>
      </w:r>
      <w:r w:rsidRPr="00903C04">
        <w:rPr>
          <w:rFonts w:ascii="Arial LatRus" w:hAnsi="Arial LatRus"/>
          <w:sz w:val="20"/>
          <w:szCs w:val="20"/>
        </w:rPr>
        <w:t xml:space="preserve">, </w:t>
      </w:r>
      <w:r w:rsidRPr="00903C04">
        <w:rPr>
          <w:rFonts w:ascii="Calibri" w:hAnsi="Calibri" w:cs="Calibri"/>
          <w:sz w:val="20"/>
          <w:szCs w:val="20"/>
        </w:rPr>
        <w:t>спроектировавшийзаявку</w:t>
      </w:r>
      <w:r w:rsidRPr="00903C04">
        <w:rPr>
          <w:rFonts w:ascii="Arial LatRus" w:hAnsi="Arial LatRus"/>
          <w:sz w:val="20"/>
          <w:szCs w:val="20"/>
        </w:rPr>
        <w:t>:</w:t>
      </w:r>
    </w:p>
    <w:p w:rsidR="0007338B" w:rsidRPr="00903C04" w:rsidRDefault="0007338B" w:rsidP="009F1ACF">
      <w:pPr>
        <w:widowControl w:val="0"/>
        <w:spacing w:after="0" w:line="240" w:lineRule="auto"/>
        <w:jc w:val="center"/>
        <w:rPr>
          <w:rFonts w:ascii="Arial LatRus" w:hAnsi="Arial LatRus" w:cs="Sylfaen"/>
          <w:sz w:val="20"/>
          <w:szCs w:val="20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/>
      </w:tblPr>
      <w:tblGrid>
        <w:gridCol w:w="4974"/>
        <w:gridCol w:w="4776"/>
      </w:tblGrid>
      <w:tr w:rsidR="0007338B" w:rsidRPr="00903C04" w:rsidTr="0007338B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 w:cs="GHEA Grapalat"/>
                <w:color w:val="000000"/>
                <w:sz w:val="20"/>
                <w:szCs w:val="20"/>
              </w:rPr>
            </w:pPr>
            <w:r w:rsidRPr="00903C04">
              <w:rPr>
                <w:rFonts w:ascii="Arial LatRus" w:hAnsi="Arial LatRus"/>
                <w:color w:val="000000"/>
                <w:sz w:val="20"/>
                <w:szCs w:val="20"/>
              </w:rPr>
              <w:t xml:space="preserve">_________________________ 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 w:cs="GHEA Grapalat"/>
                <w:color w:val="000000"/>
                <w:sz w:val="20"/>
                <w:szCs w:val="20"/>
                <w:vertAlign w:val="superscript"/>
              </w:rPr>
            </w:pPr>
            <w:r w:rsidRPr="00903C04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фамилия</w:t>
            </w:r>
            <w:r w:rsidRPr="00903C04">
              <w:rPr>
                <w:rFonts w:ascii="Arial LatRus" w:hAnsi="Arial LatRus"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Pr="00903C04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имя</w:t>
            </w:r>
          </w:p>
        </w:tc>
        <w:tc>
          <w:tcPr>
            <w:tcW w:w="0" w:type="auto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 w:cs="GHEA Grapalat"/>
                <w:color w:val="000000"/>
                <w:sz w:val="20"/>
                <w:szCs w:val="20"/>
              </w:rPr>
            </w:pPr>
            <w:r w:rsidRPr="00903C04">
              <w:rPr>
                <w:rFonts w:ascii="Arial LatRus" w:hAnsi="Arial LatRus"/>
                <w:color w:val="000000"/>
                <w:sz w:val="20"/>
                <w:szCs w:val="20"/>
              </w:rPr>
              <w:t>________________________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 w:cs="GHEA Grapalat"/>
                <w:color w:val="000000"/>
                <w:sz w:val="20"/>
                <w:szCs w:val="20"/>
                <w:vertAlign w:val="superscript"/>
              </w:rPr>
            </w:pPr>
            <w:r w:rsidRPr="00903C04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фамилия</w:t>
            </w:r>
            <w:r w:rsidRPr="00903C04">
              <w:rPr>
                <w:rFonts w:ascii="Arial LatRus" w:hAnsi="Arial LatRus"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Pr="00903C04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имя</w:t>
            </w:r>
          </w:p>
        </w:tc>
      </w:tr>
      <w:tr w:rsidR="0007338B" w:rsidRPr="00903C04" w:rsidTr="0007338B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 w:cs="GHEA Grapalat"/>
                <w:color w:val="000000"/>
                <w:sz w:val="20"/>
                <w:szCs w:val="20"/>
                <w:lang w:val="en-US"/>
              </w:rPr>
            </w:pPr>
            <w:r w:rsidRPr="00903C04">
              <w:rPr>
                <w:rFonts w:ascii="Arial LatRus" w:hAnsi="Arial LatRus"/>
                <w:color w:val="000000"/>
                <w:sz w:val="20"/>
                <w:szCs w:val="20"/>
              </w:rPr>
              <w:t>_________________________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 w:cs="GHEA Grapalat"/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903C04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подпись</w:t>
            </w:r>
          </w:p>
        </w:tc>
        <w:tc>
          <w:tcPr>
            <w:tcW w:w="0" w:type="auto"/>
            <w:vAlign w:val="center"/>
          </w:tcPr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 w:cs="GHEA Grapalat"/>
                <w:color w:val="000000"/>
                <w:sz w:val="20"/>
                <w:szCs w:val="20"/>
                <w:lang w:val="en-US"/>
              </w:rPr>
            </w:pPr>
            <w:r w:rsidRPr="00903C04">
              <w:rPr>
                <w:rFonts w:ascii="Arial LatRus" w:hAnsi="Arial LatRus"/>
                <w:color w:val="000000"/>
                <w:sz w:val="20"/>
                <w:szCs w:val="20"/>
              </w:rPr>
              <w:t>________________________</w:t>
            </w:r>
          </w:p>
          <w:p w:rsidR="0007338B" w:rsidRPr="00903C04" w:rsidRDefault="0007338B" w:rsidP="009F1ACF">
            <w:pPr>
              <w:widowControl w:val="0"/>
              <w:spacing w:after="0" w:line="240" w:lineRule="auto"/>
              <w:jc w:val="center"/>
              <w:rPr>
                <w:rFonts w:ascii="Arial LatRus" w:hAnsi="Arial LatRus" w:cs="GHEA Grapalat"/>
                <w:color w:val="000000"/>
                <w:sz w:val="20"/>
                <w:szCs w:val="20"/>
                <w:vertAlign w:val="superscript"/>
              </w:rPr>
            </w:pPr>
            <w:r w:rsidRPr="00903C04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подпись</w:t>
            </w:r>
          </w:p>
        </w:tc>
      </w:tr>
    </w:tbl>
    <w:p w:rsidR="0007338B" w:rsidRPr="00903C04" w:rsidRDefault="0007338B" w:rsidP="009F1ACF">
      <w:pPr>
        <w:widowControl w:val="0"/>
        <w:tabs>
          <w:tab w:val="left" w:pos="360"/>
          <w:tab w:val="left" w:pos="540"/>
        </w:tabs>
        <w:spacing w:after="0" w:line="240" w:lineRule="auto"/>
        <w:jc w:val="center"/>
        <w:rPr>
          <w:rFonts w:ascii="Arial LatRus" w:hAnsi="Arial LatRus" w:cs="Sylfaen"/>
          <w:b/>
          <w:bCs/>
          <w:sz w:val="20"/>
          <w:szCs w:val="20"/>
        </w:rPr>
      </w:pPr>
    </w:p>
    <w:p w:rsidR="0007338B" w:rsidRPr="00903C04" w:rsidRDefault="0007338B" w:rsidP="009F1ACF">
      <w:pPr>
        <w:pStyle w:val="norm"/>
        <w:widowControl w:val="0"/>
        <w:spacing w:line="240" w:lineRule="auto"/>
        <w:ind w:firstLine="567"/>
        <w:jc w:val="center"/>
        <w:rPr>
          <w:rFonts w:ascii="Arial LatRus" w:hAnsi="Arial LatRus"/>
          <w:b/>
          <w:sz w:val="20"/>
        </w:rPr>
      </w:pPr>
    </w:p>
    <w:p w:rsidR="0007338B" w:rsidRPr="00903C04" w:rsidRDefault="0007338B" w:rsidP="009F1ACF">
      <w:pPr>
        <w:widowControl w:val="0"/>
        <w:spacing w:after="0" w:line="240" w:lineRule="auto"/>
        <w:ind w:left="-142" w:firstLine="142"/>
        <w:jc w:val="both"/>
        <w:rPr>
          <w:rFonts w:ascii="Arial LatRus" w:hAnsi="Arial LatRus"/>
          <w:sz w:val="20"/>
          <w:szCs w:val="20"/>
        </w:rPr>
      </w:pPr>
    </w:p>
    <w:p w:rsidR="00482FD8" w:rsidRPr="00903C04" w:rsidRDefault="00482FD8" w:rsidP="009F1ACF">
      <w:pPr>
        <w:spacing w:after="0" w:line="240" w:lineRule="auto"/>
        <w:rPr>
          <w:rFonts w:ascii="Arial LatRus" w:hAnsi="Arial LatRus"/>
          <w:sz w:val="20"/>
          <w:szCs w:val="20"/>
        </w:rPr>
      </w:pPr>
    </w:p>
    <w:sectPr w:rsidR="00482FD8" w:rsidRPr="00903C04" w:rsidSect="0007338B">
      <w:footnotePr>
        <w:pos w:val="beneathText"/>
      </w:footnotePr>
      <w:pgSz w:w="11906" w:h="16838" w:code="9"/>
      <w:pgMar w:top="993" w:right="1418" w:bottom="1418" w:left="1418" w:header="561" w:footer="561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1A8" w:rsidRDefault="00D901A8" w:rsidP="00A620D2">
      <w:pPr>
        <w:spacing w:after="0" w:line="240" w:lineRule="auto"/>
      </w:pPr>
      <w:r>
        <w:separator/>
      </w:r>
    </w:p>
  </w:endnote>
  <w:endnote w:type="continuationSeparator" w:id="1">
    <w:p w:rsidR="00D901A8" w:rsidRDefault="00D901A8" w:rsidP="00A62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 Mariam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LatRus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0384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B5CC2" w:rsidRPr="003E450C" w:rsidRDefault="004B4C5D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3E450C">
          <w:rPr>
            <w:rFonts w:ascii="GHEA Grapalat" w:hAnsi="GHEA Grapalat"/>
            <w:sz w:val="24"/>
            <w:szCs w:val="24"/>
          </w:rPr>
          <w:fldChar w:fldCharType="begin"/>
        </w:r>
        <w:r w:rsidR="00EB5CC2" w:rsidRPr="003E450C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3E450C">
          <w:rPr>
            <w:rFonts w:ascii="GHEA Grapalat" w:hAnsi="GHEA Grapalat"/>
            <w:sz w:val="24"/>
            <w:szCs w:val="24"/>
          </w:rPr>
          <w:fldChar w:fldCharType="separate"/>
        </w:r>
        <w:r w:rsidR="005505BF">
          <w:rPr>
            <w:rFonts w:ascii="GHEA Grapalat" w:hAnsi="GHEA Grapalat"/>
            <w:noProof/>
            <w:sz w:val="24"/>
            <w:szCs w:val="24"/>
          </w:rPr>
          <w:t>41</w:t>
        </w:r>
        <w:r w:rsidRPr="003E450C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1A8" w:rsidRDefault="00D901A8" w:rsidP="00A620D2">
      <w:pPr>
        <w:spacing w:after="0" w:line="240" w:lineRule="auto"/>
      </w:pPr>
      <w:r>
        <w:separator/>
      </w:r>
    </w:p>
  </w:footnote>
  <w:footnote w:type="continuationSeparator" w:id="1">
    <w:p w:rsidR="00D901A8" w:rsidRDefault="00D901A8" w:rsidP="00A620D2">
      <w:pPr>
        <w:spacing w:after="0" w:line="240" w:lineRule="auto"/>
      </w:pPr>
      <w:r>
        <w:continuationSeparator/>
      </w:r>
    </w:p>
  </w:footnote>
  <w:footnote w:id="2">
    <w:p w:rsidR="00EB5CC2" w:rsidRPr="00903C04" w:rsidRDefault="00EB5CC2" w:rsidP="00903C04">
      <w:pPr>
        <w:widowControl w:val="0"/>
        <w:spacing w:after="0" w:line="240" w:lineRule="auto"/>
        <w:ind w:hanging="567"/>
        <w:jc w:val="both"/>
        <w:rPr>
          <w:rFonts w:ascii="GHEA Grapalat" w:hAnsi="GHEA Grapalat"/>
          <w:i/>
          <w:sz w:val="16"/>
          <w:szCs w:val="20"/>
        </w:rPr>
      </w:pPr>
      <w:r w:rsidRPr="00D3436F">
        <w:rPr>
          <w:i/>
          <w:sz w:val="20"/>
          <w:szCs w:val="20"/>
        </w:rPr>
        <w:footnoteRef/>
      </w:r>
      <w:r w:rsidRPr="00903C04">
        <w:rPr>
          <w:rFonts w:ascii="GHEA Grapalat" w:hAnsi="GHEA Grapalat"/>
          <w:i/>
          <w:sz w:val="16"/>
          <w:szCs w:val="20"/>
        </w:rPr>
        <w:t>Настоящий пункт, а также 7-й раздел первой части приглашения исключаются из приглашения, если :</w:t>
      </w:r>
    </w:p>
    <w:p w:rsidR="00EB5CC2" w:rsidRPr="00903C04" w:rsidRDefault="00EB5CC2" w:rsidP="00805E85">
      <w:pPr>
        <w:widowControl w:val="0"/>
        <w:spacing w:after="0" w:line="240" w:lineRule="auto"/>
        <w:ind w:firstLine="142"/>
        <w:jc w:val="both"/>
        <w:rPr>
          <w:rFonts w:ascii="GHEA Grapalat" w:hAnsi="GHEA Grapalat"/>
          <w:i/>
          <w:sz w:val="16"/>
          <w:szCs w:val="20"/>
        </w:rPr>
      </w:pPr>
      <w:r w:rsidRPr="00903C04">
        <w:rPr>
          <w:rFonts w:ascii="GHEA Grapalat" w:hAnsi="GHEA Grapalat"/>
          <w:i/>
          <w:sz w:val="16"/>
          <w:szCs w:val="20"/>
        </w:rPr>
        <w:t>-процедура закупки организована на основании части 6 статьи 15 Закона РА "О закупках</w:t>
      </w:r>
      <w:r w:rsidRPr="00903C04">
        <w:rPr>
          <w:rFonts w:ascii="GHEA Grapalat" w:hAnsi="GHEA Grapalat"/>
          <w:i/>
          <w:sz w:val="18"/>
        </w:rPr>
        <w:t>"</w:t>
      </w:r>
      <w:r w:rsidRPr="00903C04">
        <w:rPr>
          <w:rFonts w:ascii="GHEA Grapalat" w:hAnsi="GHEA Grapalat"/>
          <w:i/>
          <w:sz w:val="16"/>
          <w:szCs w:val="20"/>
        </w:rPr>
        <w:t>, за исключением случая, когда размер финансовых средств, предусмотренных на день утверждения заявки на закупку, необходимой для организации процедуры, превышает 10 млн. драмов РА и для полного выполнения заключаемого договора в дальнейшем также потребуются финансовые средства.</w:t>
      </w:r>
    </w:p>
    <w:p w:rsidR="00EB5CC2" w:rsidRPr="00903C04" w:rsidRDefault="00EB5CC2" w:rsidP="00805E85">
      <w:pPr>
        <w:widowControl w:val="0"/>
        <w:spacing w:after="0" w:line="240" w:lineRule="auto"/>
        <w:ind w:firstLine="142"/>
        <w:jc w:val="both"/>
        <w:rPr>
          <w:rFonts w:ascii="GHEA Grapalat" w:hAnsi="GHEA Grapalat"/>
          <w:i/>
          <w:sz w:val="16"/>
          <w:szCs w:val="20"/>
        </w:rPr>
      </w:pPr>
      <w:r w:rsidRPr="00903C04">
        <w:rPr>
          <w:rFonts w:ascii="GHEA Grapalat" w:hAnsi="GHEA Grapalat"/>
          <w:i/>
          <w:sz w:val="16"/>
          <w:szCs w:val="20"/>
        </w:rPr>
        <w:t>-цена закупаемой работы по заявке на закупку в рамках данной процедуры не превышает 10 млн. драмов РА</w:t>
      </w:r>
    </w:p>
    <w:p w:rsidR="00EB5CC2" w:rsidRPr="00903C04" w:rsidRDefault="00EB5CC2" w:rsidP="00805E85">
      <w:pPr>
        <w:widowControl w:val="0"/>
        <w:spacing w:after="0" w:line="240" w:lineRule="auto"/>
        <w:jc w:val="both"/>
        <w:rPr>
          <w:rFonts w:ascii="GHEA Grapalat" w:hAnsi="GHEA Grapalat"/>
          <w:i/>
          <w:sz w:val="16"/>
          <w:szCs w:val="20"/>
        </w:rPr>
      </w:pPr>
      <w:r w:rsidRPr="00903C04">
        <w:rPr>
          <w:rFonts w:ascii="GHEA Grapalat" w:hAnsi="GHEA Grapalat"/>
          <w:i/>
          <w:sz w:val="16"/>
          <w:szCs w:val="20"/>
        </w:rPr>
        <w:t>-закупка осуществляется в форме закупки у одного лица, обусловленная безотлагательностью.</w:t>
      </w:r>
    </w:p>
    <w:p w:rsidR="00EB5CC2" w:rsidRPr="00903C04" w:rsidRDefault="00EB5CC2" w:rsidP="00805E85">
      <w:pPr>
        <w:widowControl w:val="0"/>
        <w:spacing w:after="0" w:line="240" w:lineRule="auto"/>
        <w:ind w:firstLine="142"/>
        <w:jc w:val="both"/>
        <w:rPr>
          <w:rFonts w:ascii="GHEA Grapalat" w:hAnsi="GHEA Grapalat"/>
          <w:i/>
          <w:sz w:val="16"/>
          <w:szCs w:val="20"/>
        </w:rPr>
      </w:pPr>
      <w:r w:rsidRPr="00903C04">
        <w:rPr>
          <w:rFonts w:ascii="GHEA Grapalat" w:hAnsi="GHEA Grapalat"/>
          <w:i/>
          <w:sz w:val="16"/>
          <w:szCs w:val="20"/>
        </w:rPr>
        <w:t>При применении данного условия редактируются пункты и разделы приглашения, и  соответствующие к ним ссылки.</w:t>
      </w:r>
    </w:p>
    <w:p w:rsidR="00EB5CC2" w:rsidRPr="008842CE" w:rsidRDefault="00EB5CC2" w:rsidP="0007338B">
      <w:pPr>
        <w:pStyle w:val="FootnoteText"/>
        <w:widowControl w:val="0"/>
        <w:jc w:val="both"/>
        <w:rPr>
          <w:rFonts w:ascii="GHEA Grapalat" w:hAnsi="GHEA Grapalat"/>
          <w:lang w:val="af-ZA"/>
        </w:rPr>
      </w:pPr>
    </w:p>
    <w:p w:rsidR="00EB5CC2" w:rsidRPr="008842CE" w:rsidRDefault="00EB5CC2" w:rsidP="0007338B">
      <w:pPr>
        <w:pStyle w:val="FootnoteText"/>
        <w:widowControl w:val="0"/>
        <w:jc w:val="both"/>
        <w:rPr>
          <w:rFonts w:ascii="GHEA Grapalat" w:hAnsi="GHEA Grapalat"/>
          <w:lang w:val="af-ZA"/>
        </w:rPr>
      </w:pPr>
    </w:p>
  </w:footnote>
  <w:footnote w:id="3">
    <w:p w:rsidR="00EB5CC2" w:rsidRPr="00AC0517" w:rsidRDefault="00EB5CC2" w:rsidP="00AC0517">
      <w:pPr>
        <w:pStyle w:val="FootnoteText"/>
        <w:jc w:val="both"/>
        <w:rPr>
          <w:rFonts w:ascii="GHEA Grapalat" w:hAnsi="GHEA Grapalat"/>
          <w:i/>
          <w:sz w:val="16"/>
          <w:szCs w:val="16"/>
        </w:rPr>
      </w:pPr>
      <w:r w:rsidRPr="00AC0517">
        <w:rPr>
          <w:rStyle w:val="FootnoteReference"/>
          <w:sz w:val="16"/>
          <w:szCs w:val="16"/>
        </w:rPr>
        <w:t>5</w:t>
      </w:r>
      <w:r w:rsidRPr="00AC0517">
        <w:rPr>
          <w:rFonts w:ascii="GHEA Grapalat" w:hAnsi="GHEA Grapalat"/>
          <w:i/>
          <w:sz w:val="16"/>
          <w:szCs w:val="16"/>
        </w:rPr>
        <w:t>Если закупка осуществляется в форме закупки у одного лица, обусловленная безотлагательностью, то</w:t>
      </w:r>
    </w:p>
    <w:p w:rsidR="00EB5CC2" w:rsidRPr="00AC0517" w:rsidRDefault="00EB5CC2" w:rsidP="00AC0517">
      <w:pPr>
        <w:widowControl w:val="0"/>
        <w:tabs>
          <w:tab w:val="left" w:pos="1134"/>
        </w:tabs>
        <w:spacing w:after="160" w:line="240" w:lineRule="auto"/>
        <w:ind w:firstLine="142"/>
        <w:contextualSpacing/>
        <w:jc w:val="both"/>
        <w:rPr>
          <w:rFonts w:ascii="GHEA Grapalat" w:hAnsi="GHEA Grapalat"/>
          <w:i/>
          <w:sz w:val="16"/>
          <w:szCs w:val="16"/>
        </w:rPr>
      </w:pPr>
      <w:r w:rsidRPr="00AC0517">
        <w:rPr>
          <w:rFonts w:ascii="GHEA Grapalat" w:hAnsi="GHEA Grapalat"/>
          <w:i/>
          <w:sz w:val="16"/>
          <w:szCs w:val="16"/>
        </w:rPr>
        <w:t xml:space="preserve">- 2-ой абзац  пункта 3.1 излагается в следующей редакции: "Участник имеет право требовать от </w:t>
      </w:r>
      <w:r w:rsidRPr="00AC0517">
        <w:rPr>
          <w:rFonts w:ascii="GHEA Grapalat" w:hAnsi="GHEA Grapalat" w:hint="eastAsia"/>
          <w:i/>
          <w:sz w:val="16"/>
          <w:szCs w:val="16"/>
        </w:rPr>
        <w:t>комиссииразъясненияприглашения</w:t>
      </w:r>
      <w:r w:rsidRPr="00AC0517">
        <w:rPr>
          <w:rFonts w:ascii="GHEA Grapalat" w:hAnsi="GHEA Grapalat"/>
          <w:i/>
          <w:sz w:val="16"/>
          <w:szCs w:val="16"/>
        </w:rPr>
        <w:t xml:space="preserve">  как минимум за один календарный день до истечения окончательного срока подачи заявок. </w:t>
      </w:r>
      <w:r w:rsidRPr="00AC0517">
        <w:rPr>
          <w:rFonts w:ascii="GHEA Grapalat" w:hAnsi="GHEA Grapalat" w:hint="eastAsia"/>
          <w:i/>
          <w:sz w:val="16"/>
          <w:szCs w:val="16"/>
        </w:rPr>
        <w:t>Приэтом</w:t>
      </w:r>
      <w:r w:rsidRPr="00AC0517">
        <w:rPr>
          <w:rFonts w:ascii="GHEA Grapalat" w:hAnsi="GHEA Grapalat"/>
          <w:i/>
          <w:sz w:val="16"/>
          <w:szCs w:val="16"/>
        </w:rPr>
        <w:t xml:space="preserve">, </w:t>
      </w:r>
      <w:r w:rsidRPr="00AC0517">
        <w:rPr>
          <w:rFonts w:ascii="GHEA Grapalat" w:hAnsi="GHEA Grapalat" w:hint="eastAsia"/>
          <w:i/>
          <w:sz w:val="16"/>
          <w:szCs w:val="16"/>
        </w:rPr>
        <w:t>разъяснениеможет</w:t>
      </w:r>
      <w:r w:rsidRPr="00AC0517">
        <w:rPr>
          <w:rFonts w:ascii="GHEA Grapalat" w:hAnsi="GHEA Grapalat"/>
          <w:i/>
          <w:sz w:val="16"/>
          <w:szCs w:val="16"/>
        </w:rPr>
        <w:t xml:space="preserve">быть </w:t>
      </w:r>
      <w:r w:rsidRPr="00AC0517">
        <w:rPr>
          <w:rFonts w:ascii="GHEA Grapalat" w:hAnsi="GHEA Grapalat" w:hint="eastAsia"/>
          <w:i/>
          <w:sz w:val="16"/>
          <w:szCs w:val="16"/>
        </w:rPr>
        <w:t>потребованодо</w:t>
      </w:r>
      <w:r w:rsidRPr="00AC0517">
        <w:rPr>
          <w:rFonts w:ascii="GHEA Grapalat" w:hAnsi="GHEA Grapalat"/>
          <w:i/>
          <w:sz w:val="16"/>
          <w:szCs w:val="16"/>
        </w:rPr>
        <w:t xml:space="preserve"> 17:00 (</w:t>
      </w:r>
      <w:r w:rsidRPr="00AC0517">
        <w:rPr>
          <w:rFonts w:ascii="GHEA Grapalat" w:hAnsi="GHEA Grapalat" w:hint="eastAsia"/>
          <w:i/>
          <w:sz w:val="16"/>
          <w:szCs w:val="16"/>
        </w:rPr>
        <w:t>поереванскомувремени</w:t>
      </w:r>
      <w:r w:rsidRPr="00AC0517">
        <w:rPr>
          <w:rFonts w:ascii="GHEA Grapalat" w:hAnsi="GHEA Grapalat"/>
          <w:i/>
          <w:sz w:val="16"/>
          <w:szCs w:val="16"/>
        </w:rPr>
        <w:t xml:space="preserve">), </w:t>
      </w:r>
      <w:r w:rsidRPr="00AC0517">
        <w:rPr>
          <w:rFonts w:ascii="GHEA Grapalat" w:hAnsi="GHEA Grapalat" w:hint="eastAsia"/>
          <w:i/>
          <w:sz w:val="16"/>
          <w:szCs w:val="16"/>
        </w:rPr>
        <w:t>указанноговнастоящемпунктедня</w:t>
      </w:r>
      <w:r w:rsidRPr="00AC0517">
        <w:rPr>
          <w:rFonts w:ascii="GHEA Grapalat" w:hAnsi="GHEA Grapalat"/>
          <w:i/>
          <w:sz w:val="16"/>
          <w:szCs w:val="16"/>
        </w:rPr>
        <w:t>. Участник представляет указанный в настоящем пункте запрос посредством его отправки на электронную почту секретаря комиссии.</w:t>
      </w:r>
      <w:r w:rsidRPr="00AC0517">
        <w:rPr>
          <w:rFonts w:ascii="GHEA Grapalat" w:hAnsi="GHEA Grapalat" w:hint="eastAsia"/>
          <w:i/>
          <w:sz w:val="16"/>
          <w:szCs w:val="16"/>
        </w:rPr>
        <w:t>Комиссияпредоставляетразъяснениепредставившемузапросучастникувтечениекалендарногодня</w:t>
      </w:r>
      <w:r w:rsidRPr="00AC0517">
        <w:rPr>
          <w:rFonts w:ascii="GHEA Grapalat" w:hAnsi="GHEA Grapalat"/>
          <w:i/>
          <w:sz w:val="16"/>
          <w:szCs w:val="16"/>
        </w:rPr>
        <w:t xml:space="preserve">, </w:t>
      </w:r>
      <w:r w:rsidRPr="00AC0517">
        <w:rPr>
          <w:rFonts w:ascii="GHEA Grapalat" w:hAnsi="GHEA Grapalat" w:hint="eastAsia"/>
          <w:i/>
          <w:sz w:val="16"/>
          <w:szCs w:val="16"/>
        </w:rPr>
        <w:t>следующегозаднемполучениязапроса</w:t>
      </w:r>
      <w:r w:rsidRPr="00AC0517">
        <w:rPr>
          <w:rFonts w:ascii="GHEA Grapalat" w:hAnsi="GHEA Grapalat"/>
          <w:i/>
          <w:sz w:val="16"/>
          <w:szCs w:val="16"/>
        </w:rPr>
        <w:t xml:space="preserve">, </w:t>
      </w:r>
      <w:r w:rsidRPr="00AC0517">
        <w:rPr>
          <w:rFonts w:ascii="GHEA Grapalat" w:hAnsi="GHEA Grapalat" w:hint="eastAsia"/>
          <w:i/>
          <w:sz w:val="16"/>
          <w:szCs w:val="16"/>
        </w:rPr>
        <w:t>нонепозднеечемза</w:t>
      </w:r>
      <w:r w:rsidRPr="00AC0517">
        <w:rPr>
          <w:rFonts w:ascii="GHEA Grapalat" w:hAnsi="GHEA Grapalat"/>
          <w:i/>
          <w:sz w:val="16"/>
          <w:szCs w:val="16"/>
        </w:rPr>
        <w:t xml:space="preserve"> 3 </w:t>
      </w:r>
      <w:r w:rsidRPr="00AC0517">
        <w:rPr>
          <w:rFonts w:ascii="GHEA Grapalat" w:hAnsi="GHEA Grapalat" w:hint="eastAsia"/>
          <w:i/>
          <w:sz w:val="16"/>
          <w:szCs w:val="16"/>
        </w:rPr>
        <w:t>часадо</w:t>
      </w:r>
      <w:r w:rsidRPr="00AC0517">
        <w:rPr>
          <w:rFonts w:ascii="GHEA Grapalat" w:hAnsi="GHEA Grapalat"/>
          <w:i/>
          <w:sz w:val="16"/>
          <w:szCs w:val="16"/>
        </w:rPr>
        <w:t xml:space="preserve"> истечения окончательного срока подачи заявок на процедуру.Разъяснение по запросу отправляется с предусмотренной настоящим приглашением электронной почты секретаря комиссии на электронную почту участника, с которой получен запрос."</w:t>
      </w:r>
    </w:p>
    <w:p w:rsidR="00EB5CC2" w:rsidRPr="00754821" w:rsidRDefault="00EB5CC2" w:rsidP="00754821">
      <w:pPr>
        <w:widowControl w:val="0"/>
        <w:tabs>
          <w:tab w:val="left" w:pos="1134"/>
        </w:tabs>
        <w:spacing w:after="0" w:line="240" w:lineRule="auto"/>
        <w:ind w:firstLine="142"/>
        <w:contextualSpacing/>
        <w:jc w:val="both"/>
        <w:rPr>
          <w:rFonts w:ascii="GHEA Grapalat" w:hAnsi="GHEA Grapalat"/>
          <w:i/>
          <w:sz w:val="18"/>
          <w:szCs w:val="18"/>
        </w:rPr>
      </w:pPr>
      <w:r w:rsidRPr="00AC0517">
        <w:rPr>
          <w:rFonts w:ascii="GHEA Grapalat" w:hAnsi="GHEA Grapalat"/>
          <w:i/>
          <w:sz w:val="16"/>
          <w:szCs w:val="16"/>
        </w:rPr>
        <w:t xml:space="preserve"> - Пункт 3.4 излагается в следующей редакции: "3.4 В приглашение могут быть внесены изменения минимум за один </w:t>
      </w:r>
      <w:r w:rsidRPr="00754821">
        <w:rPr>
          <w:rFonts w:ascii="GHEA Grapalat" w:hAnsi="GHEA Grapalat"/>
          <w:i/>
          <w:sz w:val="18"/>
          <w:szCs w:val="18"/>
        </w:rPr>
        <w:t>календарный день до истечения окончательного срока подачи заявок. В день внесения изменения в бюллетене опубликовывается объявление о внесении изменения".</w:t>
      </w:r>
    </w:p>
    <w:p w:rsidR="00EB5CC2" w:rsidRPr="00754821" w:rsidRDefault="00EB5CC2" w:rsidP="00754821">
      <w:pPr>
        <w:widowControl w:val="0"/>
        <w:tabs>
          <w:tab w:val="left" w:pos="1134"/>
        </w:tabs>
        <w:spacing w:after="0" w:line="240" w:lineRule="auto"/>
        <w:ind w:firstLine="142"/>
        <w:contextualSpacing/>
        <w:jc w:val="both"/>
        <w:rPr>
          <w:rFonts w:ascii="GHEA Grapalat" w:hAnsi="GHEA Grapalat"/>
          <w:i/>
          <w:sz w:val="18"/>
          <w:szCs w:val="18"/>
        </w:rPr>
      </w:pPr>
      <w:r w:rsidRPr="00754821">
        <w:rPr>
          <w:rFonts w:ascii="GHEA Grapalat" w:hAnsi="GHEA Grapalat"/>
          <w:i/>
          <w:sz w:val="18"/>
          <w:szCs w:val="18"/>
        </w:rPr>
        <w:t xml:space="preserve"> - Пункт 3.6 излагается в следующей редакции: "3.6 При внесении изменений в приглашение окончательный срок подачи заявок исчисляется со дня опубликования в бюллетене объявления об этих изменениях". </w:t>
      </w:r>
    </w:p>
  </w:footnote>
  <w:footnote w:id="4">
    <w:p w:rsidR="00EB5CC2" w:rsidRPr="00754821" w:rsidRDefault="00EB5CC2" w:rsidP="00754821">
      <w:pPr>
        <w:widowControl w:val="0"/>
        <w:spacing w:after="0"/>
        <w:jc w:val="both"/>
        <w:rPr>
          <w:rFonts w:ascii="GHEA Grapalat" w:hAnsi="GHEA Grapalat"/>
          <w:i/>
          <w:sz w:val="18"/>
          <w:szCs w:val="18"/>
        </w:rPr>
      </w:pPr>
      <w:r w:rsidRPr="00754821">
        <w:rPr>
          <w:rStyle w:val="FootnoteReference"/>
          <w:rFonts w:ascii="Times Armenian" w:hAnsi="Times Armenian"/>
          <w:sz w:val="18"/>
          <w:szCs w:val="18"/>
        </w:rPr>
        <w:t>6</w:t>
      </w:r>
      <w:r w:rsidRPr="00754821">
        <w:rPr>
          <w:rFonts w:ascii="GHEA Grapalat" w:hAnsi="GHEA Grapalat"/>
          <w:i/>
          <w:sz w:val="18"/>
          <w:szCs w:val="18"/>
        </w:rPr>
        <w:t xml:space="preserve">При организации закупок по конкурсу или по запросу котировок, настоящее предложение исключается из приглашения, если </w:t>
      </w:r>
    </w:p>
    <w:p w:rsidR="00EB5CC2" w:rsidRPr="00754821" w:rsidRDefault="00EB5CC2" w:rsidP="00754821">
      <w:pPr>
        <w:widowControl w:val="0"/>
        <w:spacing w:after="0"/>
        <w:jc w:val="both"/>
        <w:rPr>
          <w:rFonts w:ascii="GHEA Grapalat" w:hAnsi="GHEA Grapalat"/>
          <w:i/>
          <w:sz w:val="18"/>
          <w:szCs w:val="18"/>
        </w:rPr>
      </w:pPr>
      <w:r w:rsidRPr="00754821">
        <w:rPr>
          <w:rFonts w:ascii="GHEA Grapalat" w:hAnsi="GHEA Grapalat"/>
          <w:i/>
          <w:sz w:val="18"/>
          <w:szCs w:val="18"/>
        </w:rPr>
        <w:t>-процедура закупки организована на основании части 6 статьи 15 Закона, за исключением случая, когда размер финансовых средств, предусмотренных на день утверждения заявки на закупку, необходимой для организации процедуры, превышает 10 млн. драмов РА и для полного выполнения заключаемого договора в дальнейшем также потребуются финансовые средства,</w:t>
      </w:r>
    </w:p>
    <w:p w:rsidR="00EB5CC2" w:rsidRPr="00754821" w:rsidRDefault="00EB5CC2" w:rsidP="00754821">
      <w:pPr>
        <w:widowControl w:val="0"/>
        <w:tabs>
          <w:tab w:val="left" w:pos="142"/>
        </w:tabs>
        <w:spacing w:after="0"/>
        <w:ind w:left="142" w:hanging="142"/>
        <w:jc w:val="both"/>
        <w:rPr>
          <w:rFonts w:ascii="GHEA Grapalat" w:hAnsi="GHEA Grapalat"/>
          <w:i/>
          <w:sz w:val="18"/>
          <w:szCs w:val="18"/>
        </w:rPr>
      </w:pPr>
      <w:r w:rsidRPr="00754821">
        <w:rPr>
          <w:rFonts w:ascii="GHEA Grapalat" w:hAnsi="GHEA Grapalat"/>
          <w:i/>
          <w:sz w:val="18"/>
          <w:szCs w:val="18"/>
        </w:rPr>
        <w:t>-цена закупаемой работы по заявке на закупку в рамках данной процедуры не превышает 10 млн. драмов РА</w:t>
      </w:r>
    </w:p>
  </w:footnote>
  <w:footnote w:id="5">
    <w:p w:rsidR="00EB5CC2" w:rsidRPr="00754821" w:rsidRDefault="00EB5CC2" w:rsidP="00754821">
      <w:pPr>
        <w:pStyle w:val="FootnoteText"/>
        <w:jc w:val="both"/>
        <w:rPr>
          <w:rFonts w:ascii="GHEA Grapalat" w:hAnsi="GHEA Grapalat"/>
          <w:i/>
          <w:sz w:val="18"/>
          <w:szCs w:val="18"/>
        </w:rPr>
      </w:pPr>
      <w:r w:rsidRPr="00754821">
        <w:rPr>
          <w:rStyle w:val="FootnoteReference"/>
          <w:sz w:val="18"/>
          <w:szCs w:val="18"/>
        </w:rPr>
        <w:t>7</w:t>
      </w:r>
      <w:r w:rsidRPr="00754821">
        <w:rPr>
          <w:rFonts w:ascii="GHEA Grapalat" w:hAnsi="GHEA Grapalat"/>
          <w:i/>
          <w:sz w:val="18"/>
          <w:szCs w:val="18"/>
        </w:rPr>
        <w:t>Подпункт исключается из приглашения, если требование об обеспечении заявки не установлено</w:t>
      </w:r>
    </w:p>
    <w:p w:rsidR="00EB5CC2" w:rsidRPr="00754821" w:rsidRDefault="00EB5CC2" w:rsidP="00754821">
      <w:pPr>
        <w:pStyle w:val="FootnoteText"/>
        <w:rPr>
          <w:rFonts w:asciiTheme="minorHAnsi" w:hAnsiTheme="minorHAnsi"/>
          <w:sz w:val="18"/>
          <w:szCs w:val="18"/>
        </w:rPr>
      </w:pPr>
    </w:p>
  </w:footnote>
  <w:footnote w:id="6">
    <w:p w:rsidR="00EB5CC2" w:rsidRPr="00810F23" w:rsidRDefault="00EB5CC2" w:rsidP="00754821">
      <w:pPr>
        <w:pStyle w:val="FootnoteText"/>
        <w:rPr>
          <w:rFonts w:ascii="Times New Roman" w:hAnsi="Times New Roman"/>
        </w:rPr>
      </w:pPr>
      <w:r w:rsidRPr="00754821">
        <w:rPr>
          <w:rStyle w:val="FootnoteReference"/>
          <w:sz w:val="18"/>
          <w:szCs w:val="18"/>
        </w:rPr>
        <w:t>8</w:t>
      </w:r>
      <w:r w:rsidRPr="00754821">
        <w:rPr>
          <w:rFonts w:ascii="GHEA Grapalat" w:hAnsi="GHEA Grapalat"/>
          <w:i/>
          <w:sz w:val="18"/>
          <w:szCs w:val="18"/>
        </w:rPr>
        <w:t>Подпункт исключается из приглашения, еслипредметом закупки не являются строительные работы.</w:t>
      </w:r>
    </w:p>
  </w:footnote>
  <w:footnote w:id="7">
    <w:p w:rsidR="00EB5CC2" w:rsidRPr="002C2499" w:rsidRDefault="00EB5CC2" w:rsidP="0007338B">
      <w:pPr>
        <w:pStyle w:val="FootnoteText"/>
      </w:pPr>
      <w:r>
        <w:rPr>
          <w:rStyle w:val="FootnoteReference"/>
        </w:rPr>
        <w:t>9</w:t>
      </w:r>
      <w:r w:rsidRPr="008842CE">
        <w:rPr>
          <w:rFonts w:ascii="GHEA Grapalat" w:hAnsi="GHEA Grapalat"/>
          <w:i/>
        </w:rPr>
        <w:t>Настоящий пункт исключается из приглашения, если процедура закупки не организуется по лотам</w:t>
      </w:r>
    </w:p>
    <w:p w:rsidR="00EB5CC2" w:rsidRPr="000811C1" w:rsidRDefault="00EB5CC2" w:rsidP="0007338B">
      <w:pPr>
        <w:pStyle w:val="FootnoteText"/>
        <w:rPr>
          <w:rFonts w:asciiTheme="minorHAnsi" w:hAnsiTheme="minorHAnsi"/>
        </w:rPr>
      </w:pPr>
    </w:p>
  </w:footnote>
  <w:footnote w:id="8">
    <w:p w:rsidR="00EB5CC2" w:rsidRPr="008842CE" w:rsidRDefault="00EB5CC2" w:rsidP="0007338B">
      <w:pPr>
        <w:pStyle w:val="FootnoteText"/>
        <w:widowControl w:val="0"/>
        <w:jc w:val="both"/>
        <w:rPr>
          <w:rFonts w:ascii="GHEA Grapalat" w:hAnsi="GHEA Grapalat"/>
          <w:lang w:val="af-ZA"/>
        </w:rPr>
      </w:pPr>
      <w:r>
        <w:rPr>
          <w:rStyle w:val="FootnoteReference"/>
        </w:rPr>
        <w:t>11</w:t>
      </w:r>
      <w:r w:rsidRPr="008842CE">
        <w:rPr>
          <w:rFonts w:ascii="GHEA Grapalat" w:hAnsi="GHEA Grapalat"/>
          <w:i/>
        </w:rPr>
        <w:t>Настоящее предложение исключается из приглашения, если процедура закупки не организуется по лотам.</w:t>
      </w:r>
    </w:p>
    <w:p w:rsidR="00EB5CC2" w:rsidRPr="000811C1" w:rsidRDefault="00EB5CC2" w:rsidP="0007338B">
      <w:pPr>
        <w:pStyle w:val="FootnoteText"/>
        <w:rPr>
          <w:lang w:val="af-ZA"/>
        </w:rPr>
      </w:pPr>
    </w:p>
  </w:footnote>
  <w:footnote w:id="9">
    <w:p w:rsidR="00EB5CC2" w:rsidRPr="00754821" w:rsidRDefault="00EB5CC2" w:rsidP="0007338B">
      <w:pPr>
        <w:pStyle w:val="FootnoteText"/>
        <w:jc w:val="both"/>
        <w:rPr>
          <w:ins w:id="0" w:author="Vardan" w:date="2020-06-03T18:23:00Z"/>
          <w:rFonts w:ascii="GHEA Grapalat" w:hAnsi="GHEA Grapalat"/>
          <w:i/>
          <w:sz w:val="18"/>
          <w:szCs w:val="18"/>
        </w:rPr>
      </w:pPr>
      <w:r w:rsidRPr="00754821">
        <w:rPr>
          <w:rStyle w:val="FootnoteReference"/>
          <w:sz w:val="18"/>
          <w:szCs w:val="18"/>
        </w:rPr>
        <w:t>12</w:t>
      </w:r>
      <w:r w:rsidRPr="00754821">
        <w:rPr>
          <w:rFonts w:ascii="GHEA Grapalat" w:hAnsi="GHEA Grapalat"/>
          <w:i/>
          <w:sz w:val="18"/>
          <w:szCs w:val="18"/>
        </w:rPr>
        <w:t xml:space="preserve"> Если:</w:t>
      </w:r>
    </w:p>
    <w:p w:rsidR="00EB5CC2" w:rsidRPr="00754821" w:rsidRDefault="00EB5CC2" w:rsidP="0007338B">
      <w:pPr>
        <w:pStyle w:val="FootnoteText"/>
        <w:jc w:val="both"/>
        <w:rPr>
          <w:ins w:id="1" w:author="Vardan" w:date="2020-06-03T18:23:00Z"/>
          <w:rFonts w:ascii="GHEA Grapalat" w:hAnsi="GHEA Grapalat" w:cs="Sylfaen"/>
          <w:i/>
          <w:sz w:val="18"/>
          <w:szCs w:val="18"/>
        </w:rPr>
      </w:pPr>
      <w:r w:rsidRPr="00754821">
        <w:rPr>
          <w:rFonts w:ascii="GHEA Grapalat" w:hAnsi="GHEA Grapalat"/>
          <w:i/>
          <w:sz w:val="18"/>
          <w:szCs w:val="18"/>
        </w:rPr>
        <w:t xml:space="preserve">-цена закупаемой по заявке на закупку работы не превышает 10 млн. драмов РА, то слова </w:t>
      </w:r>
      <w:r w:rsidRPr="00754821">
        <w:rPr>
          <w:rFonts w:ascii="GHEA Grapalat" w:hAnsi="GHEA Grapalat" w:cs="Sylfaen"/>
          <w:i/>
          <w:sz w:val="18"/>
          <w:szCs w:val="18"/>
        </w:rPr>
        <w:t>“</w:t>
      </w:r>
      <w:r w:rsidRPr="00754821">
        <w:rPr>
          <w:rFonts w:ascii="GHEA Grapalat" w:hAnsi="GHEA Grapalat"/>
          <w:i/>
          <w:sz w:val="18"/>
          <w:szCs w:val="18"/>
        </w:rPr>
        <w:t>в виде банковской гарантии или наличных денег</w:t>
      </w:r>
      <w:r w:rsidRPr="00754821">
        <w:rPr>
          <w:rFonts w:ascii="GHEA Grapalat" w:hAnsi="GHEA Grapalat" w:cs="Sylfaen"/>
          <w:i/>
          <w:sz w:val="18"/>
          <w:szCs w:val="18"/>
        </w:rPr>
        <w:t>”</w:t>
      </w:r>
      <w:r w:rsidRPr="00754821">
        <w:rPr>
          <w:rFonts w:ascii="GHEA Grapalat" w:hAnsi="GHEA Grapalat"/>
          <w:i/>
          <w:sz w:val="18"/>
          <w:szCs w:val="18"/>
        </w:rPr>
        <w:t>заменяются словами</w:t>
      </w:r>
      <w:r w:rsidRPr="00754821">
        <w:rPr>
          <w:rFonts w:ascii="GHEA Grapalat" w:hAnsi="GHEA Grapalat" w:cs="Sylfaen"/>
          <w:i/>
          <w:sz w:val="18"/>
          <w:szCs w:val="18"/>
        </w:rPr>
        <w:t>“</w:t>
      </w:r>
      <w:r w:rsidRPr="00754821">
        <w:rPr>
          <w:rFonts w:ascii="GHEA Grapalat" w:hAnsi="GHEA Grapalat"/>
          <w:i/>
          <w:sz w:val="18"/>
          <w:szCs w:val="18"/>
        </w:rPr>
        <w:t>в одностороннем порядке утвержденного заявления в виде неустойки (приложение 4.2) или наличных денег</w:t>
      </w:r>
      <w:r w:rsidRPr="00754821">
        <w:rPr>
          <w:rFonts w:ascii="GHEA Grapalat" w:hAnsi="GHEA Grapalat" w:cs="Sylfaen"/>
          <w:i/>
          <w:sz w:val="18"/>
          <w:szCs w:val="18"/>
        </w:rPr>
        <w:t>”;</w:t>
      </w:r>
    </w:p>
    <w:p w:rsidR="00EB5CC2" w:rsidRPr="00754821" w:rsidRDefault="00EB5CC2" w:rsidP="0007338B">
      <w:pPr>
        <w:pStyle w:val="FootnoteText"/>
        <w:jc w:val="both"/>
        <w:rPr>
          <w:rFonts w:ascii="GHEA Grapalat" w:hAnsi="GHEA Grapalat"/>
          <w:i/>
          <w:sz w:val="18"/>
          <w:szCs w:val="18"/>
        </w:rPr>
      </w:pPr>
      <w:r w:rsidRPr="00754821">
        <w:rPr>
          <w:rFonts w:ascii="GHEA Grapalat" w:hAnsi="GHEA Grapalat"/>
          <w:i/>
          <w:sz w:val="18"/>
          <w:szCs w:val="18"/>
        </w:rPr>
        <w:t>-в рамках данной процедуры не применяется регулирование, установленное абзацем 4 пункта 10.2, то данный абзац исключается из приглашения, а из абзаца 5 исключаются слова “или приложению 4.1”;</w:t>
      </w:r>
    </w:p>
    <w:p w:rsidR="00EB5CC2" w:rsidRPr="00754821" w:rsidRDefault="00EB5CC2" w:rsidP="00754821">
      <w:pPr>
        <w:pStyle w:val="FootnoteText"/>
        <w:jc w:val="both"/>
        <w:rPr>
          <w:rFonts w:ascii="GHEA Grapalat" w:hAnsi="GHEA Grapalat"/>
          <w:i/>
          <w:sz w:val="18"/>
          <w:szCs w:val="18"/>
        </w:rPr>
      </w:pPr>
      <w:r w:rsidRPr="00754821">
        <w:rPr>
          <w:rFonts w:ascii="GHEA Grapalat" w:hAnsi="GHEA Grapalat"/>
          <w:i/>
          <w:sz w:val="18"/>
          <w:szCs w:val="18"/>
        </w:rPr>
        <w:t>- в рамках данной процедуры применяется регулирование, установленное абзацем 4 пункта 10.2, то вместо абзацев 4 и 5 устанавливается следующее условие: “После принятия результата каждого этапа</w:t>
      </w:r>
      <w:r w:rsidRPr="000C74F3">
        <w:rPr>
          <w:rFonts w:ascii="GHEA Grapalat" w:hAnsi="GHEA Grapalat"/>
          <w:i/>
        </w:rPr>
        <w:t xml:space="preserve"> выполнения договора </w:t>
      </w:r>
      <w:r w:rsidRPr="00754821">
        <w:rPr>
          <w:rFonts w:ascii="GHEA Grapalat" w:hAnsi="GHEA Grapalat"/>
          <w:i/>
          <w:sz w:val="18"/>
          <w:szCs w:val="18"/>
        </w:rPr>
        <w:t>сумма обеспечения квалификации уменьшается на эту сумму.Обеспечение квалификации в виде банковской гарантии отобранный участник представляет согласно приложению 4.1.", а приложение 4 исключается из приглашения.</w:t>
      </w:r>
    </w:p>
    <w:p w:rsidR="00EB5CC2" w:rsidRPr="00754821" w:rsidRDefault="00EB5CC2" w:rsidP="00754821">
      <w:pPr>
        <w:pStyle w:val="FootnoteText"/>
        <w:jc w:val="both"/>
        <w:rPr>
          <w:rFonts w:ascii="GHEA Grapalat" w:hAnsi="GHEA Grapalat"/>
          <w:i/>
          <w:sz w:val="18"/>
          <w:szCs w:val="18"/>
        </w:rPr>
      </w:pPr>
    </w:p>
  </w:footnote>
  <w:footnote w:id="10">
    <w:p w:rsidR="00EB5CC2" w:rsidRPr="00754821" w:rsidRDefault="00EB5CC2" w:rsidP="00754821">
      <w:pPr>
        <w:pStyle w:val="FootnoteText"/>
        <w:jc w:val="both"/>
        <w:rPr>
          <w:rFonts w:ascii="GHEA Grapalat" w:hAnsi="GHEA Grapalat"/>
          <w:i/>
          <w:sz w:val="18"/>
          <w:szCs w:val="18"/>
        </w:rPr>
      </w:pPr>
      <w:r w:rsidRPr="00754821">
        <w:rPr>
          <w:rStyle w:val="FootnoteReference"/>
          <w:sz w:val="18"/>
          <w:szCs w:val="18"/>
        </w:rPr>
        <w:t>13</w:t>
      </w:r>
      <w:r w:rsidRPr="00754821">
        <w:rPr>
          <w:rFonts w:ascii="GHEA Grapalat" w:hAnsi="GHEA Grapalat"/>
          <w:i/>
          <w:sz w:val="18"/>
          <w:szCs w:val="18"/>
        </w:rPr>
        <w:t xml:space="preserve"> Если цена закупаемой по заявке на закупку работы не превышает 10 млн. драмов РА, то слова</w:t>
      </w:r>
      <w:r w:rsidRPr="00754821">
        <w:rPr>
          <w:rFonts w:ascii="GHEA Grapalat" w:hAnsi="GHEA Grapalat" w:cs="Times Armenian"/>
          <w:i/>
          <w:sz w:val="18"/>
          <w:szCs w:val="18"/>
        </w:rPr>
        <w:t>”</w:t>
      </w:r>
      <w:r w:rsidRPr="00754821">
        <w:rPr>
          <w:rFonts w:ascii="GHEA Grapalat" w:hAnsi="GHEA Grapalat"/>
          <w:i/>
          <w:sz w:val="18"/>
          <w:szCs w:val="18"/>
        </w:rPr>
        <w:t>в виде банковской гарантии или наличных денег"заменяются словами"в одностороннем порядке утвержденного заявления-в виде неустойки (приложение 5.1) или наличных денег</w:t>
      </w:r>
      <w:r w:rsidRPr="00754821">
        <w:rPr>
          <w:rFonts w:ascii="GHEA Grapalat" w:hAnsi="GHEA Grapalat" w:cs="Sylfaen"/>
          <w:i/>
          <w:sz w:val="18"/>
          <w:szCs w:val="18"/>
        </w:rPr>
        <w:t>”.</w:t>
      </w:r>
    </w:p>
  </w:footnote>
  <w:footnote w:id="11">
    <w:p w:rsidR="00EB5CC2" w:rsidRPr="00754821" w:rsidRDefault="00EB5CC2" w:rsidP="00754821">
      <w:pPr>
        <w:pStyle w:val="BodyTextIndent"/>
        <w:widowControl w:val="0"/>
        <w:spacing w:after="160" w:line="240" w:lineRule="auto"/>
        <w:ind w:firstLine="0"/>
        <w:jc w:val="left"/>
        <w:rPr>
          <w:rFonts w:ascii="GHEA Grapalat" w:hAnsi="GHEA Grapalat"/>
          <w:sz w:val="18"/>
          <w:szCs w:val="18"/>
          <w:u w:val="single"/>
          <w:lang w:val="ru-RU"/>
        </w:rPr>
      </w:pPr>
      <w:r w:rsidRPr="00754821">
        <w:rPr>
          <w:rStyle w:val="FootnoteReference"/>
          <w:rFonts w:ascii="Times Armenian" w:hAnsi="Times Armenian"/>
          <w:i w:val="0"/>
          <w:sz w:val="18"/>
          <w:szCs w:val="18"/>
          <w:lang w:val="ru-RU"/>
        </w:rPr>
        <w:t>14</w:t>
      </w:r>
      <w:r w:rsidRPr="00754821">
        <w:rPr>
          <w:rFonts w:ascii="GHEA Grapalat" w:hAnsi="GHEA Grapalat"/>
          <w:sz w:val="18"/>
          <w:szCs w:val="18"/>
          <w:lang w:val="ru-RU"/>
        </w:rPr>
        <w:t>Настоящий пункт редактируется согласно соответствующему заказчику</w:t>
      </w:r>
    </w:p>
    <w:p w:rsidR="00EB5CC2" w:rsidRPr="000811C1" w:rsidRDefault="00EB5CC2" w:rsidP="0007338B">
      <w:pPr>
        <w:pStyle w:val="FootnoteText"/>
        <w:rPr>
          <w:rFonts w:ascii="Sylfaen" w:hAnsi="Sylfaen"/>
          <w:sz w:val="18"/>
          <w:szCs w:val="18"/>
        </w:rPr>
      </w:pPr>
    </w:p>
  </w:footnote>
  <w:footnote w:id="12">
    <w:p w:rsidR="00EB5CC2" w:rsidRPr="00991556" w:rsidRDefault="00EB5CC2" w:rsidP="0007338B">
      <w:pPr>
        <w:pStyle w:val="FootnoteText"/>
        <w:rPr>
          <w:sz w:val="18"/>
        </w:rPr>
      </w:pPr>
      <w:r w:rsidRPr="00991556">
        <w:rPr>
          <w:rStyle w:val="FootnoteReference"/>
          <w:sz w:val="18"/>
        </w:rPr>
        <w:t>15</w:t>
      </w:r>
      <w:r w:rsidRPr="00991556">
        <w:rPr>
          <w:rFonts w:ascii="GHEA Grapalat" w:hAnsi="GHEA Grapalat"/>
          <w:i/>
          <w:sz w:val="18"/>
        </w:rPr>
        <w:t>В случае участия в порядке совместной деятельности (консорциумом) включаемые в заявку и утверждаемые участником документы должны быть утверждены всеми членами консорциума.</w:t>
      </w:r>
    </w:p>
  </w:footnote>
  <w:footnote w:id="13">
    <w:p w:rsidR="00EB5CC2" w:rsidRPr="00991556" w:rsidRDefault="00EB5CC2" w:rsidP="0007338B">
      <w:pPr>
        <w:pStyle w:val="FootnoteText"/>
        <w:rPr>
          <w:sz w:val="18"/>
        </w:rPr>
      </w:pPr>
      <w:r w:rsidRPr="00991556">
        <w:rPr>
          <w:rStyle w:val="FootnoteReference"/>
          <w:sz w:val="18"/>
        </w:rPr>
        <w:t>16</w:t>
      </w:r>
      <w:r w:rsidRPr="00991556">
        <w:rPr>
          <w:rFonts w:ascii="GHEA Grapalat" w:hAnsi="GHEA Grapalat"/>
          <w:i/>
          <w:sz w:val="18"/>
        </w:rPr>
        <w:t>Если приглашением не устанавливается требование обеспечение заявки, то настоящий пункт исключается из приглашения.</w:t>
      </w:r>
    </w:p>
  </w:footnote>
  <w:footnote w:id="14">
    <w:p w:rsidR="00EB5CC2" w:rsidRPr="00991556" w:rsidRDefault="00EB5CC2" w:rsidP="0007338B">
      <w:pPr>
        <w:pStyle w:val="FootnoteText"/>
        <w:rPr>
          <w:rFonts w:ascii="Times New Roman" w:hAnsi="Times New Roman"/>
          <w:sz w:val="18"/>
        </w:rPr>
      </w:pPr>
      <w:r w:rsidRPr="00991556">
        <w:rPr>
          <w:rStyle w:val="FootnoteReference"/>
          <w:sz w:val="18"/>
        </w:rPr>
        <w:t>17</w:t>
      </w:r>
      <w:r w:rsidRPr="00991556">
        <w:rPr>
          <w:rFonts w:ascii="GHEA Grapalat" w:hAnsi="GHEA Grapalat"/>
          <w:i/>
          <w:sz w:val="18"/>
        </w:rPr>
        <w:t>Пункт исключается из приглашения, еслипредметом закупки не являются строительные работы.</w:t>
      </w:r>
    </w:p>
    <w:p w:rsidR="00EB5CC2" w:rsidRPr="005F2C25" w:rsidRDefault="00EB5CC2" w:rsidP="0007338B">
      <w:pPr>
        <w:pStyle w:val="FootnoteText"/>
        <w:rPr>
          <w:rFonts w:ascii="Times New Roman" w:hAnsi="Times New Roman"/>
        </w:rPr>
      </w:pPr>
    </w:p>
  </w:footnote>
  <w:footnote w:id="15">
    <w:p w:rsidR="00EB5CC2" w:rsidRPr="00EA4CD5" w:rsidRDefault="00EB5CC2" w:rsidP="0007338B">
      <w:pPr>
        <w:jc w:val="both"/>
        <w:rPr>
          <w:rFonts w:ascii="GHEA Grapalat" w:hAnsi="GHEA Grapalat"/>
          <w:sz w:val="18"/>
          <w:szCs w:val="20"/>
          <w:lang w:val="af-ZA"/>
        </w:rPr>
      </w:pPr>
      <w:r w:rsidRPr="00EA4CD5">
        <w:rPr>
          <w:rStyle w:val="FootnoteReference"/>
          <w:sz w:val="20"/>
        </w:rPr>
        <w:t>**</w:t>
      </w:r>
      <w:r w:rsidRPr="00EA4CD5">
        <w:rPr>
          <w:rFonts w:ascii="GHEA Grapalat" w:hAnsi="GHEA Grapalat"/>
          <w:i/>
          <w:sz w:val="18"/>
          <w:szCs w:val="20"/>
        </w:rPr>
        <w:t xml:space="preserve">При отсутствии указанных в настоящем подпункте лиц, представляются данные руководителя и членов исполнительного органа участника. </w:t>
      </w:r>
    </w:p>
    <w:p w:rsidR="00EB5CC2" w:rsidRDefault="00EB5CC2" w:rsidP="0007338B">
      <w:pPr>
        <w:pStyle w:val="FootnoteText"/>
        <w:rPr>
          <w:rFonts w:asciiTheme="minorHAnsi" w:hAnsiTheme="minorHAnsi"/>
          <w:lang w:val="af-ZA"/>
        </w:rPr>
      </w:pPr>
    </w:p>
  </w:footnote>
  <w:footnote w:id="16">
    <w:p w:rsidR="00EB5CC2" w:rsidRPr="00990559" w:rsidRDefault="00EB5CC2" w:rsidP="0007338B">
      <w:pPr>
        <w:pStyle w:val="FootnoteText"/>
        <w:rPr>
          <w:rFonts w:ascii="Sylfaen" w:hAnsi="Sylfaen"/>
          <w:lang w:val="hy-AM"/>
        </w:rPr>
      </w:pPr>
      <w:r>
        <w:rPr>
          <w:rStyle w:val="FootnoteReference"/>
        </w:rPr>
        <w:t>***</w:t>
      </w:r>
      <w:r w:rsidRPr="00990559">
        <w:rPr>
          <w:rFonts w:asciiTheme="minorHAnsi" w:hAnsiTheme="minorHAnsi"/>
          <w:b/>
        </w:rPr>
        <w:t>Если предметом закупок не являются строительные работы, то данный абзац и Пр</w:t>
      </w:r>
      <w:r>
        <w:rPr>
          <w:rFonts w:asciiTheme="minorHAnsi" w:hAnsiTheme="minorHAnsi"/>
          <w:b/>
        </w:rPr>
        <w:t>и</w:t>
      </w:r>
      <w:r w:rsidRPr="00990559">
        <w:rPr>
          <w:rFonts w:asciiTheme="minorHAnsi" w:hAnsiTheme="minorHAnsi"/>
          <w:b/>
        </w:rPr>
        <w:t>ложение 1.1 исключаются.</w:t>
      </w:r>
    </w:p>
  </w:footnote>
  <w:footnote w:id="17">
    <w:p w:rsidR="00EB5CC2" w:rsidRPr="00D3436F" w:rsidRDefault="00EB5CC2" w:rsidP="0007338B">
      <w:pPr>
        <w:widowControl w:val="0"/>
        <w:ind w:right="309"/>
        <w:jc w:val="both"/>
        <w:rPr>
          <w:rFonts w:ascii="GHEA Grapalat" w:hAnsi="GHEA Grapalat"/>
          <w:i/>
          <w:sz w:val="20"/>
          <w:szCs w:val="20"/>
          <w:lang w:val="es-ES"/>
        </w:rPr>
      </w:pPr>
      <w:r w:rsidRPr="00EA4CD5">
        <w:rPr>
          <w:rStyle w:val="FootnoteReference"/>
          <w:sz w:val="20"/>
        </w:rPr>
        <w:t>**</w:t>
      </w:r>
      <w:r w:rsidRPr="00EA4CD5">
        <w:rPr>
          <w:rFonts w:ascii="GHEA Grapalat" w:hAnsi="GHEA Grapalat"/>
          <w:i/>
          <w:sz w:val="18"/>
          <w:szCs w:val="20"/>
        </w:rPr>
        <w:t>Если Участник является плательщиком налога на добавленную стоимость, то уплачиваемая в государственный бюджет Республики Армения по части настоящего договора сумма налога на добавленную стоимость указывается в графе 4</w:t>
      </w:r>
      <w:r w:rsidRPr="00D3436F">
        <w:rPr>
          <w:rFonts w:ascii="GHEA Grapalat" w:hAnsi="GHEA Grapalat"/>
          <w:i/>
          <w:sz w:val="20"/>
          <w:szCs w:val="20"/>
        </w:rPr>
        <w:t>.</w:t>
      </w:r>
    </w:p>
    <w:p w:rsidR="00EB5CC2" w:rsidRPr="00D3436F" w:rsidRDefault="00EB5CC2" w:rsidP="0007338B">
      <w:pPr>
        <w:pStyle w:val="FootnoteText"/>
        <w:rPr>
          <w:lang w:val="es-ES"/>
        </w:rPr>
      </w:pPr>
    </w:p>
  </w:footnote>
  <w:footnote w:id="18">
    <w:p w:rsidR="00EB5CC2" w:rsidRPr="00A93E07" w:rsidRDefault="00EB5CC2" w:rsidP="007336B8">
      <w:pPr>
        <w:pStyle w:val="FootnoteText"/>
        <w:jc w:val="both"/>
        <w:rPr>
          <w:rFonts w:asciiTheme="minorHAnsi" w:hAnsiTheme="minorHAnsi"/>
        </w:rPr>
      </w:pPr>
    </w:p>
  </w:footnote>
  <w:footnote w:id="19">
    <w:p w:rsidR="00EB5CC2" w:rsidRPr="00124BE9" w:rsidRDefault="00EB5CC2" w:rsidP="0007338B">
      <w:pPr>
        <w:pStyle w:val="FootnoteText"/>
        <w:widowControl w:val="0"/>
        <w:jc w:val="both"/>
        <w:rPr>
          <w:rFonts w:ascii="GHEA Grapalat" w:hAnsi="GHEA Grapalat"/>
          <w:lang w:val="hy-AM"/>
        </w:rPr>
      </w:pPr>
      <w:r>
        <w:rPr>
          <w:rStyle w:val="FootnoteReference"/>
        </w:rPr>
        <w:t>25</w:t>
      </w:r>
      <w:r w:rsidRPr="00124BE9">
        <w:rPr>
          <w:rFonts w:ascii="GHEA Grapalat" w:hAnsi="GHEA Grapalat"/>
          <w:i/>
        </w:rPr>
        <w:t>Настоящее приложение исключается из приглашения, если предметом закупки не являются строительные работы.</w:t>
      </w:r>
    </w:p>
    <w:p w:rsidR="00EB5CC2" w:rsidRPr="00124BE9" w:rsidRDefault="00EB5CC2" w:rsidP="0007338B">
      <w:pPr>
        <w:pStyle w:val="FootnoteText"/>
        <w:widowControl w:val="0"/>
        <w:jc w:val="both"/>
        <w:rPr>
          <w:rFonts w:ascii="GHEA Grapalat" w:hAnsi="GHEA Grapalat"/>
          <w:lang w:val="hy-AM"/>
        </w:rPr>
      </w:pPr>
    </w:p>
  </w:footnote>
  <w:footnote w:id="20">
    <w:p w:rsidR="00EB5CC2" w:rsidRPr="009E0942" w:rsidRDefault="00EB5CC2" w:rsidP="0007338B">
      <w:pPr>
        <w:pStyle w:val="FootnoteText"/>
        <w:widowControl w:val="0"/>
        <w:jc w:val="both"/>
        <w:rPr>
          <w:rFonts w:ascii="GHEA Grapalat" w:hAnsi="GHEA Grapalat"/>
          <w:sz w:val="18"/>
          <w:lang w:val="hy-AM"/>
        </w:rPr>
      </w:pPr>
      <w:r w:rsidRPr="009E0942">
        <w:rPr>
          <w:rStyle w:val="FootnoteReference"/>
          <w:sz w:val="18"/>
        </w:rPr>
        <w:t>26</w:t>
      </w:r>
      <w:r w:rsidRPr="009E0942">
        <w:rPr>
          <w:rFonts w:ascii="GHEA Grapalat" w:hAnsi="GHEA Grapalat"/>
          <w:i/>
          <w:sz w:val="18"/>
        </w:rPr>
        <w:t>Настоящий пункт исключается из проекта договора, если по являющейся предметом закупки строительной программой требуются проектные документы.</w:t>
      </w:r>
    </w:p>
  </w:footnote>
  <w:footnote w:id="21">
    <w:p w:rsidR="00EB5CC2" w:rsidRPr="009E0942" w:rsidRDefault="00EB5CC2" w:rsidP="0007338B">
      <w:pPr>
        <w:pStyle w:val="FootnoteText"/>
        <w:widowControl w:val="0"/>
        <w:jc w:val="both"/>
        <w:rPr>
          <w:rFonts w:ascii="GHEA Grapalat" w:hAnsi="GHEA Grapalat"/>
          <w:sz w:val="18"/>
          <w:lang w:val="hy-AM"/>
        </w:rPr>
      </w:pPr>
      <w:r w:rsidRPr="009E0942">
        <w:rPr>
          <w:rStyle w:val="FootnoteReference"/>
          <w:sz w:val="18"/>
        </w:rPr>
        <w:t>27</w:t>
      </w:r>
      <w:r w:rsidRPr="009E0942">
        <w:rPr>
          <w:rFonts w:ascii="GHEA Grapalat" w:hAnsi="GHEA Grapalat"/>
          <w:i/>
          <w:sz w:val="18"/>
        </w:rPr>
        <w:t>Настоящий пункт исключается из проекта договора, если он не применим.</w:t>
      </w:r>
    </w:p>
    <w:p w:rsidR="00EB5CC2" w:rsidRPr="00124BE9" w:rsidRDefault="00EB5CC2" w:rsidP="0007338B">
      <w:pPr>
        <w:pStyle w:val="FootnoteText"/>
        <w:widowControl w:val="0"/>
        <w:jc w:val="both"/>
        <w:rPr>
          <w:rFonts w:ascii="GHEA Grapalat" w:hAnsi="GHEA Grapalat"/>
          <w:lang w:val="hy-AM"/>
        </w:rPr>
      </w:pPr>
    </w:p>
  </w:footnote>
  <w:footnote w:id="22">
    <w:p w:rsidR="00EB5CC2" w:rsidRPr="003F797C" w:rsidRDefault="00EB5CC2" w:rsidP="0007338B">
      <w:pPr>
        <w:pStyle w:val="FootnoteText"/>
        <w:jc w:val="both"/>
        <w:rPr>
          <w:rFonts w:ascii="GHEA Grapalat" w:hAnsi="GHEA Grapalat"/>
          <w:i/>
          <w:sz w:val="18"/>
        </w:rPr>
      </w:pPr>
      <w:r w:rsidRPr="003F797C">
        <w:rPr>
          <w:rStyle w:val="FootnoteReference"/>
          <w:sz w:val="18"/>
        </w:rPr>
        <w:t>30</w:t>
      </w:r>
      <w:r w:rsidRPr="003F797C">
        <w:rPr>
          <w:rFonts w:ascii="GHEA Grapalat" w:hAnsi="GHEA Grapalat"/>
          <w:i/>
          <w:sz w:val="18"/>
        </w:rPr>
        <w:t>При заключении Договора на основании пункта 6 статьи 15 Закона Республики Армения "О закупках", штраф исчисляется по отношению к цене соглашения, в рамках которого зафиксировано обстоятельство неисполнения или ненадлежащего исполнения взятых на себя обязательств.</w:t>
      </w:r>
    </w:p>
    <w:p w:rsidR="00EB5CC2" w:rsidRPr="003F797C" w:rsidRDefault="00EB5CC2" w:rsidP="0007338B">
      <w:pPr>
        <w:pStyle w:val="FootnoteText"/>
        <w:jc w:val="both"/>
        <w:rPr>
          <w:rFonts w:ascii="GHEA Grapalat" w:hAnsi="GHEA Grapalat"/>
          <w:sz w:val="18"/>
          <w:lang w:val="hy-AM"/>
        </w:rPr>
      </w:pPr>
      <w:r w:rsidRPr="003F797C">
        <w:rPr>
          <w:rFonts w:ascii="GHEA Grapalat" w:hAnsi="GHEA Grapalat"/>
          <w:i/>
          <w:sz w:val="18"/>
        </w:rPr>
        <w:t>Если договор включает в себя больше одного лота, то штраф исчисляется в отношении общей цены, установленной договором на этот лот.</w:t>
      </w:r>
    </w:p>
    <w:p w:rsidR="00EB5CC2" w:rsidRPr="004078D0" w:rsidRDefault="00EB5CC2" w:rsidP="0007338B">
      <w:pPr>
        <w:pStyle w:val="FootnoteText"/>
        <w:widowControl w:val="0"/>
        <w:jc w:val="both"/>
        <w:rPr>
          <w:rFonts w:ascii="GHEA Grapalat" w:hAnsi="GHEA Grapalat"/>
          <w:sz w:val="2"/>
          <w:szCs w:val="2"/>
          <w:lang w:val="hy-AM"/>
        </w:rPr>
      </w:pPr>
    </w:p>
    <w:p w:rsidR="00EB5CC2" w:rsidRPr="004078D0" w:rsidRDefault="00EB5CC2" w:rsidP="0007338B">
      <w:pPr>
        <w:pStyle w:val="FootnoteText"/>
        <w:widowControl w:val="0"/>
        <w:jc w:val="both"/>
        <w:rPr>
          <w:rFonts w:ascii="GHEA Grapalat" w:hAnsi="GHEA Grapalat"/>
          <w:sz w:val="2"/>
          <w:szCs w:val="2"/>
          <w:lang w:val="hy-AM"/>
        </w:rPr>
      </w:pPr>
    </w:p>
  </w:footnote>
  <w:footnote w:id="23">
    <w:p w:rsidR="00EB5CC2" w:rsidRPr="00124BE9" w:rsidRDefault="00EB5CC2" w:rsidP="0007338B">
      <w:pPr>
        <w:pStyle w:val="FootnoteText"/>
        <w:widowControl w:val="0"/>
        <w:jc w:val="both"/>
        <w:rPr>
          <w:rFonts w:ascii="GHEA Grapalat" w:hAnsi="GHEA Grapalat"/>
          <w:lang w:val="hy-AM"/>
        </w:rPr>
      </w:pPr>
      <w:r w:rsidRPr="003F797C">
        <w:rPr>
          <w:rStyle w:val="FootnoteReference"/>
          <w:sz w:val="18"/>
        </w:rPr>
        <w:t>31</w:t>
      </w:r>
      <w:r w:rsidRPr="003F797C">
        <w:rPr>
          <w:rFonts w:ascii="GHEA Grapalat" w:hAnsi="GHEA Grapalat"/>
          <w:i/>
          <w:sz w:val="18"/>
        </w:rPr>
        <w:t>В случае закупок, не создающих обязательств за счет средств государственного бюджета, настоящее предложение исключается из договора.</w:t>
      </w:r>
    </w:p>
  </w:footnote>
  <w:footnote w:id="24">
    <w:p w:rsidR="00EB5CC2" w:rsidRPr="003F797C" w:rsidRDefault="00EB5CC2" w:rsidP="0007338B">
      <w:pPr>
        <w:pStyle w:val="FootnoteText"/>
        <w:widowControl w:val="0"/>
        <w:jc w:val="both"/>
        <w:rPr>
          <w:rFonts w:ascii="GHEA Grapalat" w:hAnsi="GHEA Grapalat"/>
          <w:sz w:val="18"/>
          <w:lang w:val="hy-AM"/>
        </w:rPr>
      </w:pPr>
      <w:r w:rsidRPr="003F797C">
        <w:rPr>
          <w:rStyle w:val="FootnoteReference"/>
          <w:sz w:val="18"/>
        </w:rPr>
        <w:t>32</w:t>
      </w:r>
      <w:r w:rsidRPr="003F797C">
        <w:rPr>
          <w:rFonts w:ascii="GHEA Grapalat" w:hAnsi="GHEA Grapalat"/>
          <w:i/>
          <w:sz w:val="18"/>
        </w:rPr>
        <w:t>Настоящий пункт исключается из договора, если договор не осуществляется посредством заключения договора субподряда.</w:t>
      </w:r>
    </w:p>
  </w:footnote>
  <w:footnote w:id="25">
    <w:p w:rsidR="00EB5CC2" w:rsidRPr="003F797C" w:rsidRDefault="00EB5CC2" w:rsidP="0007338B">
      <w:pPr>
        <w:pStyle w:val="FootnoteText"/>
        <w:widowControl w:val="0"/>
        <w:jc w:val="both"/>
        <w:rPr>
          <w:rFonts w:ascii="GHEA Grapalat" w:hAnsi="GHEA Grapalat"/>
          <w:sz w:val="18"/>
          <w:lang w:val="hy-AM"/>
        </w:rPr>
      </w:pPr>
      <w:r w:rsidRPr="003F797C">
        <w:rPr>
          <w:rStyle w:val="FootnoteReference"/>
          <w:sz w:val="18"/>
        </w:rPr>
        <w:t>33</w:t>
      </w:r>
      <w:r w:rsidRPr="003F797C">
        <w:rPr>
          <w:rFonts w:ascii="GHEA Grapalat" w:hAnsi="GHEA Grapalat"/>
          <w:i/>
          <w:sz w:val="18"/>
        </w:rPr>
        <w:t>Настоящий пункт исключается из договора, если договор не осуществляется посредством заключения договора о совместной деятельности (консорциума).</w:t>
      </w:r>
    </w:p>
    <w:p w:rsidR="00EB5CC2" w:rsidRPr="001C4E24" w:rsidRDefault="00EB5CC2" w:rsidP="0007338B">
      <w:pPr>
        <w:pStyle w:val="FootnoteText"/>
        <w:rPr>
          <w:lang w:val="hy-AM"/>
        </w:rPr>
      </w:pPr>
    </w:p>
  </w:footnote>
  <w:footnote w:id="26">
    <w:p w:rsidR="00EB5CC2" w:rsidRPr="009F1ACF" w:rsidRDefault="00EB5CC2" w:rsidP="0007338B">
      <w:pPr>
        <w:pStyle w:val="FootnoteText"/>
        <w:widowControl w:val="0"/>
        <w:jc w:val="both"/>
        <w:rPr>
          <w:rFonts w:ascii="GHEA Grapalat" w:hAnsi="GHEA Grapalat"/>
          <w:i/>
          <w:sz w:val="16"/>
          <w:lang w:val="hy-AM" w:eastAsia="en-US"/>
        </w:rPr>
      </w:pPr>
      <w:r w:rsidRPr="009F1ACF">
        <w:rPr>
          <w:rStyle w:val="FootnoteReference"/>
          <w:sz w:val="16"/>
        </w:rPr>
        <w:t>34</w:t>
      </w:r>
      <w:r w:rsidRPr="009F1ACF">
        <w:rPr>
          <w:rFonts w:ascii="GHEA Grapalat" w:hAnsi="GHEA Grapalat"/>
          <w:i/>
          <w:sz w:val="16"/>
        </w:rPr>
        <w:t>Если Договор заключается на основании части 6 статьи 15 закона Республики Армения "О закупках", и цена Договора не превышает десятикратный размер базовой единицы закупок, то настоящий пункт редактируется, удаляя из последнего третье предложение, а четвертое предложение редактируется, заменив слова", а при замене обеспечений Квалификации и Договора, представленных в виде неустойки, — также новые обеспечения" словом "и".</w:t>
      </w:r>
    </w:p>
    <w:p w:rsidR="00EB5CC2" w:rsidRPr="009F1ACF" w:rsidRDefault="00EB5CC2" w:rsidP="0007338B">
      <w:pPr>
        <w:pStyle w:val="FootnoteText"/>
        <w:widowControl w:val="0"/>
        <w:jc w:val="both"/>
        <w:rPr>
          <w:rFonts w:ascii="GHEA Grapalat" w:hAnsi="GHEA Grapalat"/>
          <w:i/>
          <w:sz w:val="16"/>
        </w:rPr>
      </w:pPr>
      <w:r w:rsidRPr="009F1ACF">
        <w:rPr>
          <w:rFonts w:ascii="GHEA Grapalat" w:hAnsi="GHEA Grapalat"/>
          <w:i/>
          <w:sz w:val="16"/>
        </w:rPr>
        <w:t xml:space="preserve"> Настоящий пункт исключается из Договора, если Договор не заключается на основании части 6 статьи 15 закона Республики Армения "О закупках".</w:t>
      </w:r>
    </w:p>
    <w:p w:rsidR="00EB5CC2" w:rsidRPr="005C34EA" w:rsidRDefault="00EB5CC2" w:rsidP="0007338B">
      <w:pPr>
        <w:pStyle w:val="FootnoteText"/>
        <w:widowControl w:val="0"/>
        <w:jc w:val="both"/>
        <w:rPr>
          <w:rFonts w:ascii="GHEA Grapalat" w:hAnsi="GHEA Grapalat"/>
          <w:i/>
        </w:rPr>
      </w:pPr>
    </w:p>
    <w:p w:rsidR="00EB5CC2" w:rsidRPr="00382B36" w:rsidRDefault="00EB5CC2" w:rsidP="0007338B">
      <w:pPr>
        <w:pStyle w:val="FootnoteText"/>
        <w:widowControl w:val="0"/>
        <w:jc w:val="both"/>
        <w:rPr>
          <w:rFonts w:ascii="GHEA Grapalat" w:hAnsi="GHEA Grapalat"/>
          <w:i/>
        </w:rPr>
      </w:pPr>
    </w:p>
    <w:p w:rsidR="00EB5CC2" w:rsidRPr="00382B36" w:rsidRDefault="00EB5CC2" w:rsidP="0007338B">
      <w:pPr>
        <w:pStyle w:val="FootnoteText"/>
        <w:widowControl w:val="0"/>
        <w:jc w:val="both"/>
        <w:rPr>
          <w:rFonts w:ascii="GHEA Grapalat" w:hAnsi="GHEA Grapalat"/>
          <w:i/>
          <w:lang w:eastAsia="en-US"/>
        </w:rPr>
      </w:pPr>
    </w:p>
  </w:footnote>
  <w:footnote w:id="27">
    <w:p w:rsidR="00EB5CC2" w:rsidRPr="003F797C" w:rsidRDefault="00EB5CC2" w:rsidP="0007338B">
      <w:pPr>
        <w:pStyle w:val="FootnoteText"/>
        <w:widowControl w:val="0"/>
        <w:rPr>
          <w:sz w:val="18"/>
        </w:rPr>
      </w:pPr>
      <w:r w:rsidRPr="003F797C">
        <w:rPr>
          <w:rStyle w:val="FootnoteReference"/>
          <w:sz w:val="18"/>
        </w:rPr>
        <w:t>**</w:t>
      </w:r>
      <w:r w:rsidRPr="003F797C">
        <w:rPr>
          <w:rFonts w:ascii="GHEA Grapalat" w:hAnsi="GHEA Grapalat"/>
          <w:i/>
          <w:sz w:val="18"/>
        </w:rPr>
        <w:t>Если договор заключается на основании части 6 статьи 15 Закона РА "О закупках", то в качественачала срока в графе "Начало" указывается день вступления в силу заключаемого между сторонами соглашения в случае предусмотрения финансовых средств.</w:t>
      </w:r>
    </w:p>
  </w:footnote>
  <w:footnote w:id="28">
    <w:p w:rsidR="00EB5CC2" w:rsidRPr="00124BE9" w:rsidRDefault="00EB5CC2" w:rsidP="0007338B">
      <w:pPr>
        <w:pStyle w:val="FootnoteText"/>
        <w:widowControl w:val="0"/>
        <w:jc w:val="both"/>
      </w:pPr>
      <w:r w:rsidRPr="00124BE9">
        <w:rPr>
          <w:rStyle w:val="FootnoteReference"/>
        </w:rPr>
        <w:t>*</w:t>
      </w:r>
      <w:r w:rsidRPr="00124BE9">
        <w:rPr>
          <w:rFonts w:ascii="GHEA Grapalat" w:hAnsi="GHEA Grapalat"/>
          <w:i/>
        </w:rPr>
        <w:t>Подлежащие уплате суммы представляются в порядке возрастания. Если договор заключается на основании части 6 статьи 15 Закона РА "О закупках", то настоящий график заполняется и заключается одновременно с заключаемым между сторонами соглашением в случае предусмотрения финансовых средств, в качестве его неотъемлемой части.</w:t>
      </w:r>
    </w:p>
  </w:footnote>
  <w:footnote w:id="29">
    <w:p w:rsidR="00EB5CC2" w:rsidRPr="00124BE9" w:rsidRDefault="00EB5CC2" w:rsidP="0007338B">
      <w:pPr>
        <w:pStyle w:val="FootnoteText"/>
        <w:widowControl w:val="0"/>
        <w:jc w:val="both"/>
      </w:pPr>
      <w:r w:rsidRPr="00124BE9">
        <w:rPr>
          <w:rStyle w:val="FootnoteReference"/>
        </w:rPr>
        <w:t>**</w:t>
      </w:r>
      <w:r w:rsidRPr="00124BE9">
        <w:rPr>
          <w:rFonts w:ascii="GHEA Grapalat" w:hAnsi="GHEA Grapalat"/>
          <w:i/>
        </w:rPr>
        <w:t>В приглашении суммы отмечаются в процентах, а при заключении договора вместо процента отмечается размер конкретной суммы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6DF5A58"/>
    <w:multiLevelType w:val="hybridMultilevel"/>
    <w:tmpl w:val="2A928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1C6E73"/>
    <w:multiLevelType w:val="hybridMultilevel"/>
    <w:tmpl w:val="E6B2F20E"/>
    <w:lvl w:ilvl="0" w:tplc="AD7E2A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6B1358"/>
    <w:multiLevelType w:val="hybridMultilevel"/>
    <w:tmpl w:val="85E66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26472CAA"/>
    <w:multiLevelType w:val="hybridMultilevel"/>
    <w:tmpl w:val="70644C8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36C8660F"/>
    <w:multiLevelType w:val="hybridMultilevel"/>
    <w:tmpl w:val="87AC6D42"/>
    <w:lvl w:ilvl="0" w:tplc="03D8E3E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2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3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8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0"/>
  </w:num>
  <w:num w:numId="3">
    <w:abstractNumId w:val="21"/>
  </w:num>
  <w:num w:numId="4">
    <w:abstractNumId w:val="16"/>
  </w:num>
  <w:num w:numId="5">
    <w:abstractNumId w:val="26"/>
  </w:num>
  <w:num w:numId="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5"/>
  </w:num>
  <w:num w:numId="11">
    <w:abstractNumId w:val="9"/>
  </w:num>
  <w:num w:numId="12">
    <w:abstractNumId w:val="30"/>
  </w:num>
  <w:num w:numId="13">
    <w:abstractNumId w:val="27"/>
  </w:num>
  <w:num w:numId="14">
    <w:abstractNumId w:val="12"/>
  </w:num>
  <w:num w:numId="15">
    <w:abstractNumId w:val="28"/>
  </w:num>
  <w:num w:numId="16">
    <w:abstractNumId w:val="15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1"/>
  </w:num>
  <w:num w:numId="22">
    <w:abstractNumId w:val="29"/>
  </w:num>
  <w:num w:numId="23">
    <w:abstractNumId w:val="25"/>
  </w:num>
  <w:num w:numId="24">
    <w:abstractNumId w:val="1"/>
  </w:num>
  <w:num w:numId="25">
    <w:abstractNumId w:val="13"/>
  </w:num>
  <w:num w:numId="26">
    <w:abstractNumId w:val="18"/>
  </w:num>
  <w:num w:numId="27">
    <w:abstractNumId w:val="22"/>
  </w:num>
  <w:num w:numId="28">
    <w:abstractNumId w:val="11"/>
  </w:num>
  <w:num w:numId="29">
    <w:abstractNumId w:val="0"/>
  </w:num>
  <w:num w:numId="30">
    <w:abstractNumId w:val="17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8"/>
  </w:num>
  <w:num w:numId="34">
    <w:abstractNumId w:val="20"/>
  </w:num>
  <w:num w:numId="35">
    <w:abstractNumId w:val="14"/>
  </w:num>
  <w:num w:numId="3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FELayout/>
  </w:compat>
  <w:rsids>
    <w:rsidRoot w:val="00A620D2"/>
    <w:rsid w:val="0000594B"/>
    <w:rsid w:val="00023AE6"/>
    <w:rsid w:val="00064E6C"/>
    <w:rsid w:val="0007338B"/>
    <w:rsid w:val="00091B09"/>
    <w:rsid w:val="000A016E"/>
    <w:rsid w:val="000B0203"/>
    <w:rsid w:val="000E23A7"/>
    <w:rsid w:val="000E2C79"/>
    <w:rsid w:val="000F5381"/>
    <w:rsid w:val="00122B0E"/>
    <w:rsid w:val="00137838"/>
    <w:rsid w:val="001E70D8"/>
    <w:rsid w:val="00201777"/>
    <w:rsid w:val="00271BD6"/>
    <w:rsid w:val="0029265C"/>
    <w:rsid w:val="002F0CAE"/>
    <w:rsid w:val="00326EB8"/>
    <w:rsid w:val="00351123"/>
    <w:rsid w:val="0035246F"/>
    <w:rsid w:val="00382B36"/>
    <w:rsid w:val="003C3A7B"/>
    <w:rsid w:val="003C4AB1"/>
    <w:rsid w:val="003F797C"/>
    <w:rsid w:val="0041303A"/>
    <w:rsid w:val="00423657"/>
    <w:rsid w:val="004650E5"/>
    <w:rsid w:val="00482FD8"/>
    <w:rsid w:val="004B4C5D"/>
    <w:rsid w:val="00533057"/>
    <w:rsid w:val="0054605E"/>
    <w:rsid w:val="005500D0"/>
    <w:rsid w:val="005505BF"/>
    <w:rsid w:val="00550B60"/>
    <w:rsid w:val="005B1D6A"/>
    <w:rsid w:val="005C34EA"/>
    <w:rsid w:val="005E182D"/>
    <w:rsid w:val="005F4629"/>
    <w:rsid w:val="0065421F"/>
    <w:rsid w:val="0069675A"/>
    <w:rsid w:val="006A7ED0"/>
    <w:rsid w:val="006B4F46"/>
    <w:rsid w:val="006E0AF7"/>
    <w:rsid w:val="00720BA3"/>
    <w:rsid w:val="007336B8"/>
    <w:rsid w:val="00735F49"/>
    <w:rsid w:val="00744A08"/>
    <w:rsid w:val="00754821"/>
    <w:rsid w:val="0078532E"/>
    <w:rsid w:val="00805E85"/>
    <w:rsid w:val="008224D3"/>
    <w:rsid w:val="008C5485"/>
    <w:rsid w:val="008E712D"/>
    <w:rsid w:val="00903C04"/>
    <w:rsid w:val="00940429"/>
    <w:rsid w:val="00991556"/>
    <w:rsid w:val="009A34A8"/>
    <w:rsid w:val="009A5E70"/>
    <w:rsid w:val="009E0942"/>
    <w:rsid w:val="009F0D77"/>
    <w:rsid w:val="009F1ACF"/>
    <w:rsid w:val="00A52854"/>
    <w:rsid w:val="00A620D2"/>
    <w:rsid w:val="00A93E07"/>
    <w:rsid w:val="00AB76AC"/>
    <w:rsid w:val="00AC0517"/>
    <w:rsid w:val="00AD00C3"/>
    <w:rsid w:val="00AE2736"/>
    <w:rsid w:val="00B43C95"/>
    <w:rsid w:val="00BB4EC5"/>
    <w:rsid w:val="00BC0DF0"/>
    <w:rsid w:val="00BD18E9"/>
    <w:rsid w:val="00C4783C"/>
    <w:rsid w:val="00C6628F"/>
    <w:rsid w:val="00D83F82"/>
    <w:rsid w:val="00D901A8"/>
    <w:rsid w:val="00DB7708"/>
    <w:rsid w:val="00E746B6"/>
    <w:rsid w:val="00EA4CD5"/>
    <w:rsid w:val="00EB5CC2"/>
    <w:rsid w:val="00F01611"/>
    <w:rsid w:val="00F8534C"/>
    <w:rsid w:val="00F9002A"/>
    <w:rsid w:val="00FA0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Table Simple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ED0"/>
  </w:style>
  <w:style w:type="paragraph" w:styleId="Heading1">
    <w:name w:val="heading 1"/>
    <w:basedOn w:val="Normal"/>
    <w:next w:val="Normal"/>
    <w:link w:val="Heading1Char"/>
    <w:qFormat/>
    <w:rsid w:val="00A620D2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A620D2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A620D2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Heading4">
    <w:name w:val="heading 4"/>
    <w:basedOn w:val="Normal"/>
    <w:next w:val="Normal"/>
    <w:link w:val="Heading4Char"/>
    <w:qFormat/>
    <w:rsid w:val="00A620D2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rsid w:val="00A620D2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Heading6">
    <w:name w:val="heading 6"/>
    <w:basedOn w:val="Normal"/>
    <w:next w:val="Normal"/>
    <w:link w:val="Heading6Char"/>
    <w:qFormat/>
    <w:rsid w:val="00A620D2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Heading7">
    <w:name w:val="heading 7"/>
    <w:basedOn w:val="Normal"/>
    <w:next w:val="Normal"/>
    <w:link w:val="Heading7Char"/>
    <w:qFormat/>
    <w:rsid w:val="00A620D2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Heading8">
    <w:name w:val="heading 8"/>
    <w:basedOn w:val="Normal"/>
    <w:next w:val="Normal"/>
    <w:link w:val="Heading8Char"/>
    <w:qFormat/>
    <w:rsid w:val="00A620D2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Heading9">
    <w:name w:val="heading 9"/>
    <w:basedOn w:val="Normal"/>
    <w:next w:val="Normal"/>
    <w:link w:val="Heading9Char"/>
    <w:qFormat/>
    <w:rsid w:val="00A620D2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620D2"/>
    <w:rPr>
      <w:rFonts w:ascii="Arial Armenian" w:eastAsia="Times New Roman" w:hAnsi="Arial Armenian" w:cs="Times New Roman"/>
      <w:sz w:val="28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A620D2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A620D2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Heading4Char">
    <w:name w:val="Heading 4 Char"/>
    <w:basedOn w:val="DefaultParagraphFont"/>
    <w:link w:val="Heading4"/>
    <w:rsid w:val="00A620D2"/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A620D2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rsid w:val="00A620D2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A620D2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Heading8Char">
    <w:name w:val="Heading 8 Char"/>
    <w:basedOn w:val="DefaultParagraphFont"/>
    <w:link w:val="Heading8"/>
    <w:rsid w:val="00A620D2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Heading9Char">
    <w:name w:val="Heading 9 Char"/>
    <w:basedOn w:val="DefaultParagraphFont"/>
    <w:link w:val="Heading9"/>
    <w:rsid w:val="00A620D2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A620D2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A620D2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Footer">
    <w:name w:val="footer"/>
    <w:basedOn w:val="Normal"/>
    <w:link w:val="FooterChar"/>
    <w:rsid w:val="00A620D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FooterChar">
    <w:name w:val="Footer Char"/>
    <w:basedOn w:val="DefaultParagraphFont"/>
    <w:link w:val="Footer"/>
    <w:rsid w:val="00A620D2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rsid w:val="00A620D2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A620D2"/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rsid w:val="00A620D2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A620D2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styleId="BodyTextIndent2">
    <w:name w:val="Body Text Indent 2"/>
    <w:basedOn w:val="Normal"/>
    <w:link w:val="BodyTextIndent2Char"/>
    <w:rsid w:val="00A620D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620D2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customStyle="1" w:styleId="Char">
    <w:name w:val="Char"/>
    <w:basedOn w:val="Normal"/>
    <w:semiHidden/>
    <w:rsid w:val="00A620D2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A620D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A620D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620D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rsid w:val="00A620D2"/>
    <w:rPr>
      <w:color w:val="0000FF"/>
      <w:u w:val="single"/>
    </w:rPr>
  </w:style>
  <w:style w:type="character" w:customStyle="1" w:styleId="CharChar1">
    <w:name w:val="Char Char1"/>
    <w:locked/>
    <w:rsid w:val="00A620D2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A620D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A620D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Index1">
    <w:name w:val="index 1"/>
    <w:basedOn w:val="Normal"/>
    <w:next w:val="Normal"/>
    <w:autoRedefine/>
    <w:semiHidden/>
    <w:rsid w:val="00A620D2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IndexHeading">
    <w:name w:val="index heading"/>
    <w:basedOn w:val="Normal"/>
    <w:next w:val="Index1"/>
    <w:semiHidden/>
    <w:rsid w:val="00A620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A620D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HeaderChar">
    <w:name w:val="Header Char"/>
    <w:basedOn w:val="DefaultParagraphFont"/>
    <w:link w:val="Header"/>
    <w:rsid w:val="00A620D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3">
    <w:name w:val="Body Text 3"/>
    <w:basedOn w:val="Normal"/>
    <w:link w:val="BodyText3Char"/>
    <w:rsid w:val="00A620D2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A620D2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Title">
    <w:name w:val="Title"/>
    <w:basedOn w:val="Normal"/>
    <w:link w:val="TitleChar"/>
    <w:qFormat/>
    <w:rsid w:val="00A620D2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A620D2"/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styleId="PageNumber">
    <w:name w:val="page number"/>
    <w:basedOn w:val="DefaultParagraphFont"/>
    <w:rsid w:val="00A620D2"/>
  </w:style>
  <w:style w:type="paragraph" w:styleId="FootnoteText">
    <w:name w:val="footnote text"/>
    <w:basedOn w:val="Normal"/>
    <w:link w:val="FootnoteTextChar"/>
    <w:semiHidden/>
    <w:rsid w:val="00A620D2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620D2"/>
    <w:rPr>
      <w:rFonts w:ascii="Times Armenian" w:eastAsia="Times New Roman" w:hAnsi="Times Armenian" w:cs="Times New Rom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A620D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Normal"/>
    <w:rsid w:val="00A620D2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normChar">
    <w:name w:val="norm Char"/>
    <w:locked/>
    <w:rsid w:val="00A620D2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A620D2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A62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qFormat/>
    <w:rsid w:val="00A620D2"/>
    <w:rPr>
      <w:b/>
      <w:bCs/>
    </w:rPr>
  </w:style>
  <w:style w:type="character" w:styleId="FootnoteReference">
    <w:name w:val="footnote reference"/>
    <w:semiHidden/>
    <w:rsid w:val="00A620D2"/>
    <w:rPr>
      <w:vertAlign w:val="superscript"/>
    </w:rPr>
  </w:style>
  <w:style w:type="character" w:customStyle="1" w:styleId="CharChar22">
    <w:name w:val="Char Char22"/>
    <w:rsid w:val="00A620D2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A620D2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A620D2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A620D2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A620D2"/>
    <w:rPr>
      <w:rFonts w:ascii="Arial Armenian" w:hAnsi="Arial Armenian"/>
      <w:lang w:val="en-US"/>
    </w:rPr>
  </w:style>
  <w:style w:type="character" w:styleId="CommentReference">
    <w:name w:val="annotation reference"/>
    <w:semiHidden/>
    <w:rsid w:val="00A620D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620D2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A620D2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62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620D2"/>
    <w:rPr>
      <w:rFonts w:ascii="Times Armenian" w:eastAsia="Times New Roman" w:hAnsi="Times Armenian" w:cs="Times New Roman"/>
      <w:b/>
      <w:bCs/>
      <w:sz w:val="20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A620D2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semiHidden/>
    <w:rsid w:val="00A620D2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EndnoteReference">
    <w:name w:val="endnote reference"/>
    <w:semiHidden/>
    <w:rsid w:val="00A620D2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A620D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A620D2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Revision">
    <w:name w:val="Revision"/>
    <w:hidden/>
    <w:semiHidden/>
    <w:rsid w:val="00A620D2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table" w:styleId="TableGrid">
    <w:name w:val="Table Grid"/>
    <w:basedOn w:val="TableNormal"/>
    <w:rsid w:val="00A620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A620D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2">
    <w:name w:val="Style2"/>
    <w:basedOn w:val="Normal"/>
    <w:rsid w:val="00A620D2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/>
    </w:rPr>
  </w:style>
  <w:style w:type="character" w:customStyle="1" w:styleId="CharChar23">
    <w:name w:val="Char Char23"/>
    <w:rsid w:val="00A620D2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A620D2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A620D2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A620D2"/>
    <w:rPr>
      <w:rFonts w:ascii="Times Armenian" w:eastAsia="Times New Roman" w:hAnsi="Times Armenian" w:cs="Times New Roman"/>
      <w:sz w:val="24"/>
      <w:szCs w:val="24"/>
    </w:rPr>
  </w:style>
  <w:style w:type="character" w:customStyle="1" w:styleId="CharChar25">
    <w:name w:val="Char Char25"/>
    <w:rsid w:val="00A620D2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A620D2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A620D2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A620D2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Normal"/>
    <w:next w:val="Normal"/>
    <w:rsid w:val="00A620D2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A620D2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Normal"/>
    <w:rsid w:val="00A62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Normal"/>
    <w:rsid w:val="00A62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Normal"/>
    <w:rsid w:val="00A62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Normal"/>
    <w:rsid w:val="00A62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Normal"/>
    <w:rsid w:val="00A62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Normal"/>
    <w:rsid w:val="00A620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Normal"/>
    <w:rsid w:val="00A620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Normal"/>
    <w:rsid w:val="00A620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Normal"/>
    <w:rsid w:val="00A620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Normal"/>
    <w:rsid w:val="00A620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Normal"/>
    <w:rsid w:val="00A620D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Normal"/>
    <w:rsid w:val="00A620D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Normal"/>
    <w:rsid w:val="00A620D2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Normal"/>
    <w:rsid w:val="00A620D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Normal"/>
    <w:rsid w:val="00A620D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Normal"/>
    <w:rsid w:val="00A620D2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Normal"/>
    <w:rsid w:val="00A620D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Normal"/>
    <w:rsid w:val="00A620D2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Normal"/>
    <w:rsid w:val="00A620D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Normal"/>
    <w:rsid w:val="00A620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Normal"/>
    <w:rsid w:val="00A620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Normal"/>
    <w:rsid w:val="00A620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">
    <w:name w:val="Указатель 11"/>
    <w:basedOn w:val="Normal"/>
    <w:rsid w:val="00A620D2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">
    <w:name w:val="Указатель1"/>
    <w:basedOn w:val="Normal"/>
    <w:rsid w:val="00A620D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uiPriority w:val="99"/>
    <w:rsid w:val="00A620D2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A620D2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A620D2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A620D2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styleId="Emphasis">
    <w:name w:val="Emphasis"/>
    <w:qFormat/>
    <w:rsid w:val="00A620D2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A620D2"/>
    <w:rPr>
      <w:color w:val="605E5C"/>
      <w:shd w:val="clear" w:color="auto" w:fill="E1DFDD"/>
    </w:rPr>
  </w:style>
  <w:style w:type="character" w:customStyle="1" w:styleId="CharChar4">
    <w:name w:val="Char Char4"/>
    <w:locked/>
    <w:rsid w:val="00A620D2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A62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harChar5">
    <w:name w:val="Char Char5"/>
    <w:locked/>
    <w:rsid w:val="00A620D2"/>
    <w:rPr>
      <w:sz w:val="24"/>
      <w:szCs w:val="24"/>
      <w:lang w:val="en-US" w:eastAsia="en-US" w:bidi="ar-SA"/>
    </w:rPr>
  </w:style>
  <w:style w:type="paragraph" w:customStyle="1" w:styleId="Index11">
    <w:name w:val="Index 11"/>
    <w:basedOn w:val="Normal"/>
    <w:rsid w:val="0007338B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bidi="ru-RU"/>
    </w:rPr>
  </w:style>
  <w:style w:type="paragraph" w:customStyle="1" w:styleId="IndexHeading1">
    <w:name w:val="Index Heading1"/>
    <w:basedOn w:val="Normal"/>
    <w:rsid w:val="0007338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bidi="ru-RU"/>
    </w:rPr>
  </w:style>
  <w:style w:type="table" w:styleId="TableSimple2">
    <w:name w:val="Table Simple 2"/>
    <w:basedOn w:val="TableNormal"/>
    <w:rsid w:val="000733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font14">
    <w:name w:val="font14"/>
    <w:basedOn w:val="Normal"/>
    <w:rsid w:val="005E182D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i/>
      <w:iCs/>
    </w:rPr>
  </w:style>
  <w:style w:type="paragraph" w:customStyle="1" w:styleId="font15">
    <w:name w:val="font15"/>
    <w:basedOn w:val="Normal"/>
    <w:rsid w:val="005E182D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i/>
      <w:iCs/>
    </w:rPr>
  </w:style>
  <w:style w:type="paragraph" w:customStyle="1" w:styleId="font16">
    <w:name w:val="font16"/>
    <w:basedOn w:val="Normal"/>
    <w:rsid w:val="005E182D"/>
    <w:pPr>
      <w:spacing w:before="100" w:beforeAutospacing="1" w:after="100" w:afterAutospacing="1" w:line="240" w:lineRule="auto"/>
    </w:pPr>
    <w:rPr>
      <w:rFonts w:ascii="Times LatArm" w:eastAsia="Times New Roman" w:hAnsi="Times LatArm" w:cs="Times New Roman"/>
      <w:i/>
      <w:iCs/>
      <w:sz w:val="24"/>
      <w:szCs w:val="24"/>
    </w:rPr>
  </w:style>
  <w:style w:type="paragraph" w:customStyle="1" w:styleId="font17">
    <w:name w:val="font17"/>
    <w:basedOn w:val="Normal"/>
    <w:rsid w:val="005E182D"/>
    <w:pPr>
      <w:spacing w:before="100" w:beforeAutospacing="1" w:after="100" w:afterAutospacing="1" w:line="240" w:lineRule="auto"/>
    </w:pPr>
    <w:rPr>
      <w:rFonts w:ascii="Times LatArm" w:eastAsia="Times New Roman" w:hAnsi="Times LatArm" w:cs="Times New Roman"/>
      <w:i/>
      <w:iCs/>
      <w:sz w:val="24"/>
      <w:szCs w:val="24"/>
    </w:rPr>
  </w:style>
  <w:style w:type="paragraph" w:customStyle="1" w:styleId="font18">
    <w:name w:val="font18"/>
    <w:basedOn w:val="Normal"/>
    <w:rsid w:val="005E182D"/>
    <w:pPr>
      <w:spacing w:before="100" w:beforeAutospacing="1" w:after="100" w:afterAutospacing="1" w:line="240" w:lineRule="auto"/>
    </w:pPr>
    <w:rPr>
      <w:rFonts w:ascii="Times LatArm" w:eastAsia="Times New Roman" w:hAnsi="Times LatArm" w:cs="Times New Roman"/>
      <w:i/>
      <w:iCs/>
    </w:rPr>
  </w:style>
  <w:style w:type="paragraph" w:customStyle="1" w:styleId="font19">
    <w:name w:val="font19"/>
    <w:basedOn w:val="Normal"/>
    <w:rsid w:val="005E182D"/>
    <w:pPr>
      <w:spacing w:before="100" w:beforeAutospacing="1" w:after="100" w:afterAutospacing="1" w:line="240" w:lineRule="auto"/>
    </w:pPr>
    <w:rPr>
      <w:rFonts w:ascii="Times LatArm" w:eastAsia="Times New Roman" w:hAnsi="Times LatArm" w:cs="Times New Roman"/>
    </w:rPr>
  </w:style>
  <w:style w:type="paragraph" w:customStyle="1" w:styleId="font20">
    <w:name w:val="font20"/>
    <w:basedOn w:val="Normal"/>
    <w:rsid w:val="005E182D"/>
    <w:pPr>
      <w:spacing w:before="100" w:beforeAutospacing="1" w:after="100" w:afterAutospacing="1" w:line="240" w:lineRule="auto"/>
    </w:pPr>
    <w:rPr>
      <w:rFonts w:ascii="Times LatArm" w:eastAsia="Times New Roman" w:hAnsi="Times LatArm" w:cs="Times New Roman"/>
      <w:color w:val="000000"/>
    </w:rPr>
  </w:style>
  <w:style w:type="paragraph" w:customStyle="1" w:styleId="font21">
    <w:name w:val="font21"/>
    <w:basedOn w:val="Normal"/>
    <w:rsid w:val="005E182D"/>
    <w:pPr>
      <w:spacing w:before="100" w:beforeAutospacing="1" w:after="100" w:afterAutospacing="1" w:line="240" w:lineRule="auto"/>
    </w:pPr>
    <w:rPr>
      <w:rFonts w:ascii="Times LatArm" w:eastAsia="Times New Roman" w:hAnsi="Times LatArm" w:cs="Times New Roman"/>
      <w:i/>
      <w:iCs/>
      <w:color w:val="000000"/>
    </w:rPr>
  </w:style>
  <w:style w:type="paragraph" w:customStyle="1" w:styleId="font22">
    <w:name w:val="font22"/>
    <w:basedOn w:val="Normal"/>
    <w:rsid w:val="005E182D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i/>
      <w:iCs/>
      <w:color w:val="000000"/>
    </w:rPr>
  </w:style>
  <w:style w:type="paragraph" w:customStyle="1" w:styleId="xl76">
    <w:name w:val="xl76"/>
    <w:basedOn w:val="Normal"/>
    <w:rsid w:val="005E18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i/>
      <w:iCs/>
      <w:color w:val="000000"/>
      <w:sz w:val="24"/>
      <w:szCs w:val="24"/>
    </w:rPr>
  </w:style>
  <w:style w:type="paragraph" w:customStyle="1" w:styleId="xl77">
    <w:name w:val="xl77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i/>
      <w:iCs/>
      <w:color w:val="000000"/>
      <w:sz w:val="24"/>
      <w:szCs w:val="24"/>
    </w:rPr>
  </w:style>
  <w:style w:type="paragraph" w:customStyle="1" w:styleId="xl78">
    <w:name w:val="xl78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i/>
      <w:iCs/>
      <w:color w:val="000000"/>
      <w:sz w:val="24"/>
      <w:szCs w:val="24"/>
    </w:rPr>
  </w:style>
  <w:style w:type="paragraph" w:customStyle="1" w:styleId="xl79">
    <w:name w:val="xl79"/>
    <w:basedOn w:val="Normal"/>
    <w:rsid w:val="005E182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LatArm" w:eastAsia="Times New Roman" w:hAnsi="Arial LatArm" w:cs="Times New Roman"/>
      <w:i/>
      <w:iCs/>
      <w:sz w:val="24"/>
      <w:szCs w:val="24"/>
    </w:rPr>
  </w:style>
  <w:style w:type="paragraph" w:customStyle="1" w:styleId="xl80">
    <w:name w:val="xl80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i/>
      <w:iCs/>
      <w:color w:val="000000"/>
      <w:sz w:val="24"/>
      <w:szCs w:val="24"/>
    </w:rPr>
  </w:style>
  <w:style w:type="paragraph" w:customStyle="1" w:styleId="xl81">
    <w:name w:val="xl81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i/>
      <w:iCs/>
      <w:color w:val="000000"/>
      <w:sz w:val="24"/>
      <w:szCs w:val="24"/>
    </w:rPr>
  </w:style>
  <w:style w:type="paragraph" w:customStyle="1" w:styleId="xl82">
    <w:name w:val="xl82"/>
    <w:basedOn w:val="Normal"/>
    <w:rsid w:val="005E18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i/>
      <w:iCs/>
      <w:sz w:val="24"/>
      <w:szCs w:val="24"/>
    </w:rPr>
  </w:style>
  <w:style w:type="paragraph" w:customStyle="1" w:styleId="xl83">
    <w:name w:val="xl83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i/>
      <w:iCs/>
      <w:color w:val="000000"/>
      <w:sz w:val="24"/>
      <w:szCs w:val="24"/>
    </w:rPr>
  </w:style>
  <w:style w:type="paragraph" w:customStyle="1" w:styleId="xl84">
    <w:name w:val="xl84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i/>
      <w:iCs/>
      <w:color w:val="000000"/>
      <w:sz w:val="24"/>
      <w:szCs w:val="24"/>
    </w:rPr>
  </w:style>
  <w:style w:type="paragraph" w:customStyle="1" w:styleId="xl85">
    <w:name w:val="xl85"/>
    <w:basedOn w:val="Normal"/>
    <w:rsid w:val="005E182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i/>
      <w:iCs/>
      <w:sz w:val="24"/>
      <w:szCs w:val="24"/>
    </w:rPr>
  </w:style>
  <w:style w:type="paragraph" w:customStyle="1" w:styleId="xl86">
    <w:name w:val="xl86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LatArm" w:eastAsia="Times New Roman" w:hAnsi="Arial LatArm" w:cs="Times New Roman"/>
      <w:i/>
      <w:iCs/>
      <w:color w:val="000000"/>
      <w:sz w:val="24"/>
      <w:szCs w:val="24"/>
    </w:rPr>
  </w:style>
  <w:style w:type="paragraph" w:customStyle="1" w:styleId="xl87">
    <w:name w:val="xl87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i/>
      <w:iCs/>
      <w:color w:val="000000"/>
      <w:sz w:val="24"/>
      <w:szCs w:val="24"/>
    </w:rPr>
  </w:style>
  <w:style w:type="paragraph" w:customStyle="1" w:styleId="xl88">
    <w:name w:val="xl88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i/>
      <w:iCs/>
      <w:sz w:val="24"/>
      <w:szCs w:val="24"/>
    </w:rPr>
  </w:style>
  <w:style w:type="paragraph" w:customStyle="1" w:styleId="xl89">
    <w:name w:val="xl89"/>
    <w:basedOn w:val="Normal"/>
    <w:rsid w:val="005E182D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LatArm" w:eastAsia="Times New Roman" w:hAnsi="Arial LatArm" w:cs="Times New Roman"/>
      <w:i/>
      <w:iCs/>
      <w:sz w:val="24"/>
      <w:szCs w:val="24"/>
    </w:rPr>
  </w:style>
  <w:style w:type="paragraph" w:customStyle="1" w:styleId="xl90">
    <w:name w:val="xl90"/>
    <w:basedOn w:val="Normal"/>
    <w:rsid w:val="005E182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LatArm" w:eastAsia="Times New Roman" w:hAnsi="Arial LatArm" w:cs="Times New Roman"/>
      <w:i/>
      <w:iCs/>
      <w:color w:val="000000"/>
      <w:sz w:val="24"/>
      <w:szCs w:val="24"/>
    </w:rPr>
  </w:style>
  <w:style w:type="paragraph" w:customStyle="1" w:styleId="xl91">
    <w:name w:val="xl91"/>
    <w:basedOn w:val="Normal"/>
    <w:rsid w:val="005E182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i/>
      <w:iCs/>
      <w:color w:val="000000"/>
      <w:sz w:val="24"/>
      <w:szCs w:val="24"/>
    </w:rPr>
  </w:style>
  <w:style w:type="paragraph" w:customStyle="1" w:styleId="xl92">
    <w:name w:val="xl92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i/>
      <w:iCs/>
      <w:sz w:val="24"/>
      <w:szCs w:val="24"/>
    </w:rPr>
  </w:style>
  <w:style w:type="paragraph" w:customStyle="1" w:styleId="xl93">
    <w:name w:val="xl93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LatArm" w:eastAsia="Times New Roman" w:hAnsi="Times LatArm" w:cs="Times New Roman"/>
      <w:color w:val="000000"/>
      <w:sz w:val="24"/>
      <w:szCs w:val="24"/>
    </w:rPr>
  </w:style>
  <w:style w:type="paragraph" w:customStyle="1" w:styleId="xl94">
    <w:name w:val="xl94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LatArm" w:eastAsia="Times New Roman" w:hAnsi="Times LatArm" w:cs="Times New Roman"/>
      <w:color w:val="000000"/>
      <w:sz w:val="20"/>
      <w:szCs w:val="20"/>
    </w:rPr>
  </w:style>
  <w:style w:type="paragraph" w:customStyle="1" w:styleId="xl95">
    <w:name w:val="xl95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LatArm" w:eastAsia="Times New Roman" w:hAnsi="Times LatArm" w:cs="Times New Roman"/>
      <w:i/>
      <w:iCs/>
      <w:sz w:val="24"/>
      <w:szCs w:val="24"/>
    </w:rPr>
  </w:style>
  <w:style w:type="paragraph" w:customStyle="1" w:styleId="xl96">
    <w:name w:val="xl96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sz w:val="24"/>
      <w:szCs w:val="24"/>
    </w:rPr>
  </w:style>
  <w:style w:type="paragraph" w:customStyle="1" w:styleId="xl97">
    <w:name w:val="xl97"/>
    <w:basedOn w:val="Normal"/>
    <w:rsid w:val="005E18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b/>
      <w:bCs/>
      <w:i/>
      <w:iCs/>
      <w:sz w:val="24"/>
      <w:szCs w:val="24"/>
    </w:rPr>
  </w:style>
  <w:style w:type="paragraph" w:customStyle="1" w:styleId="xl98">
    <w:name w:val="xl98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LatArm" w:eastAsia="Times New Roman" w:hAnsi="Times LatArm" w:cs="Times New Roman"/>
      <w:i/>
      <w:iCs/>
      <w:sz w:val="24"/>
      <w:szCs w:val="24"/>
    </w:rPr>
  </w:style>
  <w:style w:type="paragraph" w:customStyle="1" w:styleId="xl99">
    <w:name w:val="xl99"/>
    <w:basedOn w:val="Normal"/>
    <w:rsid w:val="005E182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LatArm" w:eastAsia="Times New Roman" w:hAnsi="Times LatArm" w:cs="Times New Roman"/>
      <w:i/>
      <w:iCs/>
      <w:sz w:val="24"/>
      <w:szCs w:val="24"/>
    </w:rPr>
  </w:style>
  <w:style w:type="paragraph" w:customStyle="1" w:styleId="xl100">
    <w:name w:val="xl100"/>
    <w:basedOn w:val="Normal"/>
    <w:rsid w:val="005E18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LatArm" w:eastAsia="Times New Roman" w:hAnsi="Times LatArm" w:cs="Times New Roman"/>
      <w:i/>
      <w:iCs/>
      <w:sz w:val="24"/>
      <w:szCs w:val="24"/>
    </w:rPr>
  </w:style>
  <w:style w:type="paragraph" w:customStyle="1" w:styleId="xl101">
    <w:name w:val="xl101"/>
    <w:basedOn w:val="Normal"/>
    <w:rsid w:val="005E182D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i/>
      <w:iCs/>
      <w:color w:val="000000"/>
      <w:sz w:val="24"/>
      <w:szCs w:val="24"/>
    </w:rPr>
  </w:style>
  <w:style w:type="paragraph" w:customStyle="1" w:styleId="xl102">
    <w:name w:val="xl102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i/>
      <w:iCs/>
      <w:color w:val="000000"/>
      <w:sz w:val="24"/>
      <w:szCs w:val="24"/>
    </w:rPr>
  </w:style>
  <w:style w:type="paragraph" w:customStyle="1" w:styleId="xl103">
    <w:name w:val="xl103"/>
    <w:basedOn w:val="Normal"/>
    <w:rsid w:val="005E182D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i/>
      <w:iCs/>
      <w:sz w:val="24"/>
      <w:szCs w:val="24"/>
    </w:rPr>
  </w:style>
  <w:style w:type="paragraph" w:customStyle="1" w:styleId="xl104">
    <w:name w:val="xl104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LatArm" w:eastAsia="Times New Roman" w:hAnsi="Times LatArm" w:cs="Times New Roman"/>
      <w:color w:val="000000"/>
      <w:sz w:val="24"/>
      <w:szCs w:val="24"/>
    </w:rPr>
  </w:style>
  <w:style w:type="paragraph" w:customStyle="1" w:styleId="xl105">
    <w:name w:val="xl105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LatArm" w:eastAsia="Times New Roman" w:hAnsi="Times LatArm" w:cs="Times New Roman"/>
      <w:sz w:val="24"/>
      <w:szCs w:val="24"/>
    </w:rPr>
  </w:style>
  <w:style w:type="paragraph" w:customStyle="1" w:styleId="xl106">
    <w:name w:val="xl106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07">
    <w:name w:val="xl107"/>
    <w:basedOn w:val="Normal"/>
    <w:rsid w:val="005E182D"/>
    <w:pPr>
      <w:pBdr>
        <w:top w:val="single" w:sz="4" w:space="0" w:color="000000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LatArm" w:eastAsia="Times New Roman" w:hAnsi="Times LatArm" w:cs="Times New Roman"/>
      <w:sz w:val="24"/>
      <w:szCs w:val="24"/>
    </w:rPr>
  </w:style>
  <w:style w:type="paragraph" w:customStyle="1" w:styleId="xl108">
    <w:name w:val="xl108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LatArm" w:eastAsia="Times New Roman" w:hAnsi="Times LatArm" w:cs="Times New Roman"/>
      <w:sz w:val="24"/>
      <w:szCs w:val="24"/>
    </w:rPr>
  </w:style>
  <w:style w:type="paragraph" w:customStyle="1" w:styleId="xl109">
    <w:name w:val="xl109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LatArm" w:eastAsia="Times New Roman" w:hAnsi="Times LatArm" w:cs="Times New Roman"/>
      <w:color w:val="000000"/>
      <w:sz w:val="24"/>
      <w:szCs w:val="24"/>
    </w:rPr>
  </w:style>
  <w:style w:type="paragraph" w:customStyle="1" w:styleId="xl110">
    <w:name w:val="xl110"/>
    <w:basedOn w:val="Normal"/>
    <w:rsid w:val="005E182D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i/>
      <w:iCs/>
      <w:color w:val="000000"/>
      <w:sz w:val="24"/>
      <w:szCs w:val="24"/>
    </w:rPr>
  </w:style>
  <w:style w:type="paragraph" w:customStyle="1" w:styleId="xl111">
    <w:name w:val="xl111"/>
    <w:basedOn w:val="Normal"/>
    <w:rsid w:val="005E182D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i/>
      <w:iCs/>
      <w:color w:val="000000"/>
      <w:sz w:val="24"/>
      <w:szCs w:val="24"/>
    </w:rPr>
  </w:style>
  <w:style w:type="paragraph" w:customStyle="1" w:styleId="xl112">
    <w:name w:val="xl112"/>
    <w:basedOn w:val="Normal"/>
    <w:rsid w:val="005E18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sz w:val="24"/>
      <w:szCs w:val="24"/>
    </w:rPr>
  </w:style>
  <w:style w:type="paragraph" w:customStyle="1" w:styleId="xl113">
    <w:name w:val="xl113"/>
    <w:basedOn w:val="Normal"/>
    <w:rsid w:val="005E18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14">
    <w:name w:val="xl114"/>
    <w:basedOn w:val="Normal"/>
    <w:rsid w:val="005E18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b/>
      <w:bCs/>
      <w:sz w:val="24"/>
      <w:szCs w:val="24"/>
    </w:rPr>
  </w:style>
  <w:style w:type="paragraph" w:customStyle="1" w:styleId="xl115">
    <w:name w:val="xl115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LatArm" w:eastAsia="Times New Roman" w:hAnsi="Times LatArm" w:cs="Times New Roman"/>
      <w:i/>
      <w:iCs/>
      <w:sz w:val="24"/>
      <w:szCs w:val="24"/>
    </w:rPr>
  </w:style>
  <w:style w:type="paragraph" w:customStyle="1" w:styleId="xl116">
    <w:name w:val="xl116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i/>
      <w:iCs/>
      <w:sz w:val="24"/>
      <w:szCs w:val="24"/>
    </w:rPr>
  </w:style>
  <w:style w:type="paragraph" w:customStyle="1" w:styleId="xl117">
    <w:name w:val="xl117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18">
    <w:name w:val="xl118"/>
    <w:basedOn w:val="Normal"/>
    <w:rsid w:val="005E182D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LatArm" w:eastAsia="Times New Roman" w:hAnsi="Arial LatArm" w:cs="Times New Roman"/>
      <w:i/>
      <w:iCs/>
      <w:color w:val="000000"/>
      <w:sz w:val="24"/>
      <w:szCs w:val="24"/>
    </w:rPr>
  </w:style>
  <w:style w:type="paragraph" w:customStyle="1" w:styleId="xl119">
    <w:name w:val="xl119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LatArm" w:eastAsia="Times New Roman" w:hAnsi="Times LatArm" w:cs="Times New Roman"/>
      <w:i/>
      <w:iCs/>
      <w:color w:val="000000"/>
      <w:sz w:val="24"/>
      <w:szCs w:val="24"/>
    </w:rPr>
  </w:style>
  <w:style w:type="paragraph" w:customStyle="1" w:styleId="xl121">
    <w:name w:val="xl121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i/>
      <w:iCs/>
      <w:sz w:val="24"/>
      <w:szCs w:val="24"/>
    </w:rPr>
  </w:style>
  <w:style w:type="paragraph" w:customStyle="1" w:styleId="xl122">
    <w:name w:val="xl122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LatArm" w:eastAsia="Times New Roman" w:hAnsi="Times LatArm" w:cs="Times New Roman"/>
      <w:i/>
      <w:iCs/>
      <w:sz w:val="24"/>
      <w:szCs w:val="24"/>
    </w:rPr>
  </w:style>
  <w:style w:type="paragraph" w:customStyle="1" w:styleId="xl123">
    <w:name w:val="xl123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LatArm" w:eastAsia="Times New Roman" w:hAnsi="Times LatArm" w:cs="Times New Roman"/>
      <w:i/>
      <w:iCs/>
      <w:sz w:val="24"/>
      <w:szCs w:val="24"/>
    </w:rPr>
  </w:style>
  <w:style w:type="paragraph" w:customStyle="1" w:styleId="xl124">
    <w:name w:val="xl124"/>
    <w:basedOn w:val="Normal"/>
    <w:rsid w:val="005E182D"/>
    <w:pPr>
      <w:pBdr>
        <w:top w:val="single" w:sz="4" w:space="0" w:color="000000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LatArm" w:eastAsia="Times New Roman" w:hAnsi="Times LatArm" w:cs="Times New Roman"/>
      <w:i/>
      <w:iCs/>
      <w:sz w:val="24"/>
      <w:szCs w:val="24"/>
    </w:rPr>
  </w:style>
  <w:style w:type="paragraph" w:customStyle="1" w:styleId="xl125">
    <w:name w:val="xl125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LatArm" w:eastAsia="Times New Roman" w:hAnsi="Times LatArm" w:cs="Times New Roman"/>
      <w:i/>
      <w:iCs/>
      <w:sz w:val="24"/>
      <w:szCs w:val="24"/>
    </w:rPr>
  </w:style>
  <w:style w:type="paragraph" w:customStyle="1" w:styleId="xl126">
    <w:name w:val="xl126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LatArm" w:eastAsia="Times New Roman" w:hAnsi="Times LatArm" w:cs="Times New Roman"/>
      <w:i/>
      <w:iCs/>
      <w:color w:val="000000"/>
      <w:sz w:val="24"/>
      <w:szCs w:val="24"/>
    </w:rPr>
  </w:style>
  <w:style w:type="paragraph" w:customStyle="1" w:styleId="xl127">
    <w:name w:val="xl127"/>
    <w:basedOn w:val="Normal"/>
    <w:rsid w:val="005E182D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i/>
      <w:iCs/>
      <w:sz w:val="24"/>
      <w:szCs w:val="24"/>
    </w:rPr>
  </w:style>
  <w:style w:type="paragraph" w:customStyle="1" w:styleId="xl128">
    <w:name w:val="xl128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LatArm" w:eastAsia="Times New Roman" w:hAnsi="Times LatArm" w:cs="Times New Roman"/>
      <w:i/>
      <w:iCs/>
      <w:sz w:val="24"/>
      <w:szCs w:val="24"/>
    </w:rPr>
  </w:style>
  <w:style w:type="paragraph" w:customStyle="1" w:styleId="xl129">
    <w:name w:val="xl129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LatArm" w:eastAsia="Times New Roman" w:hAnsi="Times LatArm" w:cs="Times New Roman"/>
      <w:i/>
      <w:iCs/>
      <w:sz w:val="24"/>
      <w:szCs w:val="24"/>
    </w:rPr>
  </w:style>
  <w:style w:type="paragraph" w:customStyle="1" w:styleId="xl130">
    <w:name w:val="xl130"/>
    <w:basedOn w:val="Normal"/>
    <w:rsid w:val="005E182D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LatArm" w:eastAsia="Times New Roman" w:hAnsi="Arial LatArm" w:cs="Times New Roman"/>
      <w:i/>
      <w:iCs/>
      <w:color w:val="000000"/>
      <w:sz w:val="24"/>
      <w:szCs w:val="24"/>
    </w:rPr>
  </w:style>
  <w:style w:type="paragraph" w:customStyle="1" w:styleId="xl131">
    <w:name w:val="xl131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i/>
      <w:iCs/>
      <w:sz w:val="24"/>
      <w:szCs w:val="24"/>
    </w:rPr>
  </w:style>
  <w:style w:type="paragraph" w:customStyle="1" w:styleId="xl132">
    <w:name w:val="xl132"/>
    <w:basedOn w:val="Normal"/>
    <w:rsid w:val="005E18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i/>
      <w:iCs/>
      <w:color w:val="000000"/>
      <w:sz w:val="24"/>
      <w:szCs w:val="24"/>
    </w:rPr>
  </w:style>
  <w:style w:type="paragraph" w:customStyle="1" w:styleId="xl133">
    <w:name w:val="xl133"/>
    <w:basedOn w:val="Normal"/>
    <w:rsid w:val="005E182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i/>
      <w:iCs/>
      <w:sz w:val="24"/>
      <w:szCs w:val="24"/>
    </w:rPr>
  </w:style>
  <w:style w:type="paragraph" w:customStyle="1" w:styleId="xl134">
    <w:name w:val="xl134"/>
    <w:basedOn w:val="Normal"/>
    <w:rsid w:val="005E18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i/>
      <w:iCs/>
      <w:color w:val="000000"/>
      <w:sz w:val="24"/>
      <w:szCs w:val="24"/>
    </w:rPr>
  </w:style>
  <w:style w:type="paragraph" w:customStyle="1" w:styleId="xl135">
    <w:name w:val="xl135"/>
    <w:basedOn w:val="Normal"/>
    <w:rsid w:val="005E18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i/>
      <w:iCs/>
      <w:sz w:val="24"/>
      <w:szCs w:val="24"/>
    </w:rPr>
  </w:style>
  <w:style w:type="paragraph" w:customStyle="1" w:styleId="xl136">
    <w:name w:val="xl136"/>
    <w:basedOn w:val="Normal"/>
    <w:rsid w:val="005E182D"/>
    <w:pPr>
      <w:pBdr>
        <w:top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i/>
      <w:iCs/>
      <w:sz w:val="24"/>
      <w:szCs w:val="24"/>
    </w:rPr>
  </w:style>
  <w:style w:type="paragraph" w:customStyle="1" w:styleId="xl137">
    <w:name w:val="xl137"/>
    <w:basedOn w:val="Normal"/>
    <w:rsid w:val="005E182D"/>
    <w:pPr>
      <w:pBdr>
        <w:top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LatArm" w:eastAsia="Times New Roman" w:hAnsi="Arial LatArm" w:cs="Times New Roman"/>
      <w:i/>
      <w:iCs/>
      <w:color w:val="000000"/>
      <w:sz w:val="24"/>
      <w:szCs w:val="24"/>
    </w:rPr>
  </w:style>
  <w:style w:type="paragraph" w:customStyle="1" w:styleId="xl138">
    <w:name w:val="xl138"/>
    <w:basedOn w:val="Normal"/>
    <w:rsid w:val="005E182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39">
    <w:name w:val="xl139"/>
    <w:basedOn w:val="Normal"/>
    <w:rsid w:val="005E182D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40">
    <w:name w:val="xl140"/>
    <w:basedOn w:val="Normal"/>
    <w:rsid w:val="005E182D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41">
    <w:name w:val="xl141"/>
    <w:basedOn w:val="Normal"/>
    <w:rsid w:val="005E182D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b/>
      <w:bCs/>
      <w:sz w:val="24"/>
      <w:szCs w:val="24"/>
    </w:rPr>
  </w:style>
  <w:style w:type="paragraph" w:customStyle="1" w:styleId="xl142">
    <w:name w:val="xl142"/>
    <w:basedOn w:val="Normal"/>
    <w:rsid w:val="005E182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143">
    <w:name w:val="xl143"/>
    <w:basedOn w:val="Normal"/>
    <w:rsid w:val="005E182D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LatArm" w:eastAsia="Times New Roman" w:hAnsi="Times LatArm" w:cs="Times New Roman"/>
      <w:color w:val="000000"/>
      <w:sz w:val="20"/>
      <w:szCs w:val="20"/>
    </w:rPr>
  </w:style>
  <w:style w:type="paragraph" w:customStyle="1" w:styleId="xl144">
    <w:name w:val="xl144"/>
    <w:basedOn w:val="Normal"/>
    <w:rsid w:val="005E182D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LatArm" w:eastAsia="Times New Roman" w:hAnsi="Times LatArm" w:cs="Times New Roman"/>
      <w:color w:val="000000"/>
      <w:sz w:val="20"/>
      <w:szCs w:val="20"/>
    </w:rPr>
  </w:style>
  <w:style w:type="paragraph" w:customStyle="1" w:styleId="xl145">
    <w:name w:val="xl145"/>
    <w:basedOn w:val="Normal"/>
    <w:rsid w:val="005E182D"/>
    <w:pPr>
      <w:pBdr>
        <w:top w:val="single" w:sz="4" w:space="0" w:color="000000"/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LatArm" w:eastAsia="Times New Roman" w:hAnsi="Times LatArm" w:cs="Times New Roman"/>
      <w:color w:val="000000"/>
      <w:sz w:val="24"/>
      <w:szCs w:val="24"/>
    </w:rPr>
  </w:style>
  <w:style w:type="paragraph" w:customStyle="1" w:styleId="xl146">
    <w:name w:val="xl146"/>
    <w:basedOn w:val="Normal"/>
    <w:rsid w:val="005E182D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LatArm" w:eastAsia="Times New Roman" w:hAnsi="Times LatArm" w:cs="Times New Roman"/>
      <w:color w:val="000000"/>
      <w:sz w:val="20"/>
      <w:szCs w:val="20"/>
    </w:rPr>
  </w:style>
  <w:style w:type="paragraph" w:customStyle="1" w:styleId="xl147">
    <w:name w:val="xl147"/>
    <w:basedOn w:val="Normal"/>
    <w:rsid w:val="005E182D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LatArm" w:eastAsia="Times New Roman" w:hAnsi="Times LatArm" w:cs="Times New Roman"/>
      <w:color w:val="000000"/>
      <w:sz w:val="20"/>
      <w:szCs w:val="20"/>
    </w:rPr>
  </w:style>
  <w:style w:type="paragraph" w:customStyle="1" w:styleId="xl148">
    <w:name w:val="xl148"/>
    <w:basedOn w:val="Normal"/>
    <w:rsid w:val="005E182D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i/>
      <w:iCs/>
      <w:color w:val="000000"/>
      <w:sz w:val="24"/>
      <w:szCs w:val="24"/>
    </w:rPr>
  </w:style>
  <w:style w:type="paragraph" w:customStyle="1" w:styleId="xl149">
    <w:name w:val="xl149"/>
    <w:basedOn w:val="Normal"/>
    <w:rsid w:val="005E182D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LatArm" w:eastAsia="Times New Roman" w:hAnsi="Times LatArm" w:cs="Times New Roman"/>
      <w:color w:val="000000"/>
      <w:sz w:val="20"/>
      <w:szCs w:val="20"/>
    </w:rPr>
  </w:style>
  <w:style w:type="paragraph" w:customStyle="1" w:styleId="xl150">
    <w:name w:val="xl150"/>
    <w:basedOn w:val="Normal"/>
    <w:rsid w:val="005E182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i/>
      <w:iCs/>
      <w:color w:val="000000"/>
      <w:sz w:val="24"/>
      <w:szCs w:val="24"/>
    </w:rPr>
  </w:style>
  <w:style w:type="paragraph" w:customStyle="1" w:styleId="xl151">
    <w:name w:val="xl151"/>
    <w:basedOn w:val="Normal"/>
    <w:rsid w:val="005E182D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LatArm" w:eastAsia="Times New Roman" w:hAnsi="Times LatArm" w:cs="Times New Roman"/>
      <w:color w:val="000000"/>
      <w:sz w:val="20"/>
      <w:szCs w:val="20"/>
    </w:rPr>
  </w:style>
  <w:style w:type="paragraph" w:customStyle="1" w:styleId="xl152">
    <w:name w:val="xl152"/>
    <w:basedOn w:val="Normal"/>
    <w:rsid w:val="005E182D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LatArm" w:eastAsia="Times New Roman" w:hAnsi="Arial LatArm" w:cs="Times New Roman"/>
      <w:i/>
      <w:iCs/>
      <w:color w:val="000000"/>
      <w:sz w:val="24"/>
      <w:szCs w:val="24"/>
    </w:rPr>
  </w:style>
  <w:style w:type="paragraph" w:customStyle="1" w:styleId="xl153">
    <w:name w:val="xl153"/>
    <w:basedOn w:val="Normal"/>
    <w:rsid w:val="005E182D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LatArm" w:eastAsia="Times New Roman" w:hAnsi="Times LatArm" w:cs="Times New Roman"/>
      <w:color w:val="000000"/>
      <w:sz w:val="24"/>
      <w:szCs w:val="24"/>
    </w:rPr>
  </w:style>
  <w:style w:type="paragraph" w:customStyle="1" w:styleId="xl154">
    <w:name w:val="xl154"/>
    <w:basedOn w:val="Normal"/>
    <w:rsid w:val="005E182D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LatArm" w:eastAsia="Times New Roman" w:hAnsi="Times LatArm" w:cs="Times New Roman"/>
      <w:color w:val="000000"/>
      <w:sz w:val="24"/>
      <w:szCs w:val="24"/>
    </w:rPr>
  </w:style>
  <w:style w:type="paragraph" w:customStyle="1" w:styleId="xl155">
    <w:name w:val="xl155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LatArm" w:eastAsia="Times New Roman" w:hAnsi="Times LatArm" w:cs="Times New Roman"/>
      <w:color w:val="000000"/>
      <w:sz w:val="20"/>
      <w:szCs w:val="20"/>
    </w:rPr>
  </w:style>
  <w:style w:type="paragraph" w:customStyle="1" w:styleId="xl156">
    <w:name w:val="xl156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i/>
      <w:iCs/>
      <w:color w:val="000000"/>
      <w:sz w:val="24"/>
      <w:szCs w:val="24"/>
    </w:rPr>
  </w:style>
  <w:style w:type="paragraph" w:customStyle="1" w:styleId="xl157">
    <w:name w:val="xl157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i/>
      <w:iCs/>
      <w:color w:val="000000"/>
      <w:sz w:val="24"/>
      <w:szCs w:val="24"/>
    </w:rPr>
  </w:style>
  <w:style w:type="paragraph" w:customStyle="1" w:styleId="xl158">
    <w:name w:val="xl158"/>
    <w:basedOn w:val="Normal"/>
    <w:rsid w:val="005E182D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LatArm" w:eastAsia="Times New Roman" w:hAnsi="Times LatArm" w:cs="Times New Roman"/>
      <w:color w:val="000000"/>
      <w:sz w:val="20"/>
      <w:szCs w:val="20"/>
    </w:rPr>
  </w:style>
  <w:style w:type="paragraph" w:customStyle="1" w:styleId="xl159">
    <w:name w:val="xl159"/>
    <w:basedOn w:val="Normal"/>
    <w:rsid w:val="005E18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b/>
      <w:bCs/>
      <w:i/>
      <w:iCs/>
      <w:sz w:val="24"/>
      <w:szCs w:val="24"/>
    </w:rPr>
  </w:style>
  <w:style w:type="paragraph" w:customStyle="1" w:styleId="xl160">
    <w:name w:val="xl160"/>
    <w:basedOn w:val="Normal"/>
    <w:rsid w:val="005E182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LatArm" w:eastAsia="Times New Roman" w:hAnsi="Times LatArm" w:cs="Times New Roman"/>
      <w:i/>
      <w:iCs/>
      <w:sz w:val="24"/>
      <w:szCs w:val="24"/>
    </w:rPr>
  </w:style>
  <w:style w:type="paragraph" w:customStyle="1" w:styleId="xl161">
    <w:name w:val="xl161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i/>
      <w:iCs/>
      <w:color w:val="000000"/>
      <w:sz w:val="24"/>
      <w:szCs w:val="24"/>
    </w:rPr>
  </w:style>
  <w:style w:type="paragraph" w:customStyle="1" w:styleId="xl162">
    <w:name w:val="xl162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i/>
      <w:iCs/>
      <w:color w:val="000000"/>
      <w:sz w:val="24"/>
      <w:szCs w:val="24"/>
    </w:rPr>
  </w:style>
  <w:style w:type="paragraph" w:customStyle="1" w:styleId="xl163">
    <w:name w:val="xl163"/>
    <w:basedOn w:val="Normal"/>
    <w:rsid w:val="005E182D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 LatArm" w:eastAsia="Times New Roman" w:hAnsi="Arial LatArm" w:cs="Times New Roman"/>
      <w:i/>
      <w:iCs/>
      <w:sz w:val="24"/>
      <w:szCs w:val="24"/>
    </w:rPr>
  </w:style>
  <w:style w:type="paragraph" w:customStyle="1" w:styleId="xl164">
    <w:name w:val="xl164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LatArm" w:eastAsia="Times New Roman" w:hAnsi="Times LatArm" w:cs="Times New Roman"/>
      <w:color w:val="000000"/>
      <w:sz w:val="20"/>
      <w:szCs w:val="20"/>
    </w:rPr>
  </w:style>
  <w:style w:type="paragraph" w:customStyle="1" w:styleId="xl165">
    <w:name w:val="xl165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LatArm" w:eastAsia="Times New Roman" w:hAnsi="Times LatArm" w:cs="Times New Roman"/>
      <w:i/>
      <w:iCs/>
      <w:sz w:val="24"/>
      <w:szCs w:val="24"/>
    </w:rPr>
  </w:style>
  <w:style w:type="paragraph" w:customStyle="1" w:styleId="xl166">
    <w:name w:val="xl166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LatArm" w:eastAsia="Times New Roman" w:hAnsi="Times LatArm" w:cs="Times New Roman"/>
      <w:color w:val="000000"/>
      <w:sz w:val="20"/>
      <w:szCs w:val="20"/>
    </w:rPr>
  </w:style>
  <w:style w:type="paragraph" w:customStyle="1" w:styleId="xl167">
    <w:name w:val="xl167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68">
    <w:name w:val="xl168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69">
    <w:name w:val="xl169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LatArm" w:eastAsia="Times New Roman" w:hAnsi="Times LatArm" w:cs="Times New Roman"/>
      <w:sz w:val="24"/>
      <w:szCs w:val="24"/>
    </w:rPr>
  </w:style>
  <w:style w:type="paragraph" w:customStyle="1" w:styleId="xl170">
    <w:name w:val="xl170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LatArm" w:eastAsia="Times New Roman" w:hAnsi="Times LatArm" w:cs="Times New Roman"/>
      <w:color w:val="000000"/>
      <w:sz w:val="24"/>
      <w:szCs w:val="24"/>
    </w:rPr>
  </w:style>
  <w:style w:type="paragraph" w:customStyle="1" w:styleId="xl171">
    <w:name w:val="xl171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i/>
      <w:iCs/>
      <w:sz w:val="24"/>
      <w:szCs w:val="24"/>
    </w:rPr>
  </w:style>
  <w:style w:type="paragraph" w:customStyle="1" w:styleId="xl172">
    <w:name w:val="xl172"/>
    <w:basedOn w:val="Normal"/>
    <w:rsid w:val="005E182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i/>
      <w:iCs/>
      <w:color w:val="000000"/>
      <w:sz w:val="24"/>
      <w:szCs w:val="24"/>
    </w:rPr>
  </w:style>
  <w:style w:type="paragraph" w:customStyle="1" w:styleId="xl173">
    <w:name w:val="xl173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LatArm" w:eastAsia="Times New Roman" w:hAnsi="Times LatArm" w:cs="Times New Roman"/>
      <w:color w:val="000000"/>
      <w:sz w:val="24"/>
      <w:szCs w:val="24"/>
    </w:rPr>
  </w:style>
  <w:style w:type="paragraph" w:customStyle="1" w:styleId="xl174">
    <w:name w:val="xl174"/>
    <w:basedOn w:val="Normal"/>
    <w:rsid w:val="005E182D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Times New Roman" w:hAnsi="Times Armenian" w:cs="Times New Roman"/>
      <w:b/>
      <w:bCs/>
      <w:color w:val="000000"/>
      <w:sz w:val="24"/>
      <w:szCs w:val="24"/>
    </w:rPr>
  </w:style>
  <w:style w:type="paragraph" w:customStyle="1" w:styleId="xl177">
    <w:name w:val="xl177"/>
    <w:basedOn w:val="Normal"/>
    <w:rsid w:val="005E18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78">
    <w:name w:val="xl178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79">
    <w:name w:val="xl179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180">
    <w:name w:val="xl180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i/>
      <w:iCs/>
      <w:sz w:val="24"/>
      <w:szCs w:val="24"/>
    </w:rPr>
  </w:style>
  <w:style w:type="paragraph" w:customStyle="1" w:styleId="xl181">
    <w:name w:val="xl181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82">
    <w:name w:val="xl182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i/>
      <w:iCs/>
      <w:sz w:val="24"/>
      <w:szCs w:val="24"/>
    </w:rPr>
  </w:style>
  <w:style w:type="paragraph" w:customStyle="1" w:styleId="xl183">
    <w:name w:val="xl183"/>
    <w:basedOn w:val="Normal"/>
    <w:rsid w:val="005E18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i/>
      <w:iCs/>
      <w:color w:val="FF0000"/>
      <w:sz w:val="24"/>
      <w:szCs w:val="24"/>
    </w:rPr>
  </w:style>
  <w:style w:type="paragraph" w:customStyle="1" w:styleId="xl184">
    <w:name w:val="xl184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i/>
      <w:iCs/>
      <w:color w:val="000000"/>
      <w:sz w:val="24"/>
      <w:szCs w:val="24"/>
    </w:rPr>
  </w:style>
  <w:style w:type="paragraph" w:customStyle="1" w:styleId="xl185">
    <w:name w:val="xl185"/>
    <w:basedOn w:val="Normal"/>
    <w:rsid w:val="005E18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i/>
      <w:iCs/>
      <w:sz w:val="24"/>
      <w:szCs w:val="24"/>
    </w:rPr>
  </w:style>
  <w:style w:type="paragraph" w:customStyle="1" w:styleId="xl186">
    <w:name w:val="xl186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i/>
      <w:iCs/>
      <w:color w:val="000000"/>
      <w:sz w:val="24"/>
      <w:szCs w:val="24"/>
    </w:rPr>
  </w:style>
  <w:style w:type="paragraph" w:customStyle="1" w:styleId="xl187">
    <w:name w:val="xl187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188">
    <w:name w:val="xl188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89">
    <w:name w:val="xl189"/>
    <w:basedOn w:val="Normal"/>
    <w:rsid w:val="005E182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i/>
      <w:iCs/>
      <w:color w:val="000000"/>
      <w:sz w:val="24"/>
      <w:szCs w:val="24"/>
    </w:rPr>
  </w:style>
  <w:style w:type="paragraph" w:customStyle="1" w:styleId="xl190">
    <w:name w:val="xl190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i/>
      <w:iCs/>
      <w:color w:val="000000"/>
      <w:sz w:val="24"/>
      <w:szCs w:val="24"/>
    </w:rPr>
  </w:style>
  <w:style w:type="paragraph" w:customStyle="1" w:styleId="xl191">
    <w:name w:val="xl191"/>
    <w:basedOn w:val="Normal"/>
    <w:rsid w:val="005E182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i/>
      <w:iCs/>
      <w:color w:val="000000"/>
      <w:sz w:val="24"/>
      <w:szCs w:val="24"/>
    </w:rPr>
  </w:style>
  <w:style w:type="paragraph" w:customStyle="1" w:styleId="xl192">
    <w:name w:val="xl192"/>
    <w:basedOn w:val="Normal"/>
    <w:rsid w:val="005E182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i/>
      <w:iCs/>
      <w:color w:val="000000"/>
      <w:sz w:val="24"/>
      <w:szCs w:val="24"/>
    </w:rPr>
  </w:style>
  <w:style w:type="paragraph" w:customStyle="1" w:styleId="xl193">
    <w:name w:val="xl193"/>
    <w:basedOn w:val="Normal"/>
    <w:rsid w:val="005E18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94">
    <w:name w:val="xl194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i/>
      <w:iCs/>
      <w:sz w:val="24"/>
      <w:szCs w:val="24"/>
    </w:rPr>
  </w:style>
  <w:style w:type="paragraph" w:customStyle="1" w:styleId="xl195">
    <w:name w:val="xl195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96">
    <w:name w:val="xl196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i/>
      <w:iCs/>
      <w:color w:val="000000"/>
      <w:sz w:val="24"/>
      <w:szCs w:val="24"/>
    </w:rPr>
  </w:style>
  <w:style w:type="paragraph" w:customStyle="1" w:styleId="xl197">
    <w:name w:val="xl197"/>
    <w:basedOn w:val="Normal"/>
    <w:rsid w:val="005E182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i/>
      <w:iCs/>
      <w:sz w:val="24"/>
      <w:szCs w:val="24"/>
    </w:rPr>
  </w:style>
  <w:style w:type="paragraph" w:customStyle="1" w:styleId="xl198">
    <w:name w:val="xl198"/>
    <w:basedOn w:val="Normal"/>
    <w:rsid w:val="005E182D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i/>
      <w:iCs/>
      <w:color w:val="000000"/>
      <w:sz w:val="24"/>
      <w:szCs w:val="24"/>
    </w:rPr>
  </w:style>
  <w:style w:type="paragraph" w:customStyle="1" w:styleId="xl199">
    <w:name w:val="xl199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i/>
      <w:iCs/>
      <w:sz w:val="24"/>
      <w:szCs w:val="24"/>
    </w:rPr>
  </w:style>
  <w:style w:type="paragraph" w:customStyle="1" w:styleId="xl200">
    <w:name w:val="xl200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i/>
      <w:iCs/>
      <w:sz w:val="24"/>
      <w:szCs w:val="24"/>
    </w:rPr>
  </w:style>
  <w:style w:type="paragraph" w:customStyle="1" w:styleId="xl201">
    <w:name w:val="xl201"/>
    <w:basedOn w:val="Normal"/>
    <w:rsid w:val="005E18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i/>
      <w:iCs/>
      <w:color w:val="FF0000"/>
      <w:sz w:val="24"/>
      <w:szCs w:val="24"/>
    </w:rPr>
  </w:style>
  <w:style w:type="paragraph" w:customStyle="1" w:styleId="xl202">
    <w:name w:val="xl202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i/>
      <w:iCs/>
      <w:color w:val="000000"/>
      <w:sz w:val="24"/>
      <w:szCs w:val="24"/>
    </w:rPr>
  </w:style>
  <w:style w:type="paragraph" w:customStyle="1" w:styleId="xl203">
    <w:name w:val="xl203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204">
    <w:name w:val="xl204"/>
    <w:basedOn w:val="Normal"/>
    <w:rsid w:val="005E18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205">
    <w:name w:val="xl205"/>
    <w:basedOn w:val="Normal"/>
    <w:rsid w:val="005E182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i/>
      <w:iCs/>
      <w:color w:val="000000"/>
      <w:sz w:val="24"/>
      <w:szCs w:val="24"/>
    </w:rPr>
  </w:style>
  <w:style w:type="paragraph" w:customStyle="1" w:styleId="xl206">
    <w:name w:val="xl206"/>
    <w:basedOn w:val="Normal"/>
    <w:rsid w:val="005E182D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LatArm" w:eastAsia="Times New Roman" w:hAnsi="Times LatArm" w:cs="Times New Roman"/>
      <w:i/>
      <w:iCs/>
      <w:color w:val="000000"/>
      <w:sz w:val="24"/>
      <w:szCs w:val="24"/>
    </w:rPr>
  </w:style>
  <w:style w:type="paragraph" w:customStyle="1" w:styleId="xl207">
    <w:name w:val="xl207"/>
    <w:basedOn w:val="Normal"/>
    <w:rsid w:val="005E182D"/>
    <w:pPr>
      <w:pBdr>
        <w:top w:val="single" w:sz="4" w:space="0" w:color="000000"/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LatArm" w:eastAsia="Times New Roman" w:hAnsi="Times LatArm" w:cs="Times New Roman"/>
      <w:color w:val="000000"/>
      <w:sz w:val="20"/>
      <w:szCs w:val="20"/>
    </w:rPr>
  </w:style>
  <w:style w:type="paragraph" w:customStyle="1" w:styleId="xl208">
    <w:name w:val="xl208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LatArm" w:eastAsia="Times New Roman" w:hAnsi="Times LatArm" w:cs="Times New Roman"/>
      <w:color w:val="000000"/>
      <w:sz w:val="20"/>
      <w:szCs w:val="20"/>
    </w:rPr>
  </w:style>
  <w:style w:type="paragraph" w:customStyle="1" w:styleId="xl209">
    <w:name w:val="xl209"/>
    <w:basedOn w:val="Normal"/>
    <w:rsid w:val="005E182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210">
    <w:name w:val="xl210"/>
    <w:basedOn w:val="Normal"/>
    <w:rsid w:val="005E18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211">
    <w:name w:val="xl211"/>
    <w:basedOn w:val="Normal"/>
    <w:rsid w:val="005E18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212">
    <w:name w:val="xl212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i/>
      <w:iCs/>
      <w:sz w:val="24"/>
      <w:szCs w:val="24"/>
    </w:rPr>
  </w:style>
  <w:style w:type="paragraph" w:customStyle="1" w:styleId="xl213">
    <w:name w:val="xl213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i/>
      <w:iCs/>
      <w:color w:val="000000"/>
      <w:sz w:val="24"/>
      <w:szCs w:val="24"/>
    </w:rPr>
  </w:style>
  <w:style w:type="paragraph" w:customStyle="1" w:styleId="xl214">
    <w:name w:val="xl214"/>
    <w:basedOn w:val="Normal"/>
    <w:rsid w:val="005E182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LatArm" w:eastAsia="Times New Roman" w:hAnsi="Times LatArm" w:cs="Times New Roman"/>
      <w:color w:val="000000"/>
      <w:sz w:val="24"/>
      <w:szCs w:val="24"/>
    </w:rPr>
  </w:style>
  <w:style w:type="paragraph" w:customStyle="1" w:styleId="xl215">
    <w:name w:val="xl215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LatArm" w:eastAsia="Times New Roman" w:hAnsi="Arial LatArm" w:cs="Times New Roman"/>
      <w:i/>
      <w:iCs/>
      <w:color w:val="000000"/>
      <w:sz w:val="24"/>
      <w:szCs w:val="24"/>
    </w:rPr>
  </w:style>
  <w:style w:type="paragraph" w:customStyle="1" w:styleId="xl216">
    <w:name w:val="xl216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i/>
      <w:iCs/>
      <w:color w:val="000000"/>
      <w:sz w:val="24"/>
      <w:szCs w:val="24"/>
    </w:rPr>
  </w:style>
  <w:style w:type="paragraph" w:customStyle="1" w:styleId="xl217">
    <w:name w:val="xl217"/>
    <w:basedOn w:val="Normal"/>
    <w:rsid w:val="005E18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i/>
      <w:iCs/>
      <w:color w:val="000000"/>
      <w:sz w:val="24"/>
      <w:szCs w:val="24"/>
    </w:rPr>
  </w:style>
  <w:style w:type="paragraph" w:customStyle="1" w:styleId="xl218">
    <w:name w:val="xl218"/>
    <w:basedOn w:val="Normal"/>
    <w:rsid w:val="005E182D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 LatArm" w:eastAsia="Times New Roman" w:hAnsi="Arial LatArm" w:cs="Times New Roman"/>
      <w:i/>
      <w:iCs/>
      <w:sz w:val="24"/>
      <w:szCs w:val="24"/>
    </w:rPr>
  </w:style>
  <w:style w:type="paragraph" w:customStyle="1" w:styleId="xl219">
    <w:name w:val="xl219"/>
    <w:basedOn w:val="Normal"/>
    <w:rsid w:val="005E182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i/>
      <w:iCs/>
      <w:color w:val="000000"/>
      <w:sz w:val="24"/>
      <w:szCs w:val="24"/>
    </w:rPr>
  </w:style>
  <w:style w:type="paragraph" w:customStyle="1" w:styleId="xl220">
    <w:name w:val="xl220"/>
    <w:basedOn w:val="Normal"/>
    <w:rsid w:val="005E182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221">
    <w:name w:val="xl221"/>
    <w:basedOn w:val="Normal"/>
    <w:rsid w:val="005E18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22">
    <w:name w:val="xl222"/>
    <w:basedOn w:val="Normal"/>
    <w:rsid w:val="005E18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23">
    <w:name w:val="xl223"/>
    <w:basedOn w:val="Normal"/>
    <w:rsid w:val="005E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00"/>
      <w:sz w:val="24"/>
      <w:szCs w:val="24"/>
    </w:rPr>
  </w:style>
  <w:style w:type="paragraph" w:customStyle="1" w:styleId="xl224">
    <w:name w:val="xl224"/>
    <w:basedOn w:val="Normal"/>
    <w:rsid w:val="005E182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b/>
      <w:bCs/>
      <w:sz w:val="24"/>
      <w:szCs w:val="24"/>
    </w:rPr>
  </w:style>
  <w:style w:type="paragraph" w:customStyle="1" w:styleId="xl225">
    <w:name w:val="xl225"/>
    <w:basedOn w:val="Normal"/>
    <w:rsid w:val="005E182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 LatArm" w:eastAsia="Times New Roman" w:hAnsi="Arial LatArm" w:cs="Times New Roman"/>
      <w:sz w:val="24"/>
      <w:szCs w:val="24"/>
    </w:rPr>
  </w:style>
  <w:style w:type="paragraph" w:customStyle="1" w:styleId="xl226">
    <w:name w:val="xl226"/>
    <w:basedOn w:val="Normal"/>
    <w:rsid w:val="005E182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sz w:val="20"/>
      <w:szCs w:val="20"/>
    </w:rPr>
  </w:style>
  <w:style w:type="paragraph" w:customStyle="1" w:styleId="xl227">
    <w:name w:val="xl227"/>
    <w:basedOn w:val="Normal"/>
    <w:rsid w:val="005E182D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9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cretariat@minfin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41</Pages>
  <Words>14139</Words>
  <Characters>80594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94544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user</cp:lastModifiedBy>
  <cp:revision>29</cp:revision>
  <dcterms:created xsi:type="dcterms:W3CDTF">2020-06-10T11:50:00Z</dcterms:created>
  <dcterms:modified xsi:type="dcterms:W3CDTF">2020-07-24T08:38:00Z</dcterms:modified>
</cp:coreProperties>
</file>